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3B57" w14:textId="5FB9B1BB" w:rsidR="009142A5" w:rsidRPr="00F843CB" w:rsidRDefault="00FF0043" w:rsidP="00BE4408">
      <w:pPr>
        <w:pStyle w:val="D-SNPChapterTitle"/>
        <w:pBdr>
          <w:bottom w:val="single" w:sz="4" w:space="6" w:color="auto"/>
        </w:pBdr>
        <w:jc w:val="left"/>
        <w:rPr>
          <w:rFonts w:cs="Arial"/>
          <w:i/>
          <w:iCs/>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1F99B519" w:rsidR="00355A79" w:rsidRPr="00F843CB" w:rsidRDefault="00355A79" w:rsidP="00747F02">
      <w:pPr>
        <w:pStyle w:val="D-SNPIntroduction"/>
        <w:rPr>
          <w:b w:val="0"/>
          <w:i/>
        </w:rPr>
      </w:pPr>
      <w:r w:rsidRPr="00F843CB">
        <w:t>Introductio</w:t>
      </w:r>
      <w:r w:rsidR="00F53372" w:rsidRPr="00F843CB">
        <w:t>n</w:t>
      </w:r>
    </w:p>
    <w:p w14:paraId="7DF92ABF" w14:textId="7A43161A" w:rsidR="00355A79" w:rsidRPr="00F843CB" w:rsidRDefault="00355A79" w:rsidP="0046297F">
      <w:pPr>
        <w:rPr>
          <w:rFonts w:cs="Arial"/>
        </w:rPr>
      </w:pPr>
      <w:r w:rsidRPr="00F843CB">
        <w:rPr>
          <w:rFonts w:cs="Arial"/>
        </w:rPr>
        <w:t xml:space="preserve">This chapter has specific terms and rules you need to know to get health care and other covered services with </w:t>
      </w:r>
      <w:r w:rsidR="00247979" w:rsidRPr="00F843CB">
        <w:rPr>
          <w:rFonts w:cs="Arial"/>
        </w:rPr>
        <w:t xml:space="preserve">our plan. </w:t>
      </w:r>
      <w:r w:rsidRPr="00F843CB">
        <w:rPr>
          <w:rFonts w:cs="Arial"/>
        </w:rPr>
        <w:t xml:space="preserve">It also tells you about your care coordinator, how to get care from different kinds of providers and under certain special circumstances (including from out-of-network providers or pharmacies), what to do </w:t>
      </w:r>
      <w:r w:rsidR="00247979" w:rsidRPr="00F843CB">
        <w:rPr>
          <w:rFonts w:cs="Arial"/>
        </w:rPr>
        <w:t>if</w:t>
      </w:r>
      <w:r w:rsidRPr="00F843CB">
        <w:rPr>
          <w:rFonts w:cs="Arial"/>
        </w:rPr>
        <w:t xml:space="preserve"> you are billed directly for services </w:t>
      </w:r>
      <w:r w:rsidR="00247979" w:rsidRPr="00F843CB">
        <w:rPr>
          <w:rFonts w:cs="Arial"/>
        </w:rPr>
        <w:t xml:space="preserve">we </w:t>
      </w:r>
      <w:r w:rsidRPr="00F843CB">
        <w:rPr>
          <w:rFonts w:cs="Arial"/>
        </w:rPr>
        <w:t>cover, and the rules for owning Durable Medical Equipment (DME). Key</w:t>
      </w:r>
      <w:r w:rsidRPr="00F843CB">
        <w:rPr>
          <w:rFonts w:eastAsia="Times New Roman" w:cs="Arial"/>
        </w:rPr>
        <w:t xml:space="preserve"> terms and their definitions appear in alphabetical order in the last chapter of</w:t>
      </w:r>
      <w:r w:rsidR="00295C4D" w:rsidRPr="00F843CB">
        <w:rPr>
          <w:rFonts w:eastAsia="Times New Roman" w:cs="Arial"/>
        </w:rPr>
        <w:t xml:space="preserve"> </w:t>
      </w:r>
      <w:r w:rsidR="00466DAF" w:rsidRPr="00592487">
        <w:rPr>
          <w:rFonts w:eastAsia="Times New Roman" w:cs="Arial"/>
          <w:iCs/>
        </w:rPr>
        <w:t>this</w:t>
      </w:r>
      <w:r w:rsidR="00466DAF">
        <w:rPr>
          <w:rFonts w:eastAsia="Times New Roman" w:cs="Arial"/>
          <w:i/>
        </w:rPr>
        <w:t xml:space="preserve"> </w:t>
      </w:r>
      <w:r w:rsidRPr="00F843CB">
        <w:rPr>
          <w:rFonts w:eastAsia="Times New Roman" w:cs="Arial"/>
          <w:i/>
        </w:rPr>
        <w:t>Member Handbook</w:t>
      </w:r>
      <w:r w:rsidRPr="00F843CB">
        <w:rPr>
          <w:rFonts w:eastAsia="Times New Roman" w:cs="Arial"/>
        </w:rPr>
        <w:t>.</w:t>
      </w:r>
    </w:p>
    <w:p w14:paraId="76D569B5" w14:textId="218DC4FF" w:rsidR="00BF7F53" w:rsidRPr="00FD5AD2" w:rsidRDefault="00F843CB" w:rsidP="00747F02">
      <w:pPr>
        <w:rPr>
          <w:color w:val="548DD4" w:themeColor="accent4"/>
        </w:rPr>
      </w:pPr>
      <w:bookmarkStart w:id="7" w:name="_Hlk78712304"/>
      <w:r w:rsidRPr="00FD5AD2">
        <w:rPr>
          <w:color w:val="548DD4" w:themeColor="accent4"/>
        </w:rPr>
        <w:t>[</w:t>
      </w:r>
      <w:r w:rsidR="00BF7F53" w:rsidRPr="00FD5AD2">
        <w:rPr>
          <w:i/>
          <w:iCs/>
          <w:color w:val="548DD4" w:themeColor="accent4"/>
        </w:rPr>
        <w:t>Plans should refer to other parts of the Member Handbook using the appropriate chapter number</w:t>
      </w:r>
      <w:r w:rsidR="000F7DFE" w:rsidRPr="00FD5AD2">
        <w:rPr>
          <w:i/>
          <w:iCs/>
          <w:color w:val="548DD4" w:themeColor="accent4"/>
        </w:rPr>
        <w:t xml:space="preserve"> and</w:t>
      </w:r>
      <w:r w:rsidR="00BF7F53" w:rsidRPr="00FD5AD2">
        <w:rPr>
          <w:i/>
          <w:iCs/>
          <w:color w:val="548DD4" w:themeColor="accent4"/>
        </w:rPr>
        <w:t xml:space="preserve"> section</w:t>
      </w:r>
      <w:r w:rsidR="00A63310" w:rsidRPr="00FD5AD2">
        <w:rPr>
          <w:i/>
          <w:iCs/>
          <w:color w:val="548DD4" w:themeColor="accent4"/>
        </w:rPr>
        <w:t xml:space="preserve"> as appropriate</w:t>
      </w:r>
      <w:r w:rsidR="00BF7F53" w:rsidRPr="00FD5AD2">
        <w:rPr>
          <w:i/>
          <w:iCs/>
          <w:color w:val="548DD4" w:themeColor="accent4"/>
        </w:rPr>
        <w:t>. For example, "refer to Chapter 9, Section</w:t>
      </w:r>
      <w:r w:rsidR="00875DD4" w:rsidRPr="00FD5AD2">
        <w:rPr>
          <w:i/>
          <w:iCs/>
          <w:color w:val="548DD4" w:themeColor="accent4"/>
        </w:rPr>
        <w:t> </w:t>
      </w:r>
      <w:r w:rsidR="00BF7F53" w:rsidRPr="00FD5AD2">
        <w:rPr>
          <w:i/>
          <w:iCs/>
          <w:color w:val="548DD4" w:themeColor="accent4"/>
        </w:rPr>
        <w:t xml:space="preserve">A." An instruction </w:t>
      </w:r>
      <w:r w:rsidRPr="00FD5AD2">
        <w:rPr>
          <w:i/>
          <w:iCs/>
          <w:color w:val="548DD4" w:themeColor="accent4"/>
        </w:rPr>
        <w:t>[</w:t>
      </w:r>
      <w:r w:rsidR="00BF7F53" w:rsidRPr="00FD5AD2">
        <w:rPr>
          <w:i/>
          <w:iCs/>
          <w:color w:val="548DD4" w:themeColor="accent4"/>
        </w:rPr>
        <w:t>insert reference, as applicable</w:t>
      </w:r>
      <w:r w:rsidRPr="00FD5AD2">
        <w:rPr>
          <w:i/>
          <w:iCs/>
          <w:color w:val="548DD4" w:themeColor="accent4"/>
        </w:rPr>
        <w:t>]</w:t>
      </w:r>
      <w:r w:rsidR="00BF7F53" w:rsidRPr="00FD5AD2">
        <w:rPr>
          <w:i/>
          <w:iCs/>
          <w:color w:val="548DD4" w:themeColor="accent4"/>
        </w:rPr>
        <w:t xml:space="preserve"> appears with </w:t>
      </w:r>
      <w:r w:rsidR="00D973AC" w:rsidRPr="00FD5AD2">
        <w:rPr>
          <w:i/>
          <w:iCs/>
          <w:color w:val="548DD4" w:themeColor="accent4"/>
        </w:rPr>
        <w:t xml:space="preserve">many </w:t>
      </w:r>
      <w:r w:rsidR="00BF7F53" w:rsidRPr="00FD5AD2">
        <w:rPr>
          <w:i/>
          <w:iCs/>
          <w:color w:val="548DD4" w:themeColor="accent4"/>
        </w:rPr>
        <w:t>cross references throughout the Member Handbook.</w:t>
      </w:r>
      <w:r w:rsidR="00D973AC" w:rsidRPr="00FD5AD2">
        <w:rPr>
          <w:i/>
          <w:iCs/>
          <w:color w:val="548DD4" w:themeColor="accent4"/>
        </w:rPr>
        <w:t xml:space="preserve"> Plans may always include additional references to other sections, chapters, and/or member materials when helpful to the reader.</w:t>
      </w:r>
      <w:r w:rsidRPr="00FD5AD2">
        <w:rPr>
          <w:color w:val="548DD4" w:themeColor="accent4"/>
        </w:rPr>
        <w:t>]</w:t>
      </w:r>
    </w:p>
    <w:bookmarkEnd w:id="7"/>
    <w:p w14:paraId="7B44D5D6" w14:textId="20ECE04A" w:rsidR="00355A79" w:rsidRPr="00A05824" w:rsidRDefault="00F843CB" w:rsidP="00747F02">
      <w:pPr>
        <w:rPr>
          <w:color w:val="548DD4" w:themeColor="accent4"/>
        </w:rPr>
      </w:pPr>
      <w:r w:rsidRPr="00A05824">
        <w:rPr>
          <w:color w:val="548DD4" w:themeColor="accent4"/>
        </w:rPr>
        <w:t>[</w:t>
      </w:r>
      <w:r w:rsidR="00355A79" w:rsidRPr="00A05824">
        <w:rPr>
          <w:i/>
          <w:iCs/>
          <w:color w:val="548DD4" w:themeColor="accent4"/>
        </w:rPr>
        <w:t>Plans must update the Table of Contents to this document to accurately reflect where the information is found on each page after plan adds plan-customized information to this template.</w:t>
      </w:r>
      <w:r w:rsidRPr="00A05824">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747F02">
          <w:pPr>
            <w:pStyle w:val="D-SNPIntroduction"/>
          </w:pPr>
          <w:r w:rsidRPr="00F843CB">
            <w:t>Table of Contents</w:t>
          </w:r>
        </w:p>
        <w:p w14:paraId="6BF1A2DD" w14:textId="64DFEB24" w:rsidR="00443645"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69505114" w:history="1">
            <w:r w:rsidR="00443645" w:rsidRPr="00A57FED">
              <w:rPr>
                <w:rStyle w:val="Hyperlink"/>
              </w:rPr>
              <w:t>A.</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Information about services and providers</w:t>
            </w:r>
            <w:r w:rsidR="00443645">
              <w:rPr>
                <w:webHidden/>
              </w:rPr>
              <w:tab/>
            </w:r>
            <w:r w:rsidR="00443645">
              <w:rPr>
                <w:webHidden/>
              </w:rPr>
              <w:fldChar w:fldCharType="begin"/>
            </w:r>
            <w:r w:rsidR="00443645">
              <w:rPr>
                <w:webHidden/>
              </w:rPr>
              <w:instrText xml:space="preserve"> PAGEREF _Toc169505114 \h </w:instrText>
            </w:r>
            <w:r w:rsidR="00443645">
              <w:rPr>
                <w:webHidden/>
              </w:rPr>
            </w:r>
            <w:r w:rsidR="00443645">
              <w:rPr>
                <w:webHidden/>
              </w:rPr>
              <w:fldChar w:fldCharType="separate"/>
            </w:r>
            <w:r w:rsidR="00443645">
              <w:rPr>
                <w:webHidden/>
              </w:rPr>
              <w:t>4</w:t>
            </w:r>
            <w:r w:rsidR="00443645">
              <w:rPr>
                <w:webHidden/>
              </w:rPr>
              <w:fldChar w:fldCharType="end"/>
            </w:r>
          </w:hyperlink>
        </w:p>
        <w:p w14:paraId="3001EDC6" w14:textId="1E54A7AE" w:rsidR="00443645" w:rsidRDefault="00000000">
          <w:pPr>
            <w:pStyle w:val="TOC1"/>
            <w:rPr>
              <w:rFonts w:asciiTheme="minorHAnsi" w:eastAsiaTheme="minorEastAsia" w:hAnsiTheme="minorHAnsi" w:cstheme="minorBidi"/>
              <w:kern w:val="2"/>
              <w:sz w:val="24"/>
              <w:szCs w:val="24"/>
              <w14:ligatures w14:val="standardContextual"/>
            </w:rPr>
          </w:pPr>
          <w:hyperlink w:anchor="_Toc169505115" w:history="1">
            <w:r w:rsidR="00443645" w:rsidRPr="00A57FED">
              <w:rPr>
                <w:rStyle w:val="Hyperlink"/>
              </w:rPr>
              <w:t>B.</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Rules for getting services our plan covers</w:t>
            </w:r>
            <w:r w:rsidR="00443645">
              <w:rPr>
                <w:webHidden/>
              </w:rPr>
              <w:tab/>
            </w:r>
            <w:r w:rsidR="00443645">
              <w:rPr>
                <w:webHidden/>
              </w:rPr>
              <w:fldChar w:fldCharType="begin"/>
            </w:r>
            <w:r w:rsidR="00443645">
              <w:rPr>
                <w:webHidden/>
              </w:rPr>
              <w:instrText xml:space="preserve"> PAGEREF _Toc169505115 \h </w:instrText>
            </w:r>
            <w:r w:rsidR="00443645">
              <w:rPr>
                <w:webHidden/>
              </w:rPr>
            </w:r>
            <w:r w:rsidR="00443645">
              <w:rPr>
                <w:webHidden/>
              </w:rPr>
              <w:fldChar w:fldCharType="separate"/>
            </w:r>
            <w:r w:rsidR="00443645">
              <w:rPr>
                <w:webHidden/>
              </w:rPr>
              <w:t>4</w:t>
            </w:r>
            <w:r w:rsidR="00443645">
              <w:rPr>
                <w:webHidden/>
              </w:rPr>
              <w:fldChar w:fldCharType="end"/>
            </w:r>
          </w:hyperlink>
        </w:p>
        <w:p w14:paraId="550B9793" w14:textId="1EBC894F" w:rsidR="00443645" w:rsidRDefault="00000000">
          <w:pPr>
            <w:pStyle w:val="TOC1"/>
            <w:rPr>
              <w:rFonts w:asciiTheme="minorHAnsi" w:eastAsiaTheme="minorEastAsia" w:hAnsiTheme="minorHAnsi" w:cstheme="minorBidi"/>
              <w:kern w:val="2"/>
              <w:sz w:val="24"/>
              <w:szCs w:val="24"/>
              <w14:ligatures w14:val="standardContextual"/>
            </w:rPr>
          </w:pPr>
          <w:hyperlink w:anchor="_Toc169505116" w:history="1">
            <w:r w:rsidR="00443645" w:rsidRPr="00A57FED">
              <w:rPr>
                <w:rStyle w:val="Hyperlink"/>
              </w:rPr>
              <w:t>C.</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Your care coordinator</w:t>
            </w:r>
            <w:r w:rsidR="00443645">
              <w:rPr>
                <w:webHidden/>
              </w:rPr>
              <w:tab/>
            </w:r>
            <w:r w:rsidR="00443645">
              <w:rPr>
                <w:webHidden/>
              </w:rPr>
              <w:fldChar w:fldCharType="begin"/>
            </w:r>
            <w:r w:rsidR="00443645">
              <w:rPr>
                <w:webHidden/>
              </w:rPr>
              <w:instrText xml:space="preserve"> PAGEREF _Toc169505116 \h </w:instrText>
            </w:r>
            <w:r w:rsidR="00443645">
              <w:rPr>
                <w:webHidden/>
              </w:rPr>
            </w:r>
            <w:r w:rsidR="00443645">
              <w:rPr>
                <w:webHidden/>
              </w:rPr>
              <w:fldChar w:fldCharType="separate"/>
            </w:r>
            <w:r w:rsidR="00443645">
              <w:rPr>
                <w:webHidden/>
              </w:rPr>
              <w:t>6</w:t>
            </w:r>
            <w:r w:rsidR="00443645">
              <w:rPr>
                <w:webHidden/>
              </w:rPr>
              <w:fldChar w:fldCharType="end"/>
            </w:r>
          </w:hyperlink>
        </w:p>
        <w:p w14:paraId="38C2C9A7" w14:textId="17CE3157" w:rsidR="00443645" w:rsidRDefault="00000000">
          <w:pPr>
            <w:pStyle w:val="TOC2"/>
            <w:rPr>
              <w:rFonts w:asciiTheme="minorHAnsi" w:eastAsiaTheme="minorEastAsia" w:hAnsiTheme="minorHAnsi" w:cstheme="minorBidi"/>
              <w:kern w:val="2"/>
              <w:sz w:val="24"/>
              <w:szCs w:val="24"/>
              <w14:ligatures w14:val="standardContextual"/>
            </w:rPr>
          </w:pPr>
          <w:hyperlink w:anchor="_Toc169505117" w:history="1">
            <w:r w:rsidR="00443645" w:rsidRPr="00A57FED">
              <w:rPr>
                <w:rStyle w:val="Hyperlink"/>
                <w:rFonts w:cs="Arial"/>
              </w:rPr>
              <w:t>C1. What a care coordinator is</w:t>
            </w:r>
            <w:r w:rsidR="00443645">
              <w:rPr>
                <w:webHidden/>
              </w:rPr>
              <w:tab/>
            </w:r>
            <w:r w:rsidR="00443645">
              <w:rPr>
                <w:webHidden/>
              </w:rPr>
              <w:fldChar w:fldCharType="begin"/>
            </w:r>
            <w:r w:rsidR="00443645">
              <w:rPr>
                <w:webHidden/>
              </w:rPr>
              <w:instrText xml:space="preserve"> PAGEREF _Toc169505117 \h </w:instrText>
            </w:r>
            <w:r w:rsidR="00443645">
              <w:rPr>
                <w:webHidden/>
              </w:rPr>
            </w:r>
            <w:r w:rsidR="00443645">
              <w:rPr>
                <w:webHidden/>
              </w:rPr>
              <w:fldChar w:fldCharType="separate"/>
            </w:r>
            <w:r w:rsidR="00443645">
              <w:rPr>
                <w:webHidden/>
              </w:rPr>
              <w:t>7</w:t>
            </w:r>
            <w:r w:rsidR="00443645">
              <w:rPr>
                <w:webHidden/>
              </w:rPr>
              <w:fldChar w:fldCharType="end"/>
            </w:r>
          </w:hyperlink>
        </w:p>
        <w:p w14:paraId="23BEF10C" w14:textId="232FD8F1" w:rsidR="00443645" w:rsidRDefault="00000000">
          <w:pPr>
            <w:pStyle w:val="TOC2"/>
            <w:rPr>
              <w:rFonts w:asciiTheme="minorHAnsi" w:eastAsiaTheme="minorEastAsia" w:hAnsiTheme="minorHAnsi" w:cstheme="minorBidi"/>
              <w:kern w:val="2"/>
              <w:sz w:val="24"/>
              <w:szCs w:val="24"/>
              <w14:ligatures w14:val="standardContextual"/>
            </w:rPr>
          </w:pPr>
          <w:hyperlink w:anchor="_Toc169505118" w:history="1">
            <w:r w:rsidR="00443645" w:rsidRPr="00A57FED">
              <w:rPr>
                <w:rStyle w:val="Hyperlink"/>
                <w:rFonts w:cs="Arial"/>
              </w:rPr>
              <w:t>C2. How you can contact your care coordinator</w:t>
            </w:r>
            <w:r w:rsidR="00443645">
              <w:rPr>
                <w:webHidden/>
              </w:rPr>
              <w:tab/>
            </w:r>
            <w:r w:rsidR="00443645">
              <w:rPr>
                <w:webHidden/>
              </w:rPr>
              <w:fldChar w:fldCharType="begin"/>
            </w:r>
            <w:r w:rsidR="00443645">
              <w:rPr>
                <w:webHidden/>
              </w:rPr>
              <w:instrText xml:space="preserve"> PAGEREF _Toc169505118 \h </w:instrText>
            </w:r>
            <w:r w:rsidR="00443645">
              <w:rPr>
                <w:webHidden/>
              </w:rPr>
            </w:r>
            <w:r w:rsidR="00443645">
              <w:rPr>
                <w:webHidden/>
              </w:rPr>
              <w:fldChar w:fldCharType="separate"/>
            </w:r>
            <w:r w:rsidR="00443645">
              <w:rPr>
                <w:webHidden/>
              </w:rPr>
              <w:t>7</w:t>
            </w:r>
            <w:r w:rsidR="00443645">
              <w:rPr>
                <w:webHidden/>
              </w:rPr>
              <w:fldChar w:fldCharType="end"/>
            </w:r>
          </w:hyperlink>
        </w:p>
        <w:p w14:paraId="6F3229FB" w14:textId="31759C3B" w:rsidR="00443645" w:rsidRDefault="00000000">
          <w:pPr>
            <w:pStyle w:val="TOC2"/>
            <w:rPr>
              <w:rFonts w:asciiTheme="minorHAnsi" w:eastAsiaTheme="minorEastAsia" w:hAnsiTheme="minorHAnsi" w:cstheme="minorBidi"/>
              <w:kern w:val="2"/>
              <w:sz w:val="24"/>
              <w:szCs w:val="24"/>
              <w14:ligatures w14:val="standardContextual"/>
            </w:rPr>
          </w:pPr>
          <w:hyperlink w:anchor="_Toc169505119" w:history="1">
            <w:r w:rsidR="00443645" w:rsidRPr="00A57FED">
              <w:rPr>
                <w:rStyle w:val="Hyperlink"/>
                <w:rFonts w:cs="Arial"/>
              </w:rPr>
              <w:t>C3. How you can change your care coordinator</w:t>
            </w:r>
            <w:r w:rsidR="00443645">
              <w:rPr>
                <w:webHidden/>
              </w:rPr>
              <w:tab/>
            </w:r>
            <w:r w:rsidR="00443645">
              <w:rPr>
                <w:webHidden/>
              </w:rPr>
              <w:fldChar w:fldCharType="begin"/>
            </w:r>
            <w:r w:rsidR="00443645">
              <w:rPr>
                <w:webHidden/>
              </w:rPr>
              <w:instrText xml:space="preserve"> PAGEREF _Toc169505119 \h </w:instrText>
            </w:r>
            <w:r w:rsidR="00443645">
              <w:rPr>
                <w:webHidden/>
              </w:rPr>
            </w:r>
            <w:r w:rsidR="00443645">
              <w:rPr>
                <w:webHidden/>
              </w:rPr>
              <w:fldChar w:fldCharType="separate"/>
            </w:r>
            <w:r w:rsidR="00443645">
              <w:rPr>
                <w:webHidden/>
              </w:rPr>
              <w:t>7</w:t>
            </w:r>
            <w:r w:rsidR="00443645">
              <w:rPr>
                <w:webHidden/>
              </w:rPr>
              <w:fldChar w:fldCharType="end"/>
            </w:r>
          </w:hyperlink>
        </w:p>
        <w:p w14:paraId="72816D1A" w14:textId="1C8EFF01" w:rsidR="00443645" w:rsidRDefault="00000000">
          <w:pPr>
            <w:pStyle w:val="TOC1"/>
            <w:rPr>
              <w:rFonts w:asciiTheme="minorHAnsi" w:eastAsiaTheme="minorEastAsia" w:hAnsiTheme="minorHAnsi" w:cstheme="minorBidi"/>
              <w:kern w:val="2"/>
              <w:sz w:val="24"/>
              <w:szCs w:val="24"/>
              <w14:ligatures w14:val="standardContextual"/>
            </w:rPr>
          </w:pPr>
          <w:hyperlink w:anchor="_Toc169505120" w:history="1">
            <w:r w:rsidR="00443645" w:rsidRPr="00A57FED">
              <w:rPr>
                <w:rStyle w:val="Hyperlink"/>
              </w:rPr>
              <w:t>D.</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Care from providers</w:t>
            </w:r>
            <w:r w:rsidR="00443645">
              <w:rPr>
                <w:webHidden/>
              </w:rPr>
              <w:tab/>
            </w:r>
            <w:r w:rsidR="00443645">
              <w:rPr>
                <w:webHidden/>
              </w:rPr>
              <w:fldChar w:fldCharType="begin"/>
            </w:r>
            <w:r w:rsidR="00443645">
              <w:rPr>
                <w:webHidden/>
              </w:rPr>
              <w:instrText xml:space="preserve"> PAGEREF _Toc169505120 \h </w:instrText>
            </w:r>
            <w:r w:rsidR="00443645">
              <w:rPr>
                <w:webHidden/>
              </w:rPr>
            </w:r>
            <w:r w:rsidR="00443645">
              <w:rPr>
                <w:webHidden/>
              </w:rPr>
              <w:fldChar w:fldCharType="separate"/>
            </w:r>
            <w:r w:rsidR="00443645">
              <w:rPr>
                <w:webHidden/>
              </w:rPr>
              <w:t>7</w:t>
            </w:r>
            <w:r w:rsidR="00443645">
              <w:rPr>
                <w:webHidden/>
              </w:rPr>
              <w:fldChar w:fldCharType="end"/>
            </w:r>
          </w:hyperlink>
        </w:p>
        <w:p w14:paraId="6A438670" w14:textId="444A6883" w:rsidR="00443645" w:rsidRDefault="00000000">
          <w:pPr>
            <w:pStyle w:val="TOC2"/>
            <w:rPr>
              <w:rFonts w:asciiTheme="minorHAnsi" w:eastAsiaTheme="minorEastAsia" w:hAnsiTheme="minorHAnsi" w:cstheme="minorBidi"/>
              <w:kern w:val="2"/>
              <w:sz w:val="24"/>
              <w:szCs w:val="24"/>
              <w14:ligatures w14:val="standardContextual"/>
            </w:rPr>
          </w:pPr>
          <w:hyperlink w:anchor="_Toc169505121" w:history="1">
            <w:r w:rsidR="00443645" w:rsidRPr="00A57FED">
              <w:rPr>
                <w:rStyle w:val="Hyperlink"/>
                <w:rFonts w:cs="Arial"/>
              </w:rPr>
              <w:t>D1. Care from a primary care provider (PCP)</w:t>
            </w:r>
            <w:r w:rsidR="00443645">
              <w:rPr>
                <w:webHidden/>
              </w:rPr>
              <w:tab/>
            </w:r>
            <w:r w:rsidR="00443645">
              <w:rPr>
                <w:webHidden/>
              </w:rPr>
              <w:fldChar w:fldCharType="begin"/>
            </w:r>
            <w:r w:rsidR="00443645">
              <w:rPr>
                <w:webHidden/>
              </w:rPr>
              <w:instrText xml:space="preserve"> PAGEREF _Toc169505121 \h </w:instrText>
            </w:r>
            <w:r w:rsidR="00443645">
              <w:rPr>
                <w:webHidden/>
              </w:rPr>
            </w:r>
            <w:r w:rsidR="00443645">
              <w:rPr>
                <w:webHidden/>
              </w:rPr>
              <w:fldChar w:fldCharType="separate"/>
            </w:r>
            <w:r w:rsidR="00443645">
              <w:rPr>
                <w:webHidden/>
              </w:rPr>
              <w:t>7</w:t>
            </w:r>
            <w:r w:rsidR="00443645">
              <w:rPr>
                <w:webHidden/>
              </w:rPr>
              <w:fldChar w:fldCharType="end"/>
            </w:r>
          </w:hyperlink>
        </w:p>
        <w:p w14:paraId="3B896A9A" w14:textId="34E60253" w:rsidR="00443645" w:rsidRDefault="00000000">
          <w:pPr>
            <w:pStyle w:val="TOC2"/>
            <w:rPr>
              <w:rFonts w:asciiTheme="minorHAnsi" w:eastAsiaTheme="minorEastAsia" w:hAnsiTheme="minorHAnsi" w:cstheme="minorBidi"/>
              <w:kern w:val="2"/>
              <w:sz w:val="24"/>
              <w:szCs w:val="24"/>
              <w14:ligatures w14:val="standardContextual"/>
            </w:rPr>
          </w:pPr>
          <w:hyperlink w:anchor="_Toc169505122" w:history="1">
            <w:r w:rsidR="00443645" w:rsidRPr="00A57FED">
              <w:rPr>
                <w:rStyle w:val="Hyperlink"/>
                <w:rFonts w:cs="Arial"/>
              </w:rPr>
              <w:t>D2. Care from specialists and other network providers</w:t>
            </w:r>
            <w:r w:rsidR="00443645">
              <w:rPr>
                <w:webHidden/>
              </w:rPr>
              <w:tab/>
            </w:r>
            <w:r w:rsidR="00443645">
              <w:rPr>
                <w:webHidden/>
              </w:rPr>
              <w:fldChar w:fldCharType="begin"/>
            </w:r>
            <w:r w:rsidR="00443645">
              <w:rPr>
                <w:webHidden/>
              </w:rPr>
              <w:instrText xml:space="preserve"> PAGEREF _Toc169505122 \h </w:instrText>
            </w:r>
            <w:r w:rsidR="00443645">
              <w:rPr>
                <w:webHidden/>
              </w:rPr>
            </w:r>
            <w:r w:rsidR="00443645">
              <w:rPr>
                <w:webHidden/>
              </w:rPr>
              <w:fldChar w:fldCharType="separate"/>
            </w:r>
            <w:r w:rsidR="00443645">
              <w:rPr>
                <w:webHidden/>
              </w:rPr>
              <w:t>9</w:t>
            </w:r>
            <w:r w:rsidR="00443645">
              <w:rPr>
                <w:webHidden/>
              </w:rPr>
              <w:fldChar w:fldCharType="end"/>
            </w:r>
          </w:hyperlink>
        </w:p>
        <w:p w14:paraId="21CB6FB6" w14:textId="00141036" w:rsidR="00443645" w:rsidRDefault="00000000">
          <w:pPr>
            <w:pStyle w:val="TOC2"/>
            <w:rPr>
              <w:rFonts w:asciiTheme="minorHAnsi" w:eastAsiaTheme="minorEastAsia" w:hAnsiTheme="minorHAnsi" w:cstheme="minorBidi"/>
              <w:kern w:val="2"/>
              <w:sz w:val="24"/>
              <w:szCs w:val="24"/>
              <w14:ligatures w14:val="standardContextual"/>
            </w:rPr>
          </w:pPr>
          <w:hyperlink w:anchor="_Toc169505123" w:history="1">
            <w:r w:rsidR="00443645" w:rsidRPr="00A57FED">
              <w:rPr>
                <w:rStyle w:val="Hyperlink"/>
                <w:rFonts w:cs="Arial"/>
              </w:rPr>
              <w:t>D3. When a provider leaves our plan</w:t>
            </w:r>
            <w:r w:rsidR="00443645">
              <w:rPr>
                <w:webHidden/>
              </w:rPr>
              <w:tab/>
            </w:r>
            <w:r w:rsidR="00443645">
              <w:rPr>
                <w:webHidden/>
              </w:rPr>
              <w:fldChar w:fldCharType="begin"/>
            </w:r>
            <w:r w:rsidR="00443645">
              <w:rPr>
                <w:webHidden/>
              </w:rPr>
              <w:instrText xml:space="preserve"> PAGEREF _Toc169505123 \h </w:instrText>
            </w:r>
            <w:r w:rsidR="00443645">
              <w:rPr>
                <w:webHidden/>
              </w:rPr>
            </w:r>
            <w:r w:rsidR="00443645">
              <w:rPr>
                <w:webHidden/>
              </w:rPr>
              <w:fldChar w:fldCharType="separate"/>
            </w:r>
            <w:r w:rsidR="00443645">
              <w:rPr>
                <w:webHidden/>
              </w:rPr>
              <w:t>10</w:t>
            </w:r>
            <w:r w:rsidR="00443645">
              <w:rPr>
                <w:webHidden/>
              </w:rPr>
              <w:fldChar w:fldCharType="end"/>
            </w:r>
          </w:hyperlink>
        </w:p>
        <w:p w14:paraId="148963D3" w14:textId="7E9B68B4" w:rsidR="00443645" w:rsidRDefault="00000000">
          <w:pPr>
            <w:pStyle w:val="TOC2"/>
            <w:rPr>
              <w:rFonts w:asciiTheme="minorHAnsi" w:eastAsiaTheme="minorEastAsia" w:hAnsiTheme="minorHAnsi" w:cstheme="minorBidi"/>
              <w:kern w:val="2"/>
              <w:sz w:val="24"/>
              <w:szCs w:val="24"/>
              <w14:ligatures w14:val="standardContextual"/>
            </w:rPr>
          </w:pPr>
          <w:hyperlink w:anchor="_Toc169505124" w:history="1">
            <w:r w:rsidR="00443645" w:rsidRPr="00A57FED">
              <w:rPr>
                <w:rStyle w:val="Hyperlink"/>
                <w:rFonts w:cs="Arial"/>
              </w:rPr>
              <w:t>D4. Out-of-network providers</w:t>
            </w:r>
            <w:r w:rsidR="00443645">
              <w:rPr>
                <w:webHidden/>
              </w:rPr>
              <w:tab/>
            </w:r>
            <w:r w:rsidR="00443645">
              <w:rPr>
                <w:webHidden/>
              </w:rPr>
              <w:fldChar w:fldCharType="begin"/>
            </w:r>
            <w:r w:rsidR="00443645">
              <w:rPr>
                <w:webHidden/>
              </w:rPr>
              <w:instrText xml:space="preserve"> PAGEREF _Toc169505124 \h </w:instrText>
            </w:r>
            <w:r w:rsidR="00443645">
              <w:rPr>
                <w:webHidden/>
              </w:rPr>
            </w:r>
            <w:r w:rsidR="00443645">
              <w:rPr>
                <w:webHidden/>
              </w:rPr>
              <w:fldChar w:fldCharType="separate"/>
            </w:r>
            <w:r w:rsidR="00443645">
              <w:rPr>
                <w:webHidden/>
              </w:rPr>
              <w:t>11</w:t>
            </w:r>
            <w:r w:rsidR="00443645">
              <w:rPr>
                <w:webHidden/>
              </w:rPr>
              <w:fldChar w:fldCharType="end"/>
            </w:r>
          </w:hyperlink>
        </w:p>
        <w:p w14:paraId="75C74CCC" w14:textId="2606128C" w:rsidR="00443645" w:rsidRDefault="00000000">
          <w:pPr>
            <w:pStyle w:val="TOC1"/>
            <w:rPr>
              <w:rFonts w:asciiTheme="minorHAnsi" w:eastAsiaTheme="minorEastAsia" w:hAnsiTheme="minorHAnsi" w:cstheme="minorBidi"/>
              <w:kern w:val="2"/>
              <w:sz w:val="24"/>
              <w:szCs w:val="24"/>
              <w14:ligatures w14:val="standardContextual"/>
            </w:rPr>
          </w:pPr>
          <w:hyperlink w:anchor="_Toc169505125" w:history="1">
            <w:r w:rsidR="00443645" w:rsidRPr="00A57FED">
              <w:rPr>
                <w:rStyle w:val="Hyperlink"/>
              </w:rPr>
              <w:t>E.</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Long-term services and supports (LTSS)</w:t>
            </w:r>
            <w:r w:rsidR="00443645">
              <w:rPr>
                <w:webHidden/>
              </w:rPr>
              <w:tab/>
            </w:r>
            <w:r w:rsidR="00443645">
              <w:rPr>
                <w:webHidden/>
              </w:rPr>
              <w:fldChar w:fldCharType="begin"/>
            </w:r>
            <w:r w:rsidR="00443645">
              <w:rPr>
                <w:webHidden/>
              </w:rPr>
              <w:instrText xml:space="preserve"> PAGEREF _Toc169505125 \h </w:instrText>
            </w:r>
            <w:r w:rsidR="00443645">
              <w:rPr>
                <w:webHidden/>
              </w:rPr>
            </w:r>
            <w:r w:rsidR="00443645">
              <w:rPr>
                <w:webHidden/>
              </w:rPr>
              <w:fldChar w:fldCharType="separate"/>
            </w:r>
            <w:r w:rsidR="00443645">
              <w:rPr>
                <w:webHidden/>
              </w:rPr>
              <w:t>11</w:t>
            </w:r>
            <w:r w:rsidR="00443645">
              <w:rPr>
                <w:webHidden/>
              </w:rPr>
              <w:fldChar w:fldCharType="end"/>
            </w:r>
          </w:hyperlink>
        </w:p>
        <w:p w14:paraId="79DA2252" w14:textId="400BACB9" w:rsidR="00443645" w:rsidRDefault="00000000">
          <w:pPr>
            <w:pStyle w:val="TOC1"/>
            <w:rPr>
              <w:rFonts w:asciiTheme="minorHAnsi" w:eastAsiaTheme="minorEastAsia" w:hAnsiTheme="minorHAnsi" w:cstheme="minorBidi"/>
              <w:kern w:val="2"/>
              <w:sz w:val="24"/>
              <w:szCs w:val="24"/>
              <w14:ligatures w14:val="standardContextual"/>
            </w:rPr>
          </w:pPr>
          <w:hyperlink w:anchor="_Toc169505126" w:history="1">
            <w:r w:rsidR="00443645" w:rsidRPr="00A57FED">
              <w:rPr>
                <w:rStyle w:val="Hyperlink"/>
              </w:rPr>
              <w:t>F.</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Behavioral health (mental health and substance use disorder) services</w:t>
            </w:r>
            <w:r w:rsidR="00443645">
              <w:rPr>
                <w:webHidden/>
              </w:rPr>
              <w:tab/>
            </w:r>
            <w:r w:rsidR="00443645">
              <w:rPr>
                <w:webHidden/>
              </w:rPr>
              <w:fldChar w:fldCharType="begin"/>
            </w:r>
            <w:r w:rsidR="00443645">
              <w:rPr>
                <w:webHidden/>
              </w:rPr>
              <w:instrText xml:space="preserve"> PAGEREF _Toc169505126 \h </w:instrText>
            </w:r>
            <w:r w:rsidR="00443645">
              <w:rPr>
                <w:webHidden/>
              </w:rPr>
            </w:r>
            <w:r w:rsidR="00443645">
              <w:rPr>
                <w:webHidden/>
              </w:rPr>
              <w:fldChar w:fldCharType="separate"/>
            </w:r>
            <w:r w:rsidR="00443645">
              <w:rPr>
                <w:webHidden/>
              </w:rPr>
              <w:t>11</w:t>
            </w:r>
            <w:r w:rsidR="00443645">
              <w:rPr>
                <w:webHidden/>
              </w:rPr>
              <w:fldChar w:fldCharType="end"/>
            </w:r>
          </w:hyperlink>
        </w:p>
        <w:p w14:paraId="40639980" w14:textId="2645C3CF" w:rsidR="00443645" w:rsidRDefault="00000000">
          <w:pPr>
            <w:pStyle w:val="TOC1"/>
            <w:rPr>
              <w:rFonts w:asciiTheme="minorHAnsi" w:eastAsiaTheme="minorEastAsia" w:hAnsiTheme="minorHAnsi" w:cstheme="minorBidi"/>
              <w:kern w:val="2"/>
              <w:sz w:val="24"/>
              <w:szCs w:val="24"/>
              <w14:ligatures w14:val="standardContextual"/>
            </w:rPr>
          </w:pPr>
          <w:hyperlink w:anchor="_Toc169505127" w:history="1">
            <w:r w:rsidR="00443645" w:rsidRPr="00A57FED">
              <w:rPr>
                <w:rStyle w:val="Hyperlink"/>
                <w:i/>
              </w:rPr>
              <w:t>G.</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w:t>
            </w:r>
            <w:r w:rsidR="00443645" w:rsidRPr="00A57FED">
              <w:rPr>
                <w:rStyle w:val="Hyperlink"/>
                <w:i/>
                <w:iCs/>
              </w:rPr>
              <w:t>If applicable plans should add:</w:t>
            </w:r>
            <w:r w:rsidR="00443645" w:rsidRPr="00A57FED">
              <w:rPr>
                <w:rStyle w:val="Hyperlink"/>
              </w:rPr>
              <w:t xml:space="preserve"> How to get self-directed care]</w:t>
            </w:r>
            <w:r w:rsidR="00443645">
              <w:rPr>
                <w:webHidden/>
              </w:rPr>
              <w:tab/>
            </w:r>
            <w:r w:rsidR="00443645">
              <w:rPr>
                <w:webHidden/>
              </w:rPr>
              <w:fldChar w:fldCharType="begin"/>
            </w:r>
            <w:r w:rsidR="00443645">
              <w:rPr>
                <w:webHidden/>
              </w:rPr>
              <w:instrText xml:space="preserve"> PAGEREF _Toc169505127 \h </w:instrText>
            </w:r>
            <w:r w:rsidR="00443645">
              <w:rPr>
                <w:webHidden/>
              </w:rPr>
            </w:r>
            <w:r w:rsidR="00443645">
              <w:rPr>
                <w:webHidden/>
              </w:rPr>
              <w:fldChar w:fldCharType="separate"/>
            </w:r>
            <w:r w:rsidR="00443645">
              <w:rPr>
                <w:webHidden/>
              </w:rPr>
              <w:t>11</w:t>
            </w:r>
            <w:r w:rsidR="00443645">
              <w:rPr>
                <w:webHidden/>
              </w:rPr>
              <w:fldChar w:fldCharType="end"/>
            </w:r>
          </w:hyperlink>
        </w:p>
        <w:p w14:paraId="4804AB20" w14:textId="30A33C3E" w:rsidR="00443645" w:rsidRDefault="00000000">
          <w:pPr>
            <w:pStyle w:val="TOC2"/>
            <w:rPr>
              <w:rFonts w:asciiTheme="minorHAnsi" w:eastAsiaTheme="minorEastAsia" w:hAnsiTheme="minorHAnsi" w:cstheme="minorBidi"/>
              <w:kern w:val="2"/>
              <w:sz w:val="24"/>
              <w:szCs w:val="24"/>
              <w14:ligatures w14:val="standardContextual"/>
            </w:rPr>
          </w:pPr>
          <w:hyperlink w:anchor="_Toc169505128" w:history="1">
            <w:r w:rsidR="00443645" w:rsidRPr="00A57FED">
              <w:rPr>
                <w:rStyle w:val="Hyperlink"/>
                <w:rFonts w:cs="Arial"/>
              </w:rPr>
              <w:t>G1. What self-directed care is</w:t>
            </w:r>
            <w:r w:rsidR="00443645">
              <w:rPr>
                <w:webHidden/>
              </w:rPr>
              <w:tab/>
            </w:r>
            <w:r w:rsidR="00443645">
              <w:rPr>
                <w:webHidden/>
              </w:rPr>
              <w:fldChar w:fldCharType="begin"/>
            </w:r>
            <w:r w:rsidR="00443645">
              <w:rPr>
                <w:webHidden/>
              </w:rPr>
              <w:instrText xml:space="preserve"> PAGEREF _Toc169505128 \h </w:instrText>
            </w:r>
            <w:r w:rsidR="00443645">
              <w:rPr>
                <w:webHidden/>
              </w:rPr>
            </w:r>
            <w:r w:rsidR="00443645">
              <w:rPr>
                <w:webHidden/>
              </w:rPr>
              <w:fldChar w:fldCharType="separate"/>
            </w:r>
            <w:r w:rsidR="00443645">
              <w:rPr>
                <w:webHidden/>
              </w:rPr>
              <w:t>12</w:t>
            </w:r>
            <w:r w:rsidR="00443645">
              <w:rPr>
                <w:webHidden/>
              </w:rPr>
              <w:fldChar w:fldCharType="end"/>
            </w:r>
          </w:hyperlink>
        </w:p>
        <w:p w14:paraId="7625CC7A" w14:textId="0AD4CF81" w:rsidR="00443645" w:rsidRDefault="00000000">
          <w:pPr>
            <w:pStyle w:val="TOC2"/>
            <w:rPr>
              <w:rFonts w:asciiTheme="minorHAnsi" w:eastAsiaTheme="minorEastAsia" w:hAnsiTheme="minorHAnsi" w:cstheme="minorBidi"/>
              <w:kern w:val="2"/>
              <w:sz w:val="24"/>
              <w:szCs w:val="24"/>
              <w14:ligatures w14:val="standardContextual"/>
            </w:rPr>
          </w:pPr>
          <w:hyperlink w:anchor="_Toc169505129" w:history="1">
            <w:r w:rsidR="00443645" w:rsidRPr="00A57FED">
              <w:rPr>
                <w:rStyle w:val="Hyperlink"/>
                <w:rFonts w:cs="Arial"/>
              </w:rPr>
              <w:t>G2. Who can get self-directed care (for example, if it is limited to waiver populations)</w:t>
            </w:r>
            <w:r w:rsidR="00443645">
              <w:rPr>
                <w:webHidden/>
              </w:rPr>
              <w:tab/>
            </w:r>
            <w:r w:rsidR="00443645">
              <w:rPr>
                <w:webHidden/>
              </w:rPr>
              <w:fldChar w:fldCharType="begin"/>
            </w:r>
            <w:r w:rsidR="00443645">
              <w:rPr>
                <w:webHidden/>
              </w:rPr>
              <w:instrText xml:space="preserve"> PAGEREF _Toc169505129 \h </w:instrText>
            </w:r>
            <w:r w:rsidR="00443645">
              <w:rPr>
                <w:webHidden/>
              </w:rPr>
            </w:r>
            <w:r w:rsidR="00443645">
              <w:rPr>
                <w:webHidden/>
              </w:rPr>
              <w:fldChar w:fldCharType="separate"/>
            </w:r>
            <w:r w:rsidR="00443645">
              <w:rPr>
                <w:webHidden/>
              </w:rPr>
              <w:t>12</w:t>
            </w:r>
            <w:r w:rsidR="00443645">
              <w:rPr>
                <w:webHidden/>
              </w:rPr>
              <w:fldChar w:fldCharType="end"/>
            </w:r>
          </w:hyperlink>
        </w:p>
        <w:p w14:paraId="23226D11" w14:textId="44EFEB65" w:rsidR="00443645" w:rsidRDefault="00000000">
          <w:pPr>
            <w:pStyle w:val="TOC2"/>
            <w:rPr>
              <w:rFonts w:asciiTheme="minorHAnsi" w:eastAsiaTheme="minorEastAsia" w:hAnsiTheme="minorHAnsi" w:cstheme="minorBidi"/>
              <w:kern w:val="2"/>
              <w:sz w:val="24"/>
              <w:szCs w:val="24"/>
              <w14:ligatures w14:val="standardContextual"/>
            </w:rPr>
          </w:pPr>
          <w:hyperlink w:anchor="_Toc169505130" w:history="1">
            <w:r w:rsidR="00443645" w:rsidRPr="00A57FED">
              <w:rPr>
                <w:rStyle w:val="Hyperlink"/>
                <w:rFonts w:cs="Arial"/>
              </w:rPr>
              <w:t>G3. How to get help in employing personal care providers (if applicable)</w:t>
            </w:r>
            <w:r w:rsidR="00443645">
              <w:rPr>
                <w:webHidden/>
              </w:rPr>
              <w:tab/>
            </w:r>
            <w:r w:rsidR="00443645">
              <w:rPr>
                <w:webHidden/>
              </w:rPr>
              <w:fldChar w:fldCharType="begin"/>
            </w:r>
            <w:r w:rsidR="00443645">
              <w:rPr>
                <w:webHidden/>
              </w:rPr>
              <w:instrText xml:space="preserve"> PAGEREF _Toc169505130 \h </w:instrText>
            </w:r>
            <w:r w:rsidR="00443645">
              <w:rPr>
                <w:webHidden/>
              </w:rPr>
            </w:r>
            <w:r w:rsidR="00443645">
              <w:rPr>
                <w:webHidden/>
              </w:rPr>
              <w:fldChar w:fldCharType="separate"/>
            </w:r>
            <w:r w:rsidR="00443645">
              <w:rPr>
                <w:webHidden/>
              </w:rPr>
              <w:t>12</w:t>
            </w:r>
            <w:r w:rsidR="00443645">
              <w:rPr>
                <w:webHidden/>
              </w:rPr>
              <w:fldChar w:fldCharType="end"/>
            </w:r>
          </w:hyperlink>
        </w:p>
        <w:p w14:paraId="7ABEEBAE" w14:textId="3190A79C" w:rsidR="00443645" w:rsidRDefault="00000000">
          <w:pPr>
            <w:pStyle w:val="TOC1"/>
            <w:rPr>
              <w:rFonts w:asciiTheme="minorHAnsi" w:eastAsiaTheme="minorEastAsia" w:hAnsiTheme="minorHAnsi" w:cstheme="minorBidi"/>
              <w:kern w:val="2"/>
              <w:sz w:val="24"/>
              <w:szCs w:val="24"/>
              <w14:ligatures w14:val="standardContextual"/>
            </w:rPr>
          </w:pPr>
          <w:hyperlink w:anchor="_Toc169505131" w:history="1">
            <w:r w:rsidR="00443645" w:rsidRPr="00A57FED">
              <w:rPr>
                <w:rStyle w:val="Hyperlink"/>
              </w:rPr>
              <w:t>H.</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Transportation services</w:t>
            </w:r>
            <w:r w:rsidR="00443645">
              <w:rPr>
                <w:webHidden/>
              </w:rPr>
              <w:tab/>
            </w:r>
            <w:r w:rsidR="00443645">
              <w:rPr>
                <w:webHidden/>
              </w:rPr>
              <w:fldChar w:fldCharType="begin"/>
            </w:r>
            <w:r w:rsidR="00443645">
              <w:rPr>
                <w:webHidden/>
              </w:rPr>
              <w:instrText xml:space="preserve"> PAGEREF _Toc169505131 \h </w:instrText>
            </w:r>
            <w:r w:rsidR="00443645">
              <w:rPr>
                <w:webHidden/>
              </w:rPr>
            </w:r>
            <w:r w:rsidR="00443645">
              <w:rPr>
                <w:webHidden/>
              </w:rPr>
              <w:fldChar w:fldCharType="separate"/>
            </w:r>
            <w:r w:rsidR="00443645">
              <w:rPr>
                <w:webHidden/>
              </w:rPr>
              <w:t>12</w:t>
            </w:r>
            <w:r w:rsidR="00443645">
              <w:rPr>
                <w:webHidden/>
              </w:rPr>
              <w:fldChar w:fldCharType="end"/>
            </w:r>
          </w:hyperlink>
        </w:p>
        <w:p w14:paraId="09646F7F" w14:textId="4EBD8370" w:rsidR="00443645" w:rsidRDefault="00000000">
          <w:pPr>
            <w:pStyle w:val="TOC1"/>
            <w:rPr>
              <w:rFonts w:asciiTheme="minorHAnsi" w:eastAsiaTheme="minorEastAsia" w:hAnsiTheme="minorHAnsi" w:cstheme="minorBidi"/>
              <w:kern w:val="2"/>
              <w:sz w:val="24"/>
              <w:szCs w:val="24"/>
              <w14:ligatures w14:val="standardContextual"/>
            </w:rPr>
          </w:pPr>
          <w:hyperlink w:anchor="_Toc169505132" w:history="1">
            <w:r w:rsidR="00443645" w:rsidRPr="00A57FED">
              <w:rPr>
                <w:rStyle w:val="Hyperlink"/>
              </w:rPr>
              <w:t>I.</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Covered services in a medical emergency, when urgently needed, or during a disaster</w:t>
            </w:r>
            <w:r w:rsidR="00443645">
              <w:rPr>
                <w:webHidden/>
              </w:rPr>
              <w:tab/>
            </w:r>
            <w:r w:rsidR="00443645">
              <w:rPr>
                <w:webHidden/>
              </w:rPr>
              <w:fldChar w:fldCharType="begin"/>
            </w:r>
            <w:r w:rsidR="00443645">
              <w:rPr>
                <w:webHidden/>
              </w:rPr>
              <w:instrText xml:space="preserve"> PAGEREF _Toc169505132 \h </w:instrText>
            </w:r>
            <w:r w:rsidR="00443645">
              <w:rPr>
                <w:webHidden/>
              </w:rPr>
            </w:r>
            <w:r w:rsidR="00443645">
              <w:rPr>
                <w:webHidden/>
              </w:rPr>
              <w:fldChar w:fldCharType="separate"/>
            </w:r>
            <w:r w:rsidR="00443645">
              <w:rPr>
                <w:webHidden/>
              </w:rPr>
              <w:t>12</w:t>
            </w:r>
            <w:r w:rsidR="00443645">
              <w:rPr>
                <w:webHidden/>
              </w:rPr>
              <w:fldChar w:fldCharType="end"/>
            </w:r>
          </w:hyperlink>
        </w:p>
        <w:p w14:paraId="6D160339" w14:textId="3EE0D86A" w:rsidR="00443645" w:rsidRDefault="00000000">
          <w:pPr>
            <w:pStyle w:val="TOC2"/>
            <w:rPr>
              <w:rFonts w:asciiTheme="minorHAnsi" w:eastAsiaTheme="minorEastAsia" w:hAnsiTheme="minorHAnsi" w:cstheme="minorBidi"/>
              <w:kern w:val="2"/>
              <w:sz w:val="24"/>
              <w:szCs w:val="24"/>
              <w14:ligatures w14:val="standardContextual"/>
            </w:rPr>
          </w:pPr>
          <w:hyperlink w:anchor="_Toc169505133" w:history="1">
            <w:r w:rsidR="00443645" w:rsidRPr="00A57FED">
              <w:rPr>
                <w:rStyle w:val="Hyperlink"/>
                <w:rFonts w:cs="Arial"/>
              </w:rPr>
              <w:t>I1. Care in a medical emergency</w:t>
            </w:r>
            <w:r w:rsidR="00443645">
              <w:rPr>
                <w:webHidden/>
              </w:rPr>
              <w:tab/>
            </w:r>
            <w:r w:rsidR="00443645">
              <w:rPr>
                <w:webHidden/>
              </w:rPr>
              <w:fldChar w:fldCharType="begin"/>
            </w:r>
            <w:r w:rsidR="00443645">
              <w:rPr>
                <w:webHidden/>
              </w:rPr>
              <w:instrText xml:space="preserve"> PAGEREF _Toc169505133 \h </w:instrText>
            </w:r>
            <w:r w:rsidR="00443645">
              <w:rPr>
                <w:webHidden/>
              </w:rPr>
            </w:r>
            <w:r w:rsidR="00443645">
              <w:rPr>
                <w:webHidden/>
              </w:rPr>
              <w:fldChar w:fldCharType="separate"/>
            </w:r>
            <w:r w:rsidR="00443645">
              <w:rPr>
                <w:webHidden/>
              </w:rPr>
              <w:t>12</w:t>
            </w:r>
            <w:r w:rsidR="00443645">
              <w:rPr>
                <w:webHidden/>
              </w:rPr>
              <w:fldChar w:fldCharType="end"/>
            </w:r>
          </w:hyperlink>
        </w:p>
        <w:p w14:paraId="0086825E" w14:textId="304A5271" w:rsidR="00443645" w:rsidRDefault="00000000">
          <w:pPr>
            <w:pStyle w:val="TOC2"/>
            <w:rPr>
              <w:rFonts w:asciiTheme="minorHAnsi" w:eastAsiaTheme="minorEastAsia" w:hAnsiTheme="minorHAnsi" w:cstheme="minorBidi"/>
              <w:kern w:val="2"/>
              <w:sz w:val="24"/>
              <w:szCs w:val="24"/>
              <w14:ligatures w14:val="standardContextual"/>
            </w:rPr>
          </w:pPr>
          <w:hyperlink w:anchor="_Toc169505134" w:history="1">
            <w:r w:rsidR="00443645" w:rsidRPr="00A57FED">
              <w:rPr>
                <w:rStyle w:val="Hyperlink"/>
                <w:rFonts w:cs="Arial"/>
              </w:rPr>
              <w:t>I2. Urgently needed care</w:t>
            </w:r>
            <w:r w:rsidR="00443645">
              <w:rPr>
                <w:webHidden/>
              </w:rPr>
              <w:tab/>
            </w:r>
            <w:r w:rsidR="00443645">
              <w:rPr>
                <w:webHidden/>
              </w:rPr>
              <w:fldChar w:fldCharType="begin"/>
            </w:r>
            <w:r w:rsidR="00443645">
              <w:rPr>
                <w:webHidden/>
              </w:rPr>
              <w:instrText xml:space="preserve"> PAGEREF _Toc169505134 \h </w:instrText>
            </w:r>
            <w:r w:rsidR="00443645">
              <w:rPr>
                <w:webHidden/>
              </w:rPr>
            </w:r>
            <w:r w:rsidR="00443645">
              <w:rPr>
                <w:webHidden/>
              </w:rPr>
              <w:fldChar w:fldCharType="separate"/>
            </w:r>
            <w:r w:rsidR="00443645">
              <w:rPr>
                <w:webHidden/>
              </w:rPr>
              <w:t>14</w:t>
            </w:r>
            <w:r w:rsidR="00443645">
              <w:rPr>
                <w:webHidden/>
              </w:rPr>
              <w:fldChar w:fldCharType="end"/>
            </w:r>
          </w:hyperlink>
        </w:p>
        <w:p w14:paraId="43440FEA" w14:textId="1F05EA47" w:rsidR="00443645" w:rsidRDefault="00000000">
          <w:pPr>
            <w:pStyle w:val="TOC2"/>
            <w:rPr>
              <w:rFonts w:asciiTheme="minorHAnsi" w:eastAsiaTheme="minorEastAsia" w:hAnsiTheme="minorHAnsi" w:cstheme="minorBidi"/>
              <w:kern w:val="2"/>
              <w:sz w:val="24"/>
              <w:szCs w:val="24"/>
              <w14:ligatures w14:val="standardContextual"/>
            </w:rPr>
          </w:pPr>
          <w:hyperlink w:anchor="_Toc169505135" w:history="1">
            <w:r w:rsidR="00443645" w:rsidRPr="00A57FED">
              <w:rPr>
                <w:rStyle w:val="Hyperlink"/>
                <w:rFonts w:cs="Arial"/>
              </w:rPr>
              <w:t>I3. Care during a disaster</w:t>
            </w:r>
            <w:r w:rsidR="00443645">
              <w:rPr>
                <w:webHidden/>
              </w:rPr>
              <w:tab/>
            </w:r>
            <w:r w:rsidR="00443645">
              <w:rPr>
                <w:webHidden/>
              </w:rPr>
              <w:fldChar w:fldCharType="begin"/>
            </w:r>
            <w:r w:rsidR="00443645">
              <w:rPr>
                <w:webHidden/>
              </w:rPr>
              <w:instrText xml:space="preserve"> PAGEREF _Toc169505135 \h </w:instrText>
            </w:r>
            <w:r w:rsidR="00443645">
              <w:rPr>
                <w:webHidden/>
              </w:rPr>
            </w:r>
            <w:r w:rsidR="00443645">
              <w:rPr>
                <w:webHidden/>
              </w:rPr>
              <w:fldChar w:fldCharType="separate"/>
            </w:r>
            <w:r w:rsidR="00443645">
              <w:rPr>
                <w:webHidden/>
              </w:rPr>
              <w:t>14</w:t>
            </w:r>
            <w:r w:rsidR="00443645">
              <w:rPr>
                <w:webHidden/>
              </w:rPr>
              <w:fldChar w:fldCharType="end"/>
            </w:r>
          </w:hyperlink>
        </w:p>
        <w:p w14:paraId="25234D97" w14:textId="1C5D8DF9" w:rsidR="00443645" w:rsidRDefault="00000000">
          <w:pPr>
            <w:pStyle w:val="TOC1"/>
            <w:rPr>
              <w:rFonts w:asciiTheme="minorHAnsi" w:eastAsiaTheme="minorEastAsia" w:hAnsiTheme="minorHAnsi" w:cstheme="minorBidi"/>
              <w:kern w:val="2"/>
              <w:sz w:val="24"/>
              <w:szCs w:val="24"/>
              <w14:ligatures w14:val="standardContextual"/>
            </w:rPr>
          </w:pPr>
          <w:hyperlink w:anchor="_Toc169505136" w:history="1">
            <w:r w:rsidR="00443645" w:rsidRPr="00A57FED">
              <w:rPr>
                <w:rStyle w:val="Hyperlink"/>
              </w:rPr>
              <w:t>J.</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What to do if you are billed directly for services our plan covers</w:t>
            </w:r>
            <w:r w:rsidR="00443645">
              <w:rPr>
                <w:webHidden/>
              </w:rPr>
              <w:tab/>
            </w:r>
            <w:r w:rsidR="00443645">
              <w:rPr>
                <w:webHidden/>
              </w:rPr>
              <w:fldChar w:fldCharType="begin"/>
            </w:r>
            <w:r w:rsidR="00443645">
              <w:rPr>
                <w:webHidden/>
              </w:rPr>
              <w:instrText xml:space="preserve"> PAGEREF _Toc169505136 \h </w:instrText>
            </w:r>
            <w:r w:rsidR="00443645">
              <w:rPr>
                <w:webHidden/>
              </w:rPr>
            </w:r>
            <w:r w:rsidR="00443645">
              <w:rPr>
                <w:webHidden/>
              </w:rPr>
              <w:fldChar w:fldCharType="separate"/>
            </w:r>
            <w:r w:rsidR="00443645">
              <w:rPr>
                <w:webHidden/>
              </w:rPr>
              <w:t>15</w:t>
            </w:r>
            <w:r w:rsidR="00443645">
              <w:rPr>
                <w:webHidden/>
              </w:rPr>
              <w:fldChar w:fldCharType="end"/>
            </w:r>
          </w:hyperlink>
        </w:p>
        <w:p w14:paraId="56646708" w14:textId="410B3F05" w:rsidR="00443645" w:rsidRDefault="00000000">
          <w:pPr>
            <w:pStyle w:val="TOC2"/>
            <w:rPr>
              <w:rFonts w:asciiTheme="minorHAnsi" w:eastAsiaTheme="minorEastAsia" w:hAnsiTheme="minorHAnsi" w:cstheme="minorBidi"/>
              <w:kern w:val="2"/>
              <w:sz w:val="24"/>
              <w:szCs w:val="24"/>
              <w14:ligatures w14:val="standardContextual"/>
            </w:rPr>
          </w:pPr>
          <w:hyperlink w:anchor="_Toc169505137" w:history="1">
            <w:r w:rsidR="00443645" w:rsidRPr="00A57FED">
              <w:rPr>
                <w:rStyle w:val="Hyperlink"/>
                <w:rFonts w:cs="Arial"/>
              </w:rPr>
              <w:t>J1. What to do if our plan does not cover services</w:t>
            </w:r>
            <w:r w:rsidR="00443645">
              <w:rPr>
                <w:webHidden/>
              </w:rPr>
              <w:tab/>
            </w:r>
            <w:r w:rsidR="00443645">
              <w:rPr>
                <w:webHidden/>
              </w:rPr>
              <w:fldChar w:fldCharType="begin"/>
            </w:r>
            <w:r w:rsidR="00443645">
              <w:rPr>
                <w:webHidden/>
              </w:rPr>
              <w:instrText xml:space="preserve"> PAGEREF _Toc169505137 \h </w:instrText>
            </w:r>
            <w:r w:rsidR="00443645">
              <w:rPr>
                <w:webHidden/>
              </w:rPr>
            </w:r>
            <w:r w:rsidR="00443645">
              <w:rPr>
                <w:webHidden/>
              </w:rPr>
              <w:fldChar w:fldCharType="separate"/>
            </w:r>
            <w:r w:rsidR="00443645">
              <w:rPr>
                <w:webHidden/>
              </w:rPr>
              <w:t>15</w:t>
            </w:r>
            <w:r w:rsidR="00443645">
              <w:rPr>
                <w:webHidden/>
              </w:rPr>
              <w:fldChar w:fldCharType="end"/>
            </w:r>
          </w:hyperlink>
        </w:p>
        <w:p w14:paraId="64D17B31" w14:textId="1124CD2B" w:rsidR="00443645" w:rsidRDefault="00000000">
          <w:pPr>
            <w:pStyle w:val="TOC1"/>
            <w:rPr>
              <w:rFonts w:asciiTheme="minorHAnsi" w:eastAsiaTheme="minorEastAsia" w:hAnsiTheme="minorHAnsi" w:cstheme="minorBidi"/>
              <w:kern w:val="2"/>
              <w:sz w:val="24"/>
              <w:szCs w:val="24"/>
              <w14:ligatures w14:val="standardContextual"/>
            </w:rPr>
          </w:pPr>
          <w:hyperlink w:anchor="_Toc169505138" w:history="1">
            <w:r w:rsidR="00443645" w:rsidRPr="00A57FED">
              <w:rPr>
                <w:rStyle w:val="Hyperlink"/>
              </w:rPr>
              <w:t>K.</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Coverage of health care services in a clinical research study</w:t>
            </w:r>
            <w:r w:rsidR="00443645">
              <w:rPr>
                <w:webHidden/>
              </w:rPr>
              <w:tab/>
            </w:r>
            <w:r w:rsidR="00443645">
              <w:rPr>
                <w:webHidden/>
              </w:rPr>
              <w:fldChar w:fldCharType="begin"/>
            </w:r>
            <w:r w:rsidR="00443645">
              <w:rPr>
                <w:webHidden/>
              </w:rPr>
              <w:instrText xml:space="preserve"> PAGEREF _Toc169505138 \h </w:instrText>
            </w:r>
            <w:r w:rsidR="00443645">
              <w:rPr>
                <w:webHidden/>
              </w:rPr>
            </w:r>
            <w:r w:rsidR="00443645">
              <w:rPr>
                <w:webHidden/>
              </w:rPr>
              <w:fldChar w:fldCharType="separate"/>
            </w:r>
            <w:r w:rsidR="00443645">
              <w:rPr>
                <w:webHidden/>
              </w:rPr>
              <w:t>16</w:t>
            </w:r>
            <w:r w:rsidR="00443645">
              <w:rPr>
                <w:webHidden/>
              </w:rPr>
              <w:fldChar w:fldCharType="end"/>
            </w:r>
          </w:hyperlink>
        </w:p>
        <w:p w14:paraId="536FE61C" w14:textId="4C8C3054" w:rsidR="00443645" w:rsidRDefault="00000000">
          <w:pPr>
            <w:pStyle w:val="TOC2"/>
            <w:rPr>
              <w:rFonts w:asciiTheme="minorHAnsi" w:eastAsiaTheme="minorEastAsia" w:hAnsiTheme="minorHAnsi" w:cstheme="minorBidi"/>
              <w:kern w:val="2"/>
              <w:sz w:val="24"/>
              <w:szCs w:val="24"/>
              <w14:ligatures w14:val="standardContextual"/>
            </w:rPr>
          </w:pPr>
          <w:hyperlink w:anchor="_Toc169505139" w:history="1">
            <w:r w:rsidR="00443645" w:rsidRPr="00A57FED">
              <w:rPr>
                <w:rStyle w:val="Hyperlink"/>
                <w:rFonts w:cs="Arial"/>
              </w:rPr>
              <w:t>K1. Definition of a clinical research study</w:t>
            </w:r>
            <w:r w:rsidR="00443645">
              <w:rPr>
                <w:webHidden/>
              </w:rPr>
              <w:tab/>
            </w:r>
            <w:r w:rsidR="00443645">
              <w:rPr>
                <w:webHidden/>
              </w:rPr>
              <w:fldChar w:fldCharType="begin"/>
            </w:r>
            <w:r w:rsidR="00443645">
              <w:rPr>
                <w:webHidden/>
              </w:rPr>
              <w:instrText xml:space="preserve"> PAGEREF _Toc169505139 \h </w:instrText>
            </w:r>
            <w:r w:rsidR="00443645">
              <w:rPr>
                <w:webHidden/>
              </w:rPr>
            </w:r>
            <w:r w:rsidR="00443645">
              <w:rPr>
                <w:webHidden/>
              </w:rPr>
              <w:fldChar w:fldCharType="separate"/>
            </w:r>
            <w:r w:rsidR="00443645">
              <w:rPr>
                <w:webHidden/>
              </w:rPr>
              <w:t>16</w:t>
            </w:r>
            <w:r w:rsidR="00443645">
              <w:rPr>
                <w:webHidden/>
              </w:rPr>
              <w:fldChar w:fldCharType="end"/>
            </w:r>
          </w:hyperlink>
        </w:p>
        <w:p w14:paraId="06DB9BD0" w14:textId="21EDCE6A" w:rsidR="00443645" w:rsidRDefault="00000000">
          <w:pPr>
            <w:pStyle w:val="TOC2"/>
            <w:rPr>
              <w:rFonts w:asciiTheme="minorHAnsi" w:eastAsiaTheme="minorEastAsia" w:hAnsiTheme="minorHAnsi" w:cstheme="minorBidi"/>
              <w:kern w:val="2"/>
              <w:sz w:val="24"/>
              <w:szCs w:val="24"/>
              <w14:ligatures w14:val="standardContextual"/>
            </w:rPr>
          </w:pPr>
          <w:hyperlink w:anchor="_Toc169505140" w:history="1">
            <w:r w:rsidR="00443645" w:rsidRPr="00A57FED">
              <w:rPr>
                <w:rStyle w:val="Hyperlink"/>
                <w:rFonts w:cs="Arial"/>
              </w:rPr>
              <w:t>K2. Payment for services when you are in a clinical research study</w:t>
            </w:r>
            <w:r w:rsidR="00443645">
              <w:rPr>
                <w:webHidden/>
              </w:rPr>
              <w:tab/>
            </w:r>
            <w:r w:rsidR="00443645">
              <w:rPr>
                <w:webHidden/>
              </w:rPr>
              <w:fldChar w:fldCharType="begin"/>
            </w:r>
            <w:r w:rsidR="00443645">
              <w:rPr>
                <w:webHidden/>
              </w:rPr>
              <w:instrText xml:space="preserve"> PAGEREF _Toc169505140 \h </w:instrText>
            </w:r>
            <w:r w:rsidR="00443645">
              <w:rPr>
                <w:webHidden/>
              </w:rPr>
            </w:r>
            <w:r w:rsidR="00443645">
              <w:rPr>
                <w:webHidden/>
              </w:rPr>
              <w:fldChar w:fldCharType="separate"/>
            </w:r>
            <w:r w:rsidR="00443645">
              <w:rPr>
                <w:webHidden/>
              </w:rPr>
              <w:t>16</w:t>
            </w:r>
            <w:r w:rsidR="00443645">
              <w:rPr>
                <w:webHidden/>
              </w:rPr>
              <w:fldChar w:fldCharType="end"/>
            </w:r>
          </w:hyperlink>
        </w:p>
        <w:p w14:paraId="31F533A9" w14:textId="64D66C29" w:rsidR="00443645" w:rsidRDefault="00000000">
          <w:pPr>
            <w:pStyle w:val="TOC2"/>
            <w:rPr>
              <w:rFonts w:asciiTheme="minorHAnsi" w:eastAsiaTheme="minorEastAsia" w:hAnsiTheme="minorHAnsi" w:cstheme="minorBidi"/>
              <w:kern w:val="2"/>
              <w:sz w:val="24"/>
              <w:szCs w:val="24"/>
              <w14:ligatures w14:val="standardContextual"/>
            </w:rPr>
          </w:pPr>
          <w:hyperlink w:anchor="_Toc169505141" w:history="1">
            <w:r w:rsidR="00443645" w:rsidRPr="00A57FED">
              <w:rPr>
                <w:rStyle w:val="Hyperlink"/>
                <w:rFonts w:cs="Arial"/>
              </w:rPr>
              <w:t>K3. More about clinical research studies</w:t>
            </w:r>
            <w:r w:rsidR="00443645">
              <w:rPr>
                <w:webHidden/>
              </w:rPr>
              <w:tab/>
            </w:r>
            <w:r w:rsidR="00443645">
              <w:rPr>
                <w:webHidden/>
              </w:rPr>
              <w:fldChar w:fldCharType="begin"/>
            </w:r>
            <w:r w:rsidR="00443645">
              <w:rPr>
                <w:webHidden/>
              </w:rPr>
              <w:instrText xml:space="preserve"> PAGEREF _Toc169505141 \h </w:instrText>
            </w:r>
            <w:r w:rsidR="00443645">
              <w:rPr>
                <w:webHidden/>
              </w:rPr>
            </w:r>
            <w:r w:rsidR="00443645">
              <w:rPr>
                <w:webHidden/>
              </w:rPr>
              <w:fldChar w:fldCharType="separate"/>
            </w:r>
            <w:r w:rsidR="00443645">
              <w:rPr>
                <w:webHidden/>
              </w:rPr>
              <w:t>17</w:t>
            </w:r>
            <w:r w:rsidR="00443645">
              <w:rPr>
                <w:webHidden/>
              </w:rPr>
              <w:fldChar w:fldCharType="end"/>
            </w:r>
          </w:hyperlink>
        </w:p>
        <w:p w14:paraId="26CB9D9B" w14:textId="0F59C58F" w:rsidR="00443645" w:rsidRDefault="00000000">
          <w:pPr>
            <w:pStyle w:val="TOC1"/>
            <w:rPr>
              <w:rFonts w:asciiTheme="minorHAnsi" w:eastAsiaTheme="minorEastAsia" w:hAnsiTheme="minorHAnsi" w:cstheme="minorBidi"/>
              <w:kern w:val="2"/>
              <w:sz w:val="24"/>
              <w:szCs w:val="24"/>
              <w14:ligatures w14:val="standardContextual"/>
            </w:rPr>
          </w:pPr>
          <w:hyperlink w:anchor="_Toc169505142" w:history="1">
            <w:r w:rsidR="00443645" w:rsidRPr="00A57FED">
              <w:rPr>
                <w:rStyle w:val="Hyperlink"/>
              </w:rPr>
              <w:t>L.</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How your health care services are covered in a religious non-medical health care institution</w:t>
            </w:r>
            <w:r w:rsidR="00443645">
              <w:rPr>
                <w:webHidden/>
              </w:rPr>
              <w:tab/>
            </w:r>
            <w:r w:rsidR="00443645">
              <w:rPr>
                <w:webHidden/>
              </w:rPr>
              <w:fldChar w:fldCharType="begin"/>
            </w:r>
            <w:r w:rsidR="00443645">
              <w:rPr>
                <w:webHidden/>
              </w:rPr>
              <w:instrText xml:space="preserve"> PAGEREF _Toc169505142 \h </w:instrText>
            </w:r>
            <w:r w:rsidR="00443645">
              <w:rPr>
                <w:webHidden/>
              </w:rPr>
            </w:r>
            <w:r w:rsidR="00443645">
              <w:rPr>
                <w:webHidden/>
              </w:rPr>
              <w:fldChar w:fldCharType="separate"/>
            </w:r>
            <w:r w:rsidR="00443645">
              <w:rPr>
                <w:webHidden/>
              </w:rPr>
              <w:t>17</w:t>
            </w:r>
            <w:r w:rsidR="00443645">
              <w:rPr>
                <w:webHidden/>
              </w:rPr>
              <w:fldChar w:fldCharType="end"/>
            </w:r>
          </w:hyperlink>
        </w:p>
        <w:p w14:paraId="6C6A1A86" w14:textId="688FFBB8" w:rsidR="00443645" w:rsidRDefault="00000000">
          <w:pPr>
            <w:pStyle w:val="TOC2"/>
            <w:rPr>
              <w:rFonts w:asciiTheme="minorHAnsi" w:eastAsiaTheme="minorEastAsia" w:hAnsiTheme="minorHAnsi" w:cstheme="minorBidi"/>
              <w:kern w:val="2"/>
              <w:sz w:val="24"/>
              <w:szCs w:val="24"/>
              <w14:ligatures w14:val="standardContextual"/>
            </w:rPr>
          </w:pPr>
          <w:hyperlink w:anchor="_Toc169505143" w:history="1">
            <w:r w:rsidR="00443645" w:rsidRPr="00A57FED">
              <w:rPr>
                <w:rStyle w:val="Hyperlink"/>
                <w:rFonts w:cs="Arial"/>
              </w:rPr>
              <w:t>L1. Definition of a religious non-medical health care institution</w:t>
            </w:r>
            <w:r w:rsidR="00443645">
              <w:rPr>
                <w:webHidden/>
              </w:rPr>
              <w:tab/>
            </w:r>
            <w:r w:rsidR="00443645">
              <w:rPr>
                <w:webHidden/>
              </w:rPr>
              <w:fldChar w:fldCharType="begin"/>
            </w:r>
            <w:r w:rsidR="00443645">
              <w:rPr>
                <w:webHidden/>
              </w:rPr>
              <w:instrText xml:space="preserve"> PAGEREF _Toc169505143 \h </w:instrText>
            </w:r>
            <w:r w:rsidR="00443645">
              <w:rPr>
                <w:webHidden/>
              </w:rPr>
            </w:r>
            <w:r w:rsidR="00443645">
              <w:rPr>
                <w:webHidden/>
              </w:rPr>
              <w:fldChar w:fldCharType="separate"/>
            </w:r>
            <w:r w:rsidR="00443645">
              <w:rPr>
                <w:webHidden/>
              </w:rPr>
              <w:t>17</w:t>
            </w:r>
            <w:r w:rsidR="00443645">
              <w:rPr>
                <w:webHidden/>
              </w:rPr>
              <w:fldChar w:fldCharType="end"/>
            </w:r>
          </w:hyperlink>
        </w:p>
        <w:p w14:paraId="3D887101" w14:textId="7147FB12" w:rsidR="00443645" w:rsidRDefault="00000000">
          <w:pPr>
            <w:pStyle w:val="TOC2"/>
            <w:rPr>
              <w:rFonts w:asciiTheme="minorHAnsi" w:eastAsiaTheme="minorEastAsia" w:hAnsiTheme="minorHAnsi" w:cstheme="minorBidi"/>
              <w:kern w:val="2"/>
              <w:sz w:val="24"/>
              <w:szCs w:val="24"/>
              <w14:ligatures w14:val="standardContextual"/>
            </w:rPr>
          </w:pPr>
          <w:hyperlink w:anchor="_Toc169505144" w:history="1">
            <w:r w:rsidR="00443645" w:rsidRPr="00A57FED">
              <w:rPr>
                <w:rStyle w:val="Hyperlink"/>
                <w:rFonts w:cs="Arial"/>
              </w:rPr>
              <w:t>L2. Care from a religious non-medical health care institution</w:t>
            </w:r>
            <w:r w:rsidR="00443645">
              <w:rPr>
                <w:webHidden/>
              </w:rPr>
              <w:tab/>
            </w:r>
            <w:r w:rsidR="00443645">
              <w:rPr>
                <w:webHidden/>
              </w:rPr>
              <w:fldChar w:fldCharType="begin"/>
            </w:r>
            <w:r w:rsidR="00443645">
              <w:rPr>
                <w:webHidden/>
              </w:rPr>
              <w:instrText xml:space="preserve"> PAGEREF _Toc169505144 \h </w:instrText>
            </w:r>
            <w:r w:rsidR="00443645">
              <w:rPr>
                <w:webHidden/>
              </w:rPr>
            </w:r>
            <w:r w:rsidR="00443645">
              <w:rPr>
                <w:webHidden/>
              </w:rPr>
              <w:fldChar w:fldCharType="separate"/>
            </w:r>
            <w:r w:rsidR="00443645">
              <w:rPr>
                <w:webHidden/>
              </w:rPr>
              <w:t>17</w:t>
            </w:r>
            <w:r w:rsidR="00443645">
              <w:rPr>
                <w:webHidden/>
              </w:rPr>
              <w:fldChar w:fldCharType="end"/>
            </w:r>
          </w:hyperlink>
        </w:p>
        <w:p w14:paraId="3664039D" w14:textId="3F353D28" w:rsidR="00443645" w:rsidRDefault="00000000">
          <w:pPr>
            <w:pStyle w:val="TOC1"/>
            <w:rPr>
              <w:rFonts w:asciiTheme="minorHAnsi" w:eastAsiaTheme="minorEastAsia" w:hAnsiTheme="minorHAnsi" w:cstheme="minorBidi"/>
              <w:kern w:val="2"/>
              <w:sz w:val="24"/>
              <w:szCs w:val="24"/>
              <w14:ligatures w14:val="standardContextual"/>
            </w:rPr>
          </w:pPr>
          <w:hyperlink w:anchor="_Toc169505145" w:history="1">
            <w:r w:rsidR="00443645" w:rsidRPr="00A57FED">
              <w:rPr>
                <w:rStyle w:val="Hyperlink"/>
              </w:rPr>
              <w:t>M.</w:t>
            </w:r>
            <w:r w:rsidR="00443645">
              <w:rPr>
                <w:rFonts w:asciiTheme="minorHAnsi" w:eastAsiaTheme="minorEastAsia" w:hAnsiTheme="minorHAnsi" w:cstheme="minorBidi"/>
                <w:kern w:val="2"/>
                <w:sz w:val="24"/>
                <w:szCs w:val="24"/>
                <w14:ligatures w14:val="standardContextual"/>
              </w:rPr>
              <w:tab/>
            </w:r>
            <w:r w:rsidR="00443645" w:rsidRPr="00A57FED">
              <w:rPr>
                <w:rStyle w:val="Hyperlink"/>
              </w:rPr>
              <w:t>Durable medical equipment (DME)</w:t>
            </w:r>
            <w:r w:rsidR="00443645">
              <w:rPr>
                <w:webHidden/>
              </w:rPr>
              <w:tab/>
            </w:r>
            <w:r w:rsidR="00443645">
              <w:rPr>
                <w:webHidden/>
              </w:rPr>
              <w:fldChar w:fldCharType="begin"/>
            </w:r>
            <w:r w:rsidR="00443645">
              <w:rPr>
                <w:webHidden/>
              </w:rPr>
              <w:instrText xml:space="preserve"> PAGEREF _Toc169505145 \h </w:instrText>
            </w:r>
            <w:r w:rsidR="00443645">
              <w:rPr>
                <w:webHidden/>
              </w:rPr>
            </w:r>
            <w:r w:rsidR="00443645">
              <w:rPr>
                <w:webHidden/>
              </w:rPr>
              <w:fldChar w:fldCharType="separate"/>
            </w:r>
            <w:r w:rsidR="00443645">
              <w:rPr>
                <w:webHidden/>
              </w:rPr>
              <w:t>18</w:t>
            </w:r>
            <w:r w:rsidR="00443645">
              <w:rPr>
                <w:webHidden/>
              </w:rPr>
              <w:fldChar w:fldCharType="end"/>
            </w:r>
          </w:hyperlink>
        </w:p>
        <w:p w14:paraId="35EB661E" w14:textId="5A2B13D5" w:rsidR="00443645" w:rsidRDefault="00000000">
          <w:pPr>
            <w:pStyle w:val="TOC2"/>
            <w:rPr>
              <w:rFonts w:asciiTheme="minorHAnsi" w:eastAsiaTheme="minorEastAsia" w:hAnsiTheme="minorHAnsi" w:cstheme="minorBidi"/>
              <w:kern w:val="2"/>
              <w:sz w:val="24"/>
              <w:szCs w:val="24"/>
              <w14:ligatures w14:val="standardContextual"/>
            </w:rPr>
          </w:pPr>
          <w:hyperlink w:anchor="_Toc169505146" w:history="1">
            <w:r w:rsidR="00443645" w:rsidRPr="00A57FED">
              <w:rPr>
                <w:rStyle w:val="Hyperlink"/>
                <w:rFonts w:cs="Arial"/>
              </w:rPr>
              <w:t>M1. DME as a member of our plan</w:t>
            </w:r>
            <w:r w:rsidR="00443645">
              <w:rPr>
                <w:webHidden/>
              </w:rPr>
              <w:tab/>
            </w:r>
            <w:r w:rsidR="00443645">
              <w:rPr>
                <w:webHidden/>
              </w:rPr>
              <w:fldChar w:fldCharType="begin"/>
            </w:r>
            <w:r w:rsidR="00443645">
              <w:rPr>
                <w:webHidden/>
              </w:rPr>
              <w:instrText xml:space="preserve"> PAGEREF _Toc169505146 \h </w:instrText>
            </w:r>
            <w:r w:rsidR="00443645">
              <w:rPr>
                <w:webHidden/>
              </w:rPr>
            </w:r>
            <w:r w:rsidR="00443645">
              <w:rPr>
                <w:webHidden/>
              </w:rPr>
              <w:fldChar w:fldCharType="separate"/>
            </w:r>
            <w:r w:rsidR="00443645">
              <w:rPr>
                <w:webHidden/>
              </w:rPr>
              <w:t>18</w:t>
            </w:r>
            <w:r w:rsidR="00443645">
              <w:rPr>
                <w:webHidden/>
              </w:rPr>
              <w:fldChar w:fldCharType="end"/>
            </w:r>
          </w:hyperlink>
        </w:p>
        <w:p w14:paraId="22B95CB3" w14:textId="25F1D120" w:rsidR="00443645" w:rsidRDefault="00000000">
          <w:pPr>
            <w:pStyle w:val="TOC2"/>
            <w:rPr>
              <w:rFonts w:asciiTheme="minorHAnsi" w:eastAsiaTheme="minorEastAsia" w:hAnsiTheme="minorHAnsi" w:cstheme="minorBidi"/>
              <w:kern w:val="2"/>
              <w:sz w:val="24"/>
              <w:szCs w:val="24"/>
              <w14:ligatures w14:val="standardContextual"/>
            </w:rPr>
          </w:pPr>
          <w:hyperlink w:anchor="_Toc169505147" w:history="1">
            <w:r w:rsidR="00443645" w:rsidRPr="00A57FED">
              <w:rPr>
                <w:rStyle w:val="Hyperlink"/>
                <w:rFonts w:cs="Arial"/>
              </w:rPr>
              <w:t>M2. DME ownership if you switch to Original Medicare</w:t>
            </w:r>
            <w:r w:rsidR="00443645">
              <w:rPr>
                <w:webHidden/>
              </w:rPr>
              <w:tab/>
            </w:r>
            <w:r w:rsidR="00443645">
              <w:rPr>
                <w:webHidden/>
              </w:rPr>
              <w:fldChar w:fldCharType="begin"/>
            </w:r>
            <w:r w:rsidR="00443645">
              <w:rPr>
                <w:webHidden/>
              </w:rPr>
              <w:instrText xml:space="preserve"> PAGEREF _Toc169505147 \h </w:instrText>
            </w:r>
            <w:r w:rsidR="00443645">
              <w:rPr>
                <w:webHidden/>
              </w:rPr>
            </w:r>
            <w:r w:rsidR="00443645">
              <w:rPr>
                <w:webHidden/>
              </w:rPr>
              <w:fldChar w:fldCharType="separate"/>
            </w:r>
            <w:r w:rsidR="00443645">
              <w:rPr>
                <w:webHidden/>
              </w:rPr>
              <w:t>19</w:t>
            </w:r>
            <w:r w:rsidR="00443645">
              <w:rPr>
                <w:webHidden/>
              </w:rPr>
              <w:fldChar w:fldCharType="end"/>
            </w:r>
          </w:hyperlink>
        </w:p>
        <w:p w14:paraId="3C2603AA" w14:textId="6928AF91" w:rsidR="00443645" w:rsidRDefault="00000000">
          <w:pPr>
            <w:pStyle w:val="TOC2"/>
            <w:rPr>
              <w:rFonts w:asciiTheme="minorHAnsi" w:eastAsiaTheme="minorEastAsia" w:hAnsiTheme="minorHAnsi" w:cstheme="minorBidi"/>
              <w:kern w:val="2"/>
              <w:sz w:val="24"/>
              <w:szCs w:val="24"/>
              <w14:ligatures w14:val="standardContextual"/>
            </w:rPr>
          </w:pPr>
          <w:hyperlink w:anchor="_Toc169505148" w:history="1">
            <w:r w:rsidR="00443645" w:rsidRPr="00A57FED">
              <w:rPr>
                <w:rStyle w:val="Hyperlink"/>
                <w:rFonts w:cs="Arial"/>
              </w:rPr>
              <w:t>M3. Oxygen equipment benefits as a member of our plan</w:t>
            </w:r>
            <w:r w:rsidR="00443645">
              <w:rPr>
                <w:webHidden/>
              </w:rPr>
              <w:tab/>
            </w:r>
            <w:r w:rsidR="00443645">
              <w:rPr>
                <w:webHidden/>
              </w:rPr>
              <w:fldChar w:fldCharType="begin"/>
            </w:r>
            <w:r w:rsidR="00443645">
              <w:rPr>
                <w:webHidden/>
              </w:rPr>
              <w:instrText xml:space="preserve"> PAGEREF _Toc169505148 \h </w:instrText>
            </w:r>
            <w:r w:rsidR="00443645">
              <w:rPr>
                <w:webHidden/>
              </w:rPr>
            </w:r>
            <w:r w:rsidR="00443645">
              <w:rPr>
                <w:webHidden/>
              </w:rPr>
              <w:fldChar w:fldCharType="separate"/>
            </w:r>
            <w:r w:rsidR="00443645">
              <w:rPr>
                <w:webHidden/>
              </w:rPr>
              <w:t>19</w:t>
            </w:r>
            <w:r w:rsidR="00443645">
              <w:rPr>
                <w:webHidden/>
              </w:rPr>
              <w:fldChar w:fldCharType="end"/>
            </w:r>
          </w:hyperlink>
        </w:p>
        <w:p w14:paraId="196752EC" w14:textId="249403E5" w:rsidR="00443645" w:rsidRDefault="00000000">
          <w:pPr>
            <w:pStyle w:val="TOC2"/>
            <w:rPr>
              <w:rFonts w:asciiTheme="minorHAnsi" w:eastAsiaTheme="minorEastAsia" w:hAnsiTheme="minorHAnsi" w:cstheme="minorBidi"/>
              <w:kern w:val="2"/>
              <w:sz w:val="24"/>
              <w:szCs w:val="24"/>
              <w14:ligatures w14:val="standardContextual"/>
            </w:rPr>
          </w:pPr>
          <w:hyperlink w:anchor="_Toc169505149" w:history="1">
            <w:r w:rsidR="00443645" w:rsidRPr="00A57FED">
              <w:rPr>
                <w:rStyle w:val="Hyperlink"/>
                <w:rFonts w:cs="Arial"/>
              </w:rPr>
              <w:t>M4. Oxygen equipment when you switch to Original Medicare or another Medicare Advantage (MA</w:t>
            </w:r>
            <w:r w:rsidR="00443645" w:rsidRPr="00A57FED">
              <w:rPr>
                <w:rStyle w:val="Hyperlink"/>
                <w:rFonts w:cs="Arial"/>
              </w:rPr>
              <w:t>)</w:t>
            </w:r>
            <w:r w:rsidR="00443645" w:rsidRPr="00A57FED">
              <w:rPr>
                <w:rStyle w:val="Hyperlink"/>
                <w:rFonts w:cs="Arial"/>
              </w:rPr>
              <w:t xml:space="preserve"> plan</w:t>
            </w:r>
            <w:r w:rsidR="00443645">
              <w:rPr>
                <w:webHidden/>
              </w:rPr>
              <w:tab/>
            </w:r>
            <w:r w:rsidR="00443645">
              <w:rPr>
                <w:webHidden/>
              </w:rPr>
              <w:fldChar w:fldCharType="begin"/>
            </w:r>
            <w:r w:rsidR="00443645">
              <w:rPr>
                <w:webHidden/>
              </w:rPr>
              <w:instrText xml:space="preserve"> PAGEREF _Toc169505149 \h </w:instrText>
            </w:r>
            <w:r w:rsidR="00443645">
              <w:rPr>
                <w:webHidden/>
              </w:rPr>
            </w:r>
            <w:r w:rsidR="00443645">
              <w:rPr>
                <w:webHidden/>
              </w:rPr>
              <w:fldChar w:fldCharType="separate"/>
            </w:r>
            <w:r w:rsidR="00443645">
              <w:rPr>
                <w:webHidden/>
              </w:rPr>
              <w:t>20</w:t>
            </w:r>
            <w:r w:rsidR="00443645">
              <w:rPr>
                <w:webHidden/>
              </w:rPr>
              <w:fldChar w:fldCharType="end"/>
            </w:r>
          </w:hyperlink>
        </w:p>
        <w:p w14:paraId="0A4867BE" w14:textId="2BE4EA1F"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69505114"/>
      <w:r w:rsidRPr="00F843CB">
        <w:lastRenderedPageBreak/>
        <w:t>Information a</w:t>
      </w:r>
      <w:r w:rsidR="00FF0043" w:rsidRPr="00F843CB">
        <w:t>bout services</w:t>
      </w:r>
      <w:r w:rsidR="007D4D50" w:rsidRPr="00F843CB">
        <w:t xml:space="preserve"> </w:t>
      </w:r>
      <w:r w:rsidR="00FF0043" w:rsidRPr="00F843CB">
        <w:t>and providers</w:t>
      </w:r>
      <w:bookmarkEnd w:id="8"/>
      <w:bookmarkEnd w:id="13"/>
    </w:p>
    <w:bookmarkEnd w:id="12"/>
    <w:bookmarkEnd w:id="11"/>
    <w:bookmarkEnd w:id="10"/>
    <w:bookmarkEnd w:id="9"/>
    <w:p w14:paraId="3EC6DFD3" w14:textId="6E4A4F37"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w:t>
      </w:r>
      <w:r w:rsidR="00A95E05">
        <w:rPr>
          <w:rFonts w:cs="Arial"/>
        </w:rPr>
        <w:t xml:space="preserve">this </w:t>
      </w:r>
      <w:r w:rsidRPr="00356816">
        <w:rPr>
          <w:rFonts w:cs="Arial"/>
          <w:i/>
          <w:iCs/>
        </w:rPr>
        <w:t>Member Handbook</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2C1DA4">
        <w:rPr>
          <w:rFonts w:cs="Arial"/>
        </w:rPr>
        <w:t xml:space="preserve">this </w:t>
      </w:r>
      <w:r w:rsidRPr="00356816">
        <w:rPr>
          <w:rFonts w:cs="Arial"/>
          <w:i/>
          <w:iCs/>
        </w:rPr>
        <w:t>Member Handbook</w:t>
      </w:r>
      <w:r w:rsidRPr="00F843CB">
        <w:rPr>
          <w:rFonts w:cs="Arial"/>
        </w:rPr>
        <w:t>.</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77661641"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3E0818">
        <w:rPr>
          <w:rFonts w:cs="Arial"/>
          <w:color w:val="548DD4" w:themeColor="accent4"/>
        </w:rPr>
        <w:t>[</w:t>
      </w:r>
      <w:r w:rsidR="00784B47" w:rsidRPr="003E0818">
        <w:rPr>
          <w:rFonts w:cs="Arial"/>
          <w:i/>
          <w:iCs/>
          <w:color w:val="548DD4" w:themeColor="accent4"/>
        </w:rPr>
        <w:t xml:space="preserve">insert if plan has </w:t>
      </w:r>
      <w:r w:rsidR="006630A4" w:rsidRPr="003E0818">
        <w:rPr>
          <w:rFonts w:cs="Arial"/>
          <w:i/>
          <w:iCs/>
          <w:color w:val="548DD4" w:themeColor="accent4"/>
        </w:rPr>
        <w:t>cost-sharing</w:t>
      </w:r>
      <w:r w:rsidR="00784B47" w:rsidRPr="003E0818">
        <w:rPr>
          <w:rFonts w:cs="Arial"/>
          <w:i/>
          <w:iCs/>
          <w:color w:val="548DD4" w:themeColor="accent4"/>
        </w:rPr>
        <w:t>:</w:t>
      </w:r>
      <w:r w:rsidR="00A62D49" w:rsidRPr="003E0818">
        <w:rPr>
          <w:rFonts w:cs="Arial"/>
          <w:i/>
          <w:iCs/>
          <w:color w:val="548DD4" w:themeColor="accent4"/>
        </w:rPr>
        <w:t xml:space="preserve"> and your </w:t>
      </w:r>
      <w:r w:rsidR="006630A4" w:rsidRPr="003E0818">
        <w:rPr>
          <w:rFonts w:cs="Arial"/>
          <w:i/>
          <w:iCs/>
          <w:color w:val="548DD4" w:themeColor="accent4"/>
        </w:rPr>
        <w:t>cost-sharing</w:t>
      </w:r>
      <w:r w:rsidR="00A62D49" w:rsidRPr="003E0818">
        <w:rPr>
          <w:rFonts w:cs="Arial"/>
          <w:i/>
          <w:iCs/>
          <w:color w:val="548DD4" w:themeColor="accent4"/>
        </w:rPr>
        <w:t xml:space="preserve"> amount</w:t>
      </w:r>
      <w:r w:rsidR="00F843CB" w:rsidRPr="003E0818">
        <w:rPr>
          <w:rFonts w:cs="Arial"/>
          <w:i/>
          <w:iCs/>
          <w:color w:val="548DD4" w:themeColor="accent4"/>
        </w:rPr>
        <w:t>]</w:t>
      </w:r>
      <w:r w:rsidR="00A62D49" w:rsidRPr="003E0818">
        <w:rPr>
          <w:rFonts w:cs="Arial"/>
          <w:i/>
          <w:iCs/>
          <w:color w:val="548DD4" w:themeColor="accent4"/>
        </w:rPr>
        <w:t xml:space="preserve"> </w:t>
      </w:r>
      <w:r w:rsidRPr="003E0818">
        <w:rPr>
          <w:rFonts w:cs="Arial"/>
          <w:i/>
          <w:iCs/>
          <w:color w:val="548DD4" w:themeColor="accent4"/>
        </w:rPr>
        <w:t xml:space="preserve">as full payment. </w:t>
      </w:r>
      <w:r w:rsidR="00F843CB" w:rsidRPr="003E0818">
        <w:rPr>
          <w:rFonts w:cs="Arial"/>
          <w:i/>
          <w:iCs/>
          <w:color w:val="548DD4" w:themeColor="accent4"/>
        </w:rPr>
        <w:t>[</w:t>
      </w:r>
      <w:r w:rsidRPr="003E0818">
        <w:rPr>
          <w:rFonts w:cs="Arial"/>
          <w:i/>
          <w:iCs/>
          <w:color w:val="548DD4" w:themeColor="accent4"/>
        </w:rPr>
        <w:t>Plans may delete the next sentence if it is not applicable.</w:t>
      </w:r>
      <w:r w:rsidR="00F843CB" w:rsidRPr="003E0818">
        <w:rPr>
          <w:rFonts w:cs="Arial"/>
          <w:color w:val="548DD4" w:themeColor="accent4"/>
        </w:rPr>
        <w:t>]</w:t>
      </w:r>
      <w:r w:rsidRPr="003E0818">
        <w:rPr>
          <w:rFonts w:cs="Arial"/>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3E0818">
        <w:rPr>
          <w:rFonts w:cs="Arial"/>
          <w:color w:val="548DD4" w:themeColor="accent4"/>
        </w:rPr>
        <w:t>[</w:t>
      </w:r>
      <w:r w:rsidR="00A62D49" w:rsidRPr="003E0818">
        <w:rPr>
          <w:rFonts w:cs="Arial"/>
          <w:i/>
          <w:iCs/>
          <w:color w:val="548DD4" w:themeColor="accent4"/>
        </w:rPr>
        <w:t xml:space="preserve">insert as applicable: </w:t>
      </w:r>
      <w:r w:rsidR="00A62D49" w:rsidRPr="00185ABC">
        <w:rPr>
          <w:rFonts w:cs="Arial"/>
          <w:color w:val="548DD4" w:themeColor="accent4"/>
        </w:rPr>
        <w:t>nothing or only your share of the cost</w:t>
      </w:r>
      <w:r w:rsidR="00F843CB" w:rsidRPr="003E0818">
        <w:rPr>
          <w:rFonts w:cs="Arial"/>
          <w:color w:val="548DD4" w:themeColor="accent4"/>
        </w:rPr>
        <w:t>]</w:t>
      </w:r>
      <w:r w:rsidR="00A62D49" w:rsidRPr="003E0818">
        <w:rPr>
          <w:rFonts w:cs="Arial"/>
          <w:color w:val="548DD4" w:themeColor="accent4"/>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69505115"/>
      <w:r w:rsidRPr="00F843CB">
        <w:t xml:space="preserve">Rules for getting </w:t>
      </w:r>
      <w:r w:rsidR="00FB7637" w:rsidRPr="00F843CB">
        <w:t>services our plan covers</w:t>
      </w:r>
      <w:bookmarkEnd w:id="14"/>
      <w:bookmarkEnd w:id="15"/>
    </w:p>
    <w:p w14:paraId="2747F976" w14:textId="0AD9AF8A"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F530CB">
        <w:rPr>
          <w:rFonts w:cs="Arial"/>
        </w:rPr>
        <w:t>Medical Assistance</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35356873" w:rsidR="00FF0043" w:rsidRPr="00F843CB" w:rsidRDefault="00FF0043" w:rsidP="004354C9">
      <w:pPr>
        <w:pStyle w:val="ListBullet"/>
      </w:pPr>
      <w:r w:rsidRPr="00F843CB">
        <w:t xml:space="preserve">The care you get must be a </w:t>
      </w:r>
      <w:r w:rsidRPr="00F843CB">
        <w:rPr>
          <w:b/>
          <w:bCs/>
        </w:rPr>
        <w:t>plan benefit</w:t>
      </w:r>
      <w:r w:rsidRPr="00AF35CD">
        <w:rPr>
          <w:bCs/>
        </w:rPr>
        <w:t>.</w:t>
      </w:r>
      <w:r w:rsidRPr="00F843CB">
        <w:t xml:space="preserve"> This means </w:t>
      </w:r>
      <w:r w:rsidR="0039379A" w:rsidRPr="00F843CB">
        <w:t>we include it</w:t>
      </w:r>
      <w:r w:rsidRPr="00F843CB">
        <w:t xml:space="preserve"> in </w:t>
      </w:r>
      <w:r w:rsidR="00D875CD" w:rsidRPr="00F843CB">
        <w:t>our</w:t>
      </w:r>
      <w:r w:rsidRPr="00F843CB">
        <w:t xml:space="preserve"> Benefits Chart in </w:t>
      </w:r>
      <w:r w:rsidRPr="00F843CB">
        <w:rPr>
          <w:b/>
        </w:rPr>
        <w:t>Chapter 4</w:t>
      </w:r>
      <w:r w:rsidR="00295C4D" w:rsidRPr="00F843CB">
        <w:t xml:space="preserve"> of </w:t>
      </w:r>
      <w:r w:rsidR="002C1DA4">
        <w:t xml:space="preserve">this </w:t>
      </w:r>
      <w:r w:rsidR="00295C4D" w:rsidRPr="00F843CB">
        <w:rPr>
          <w:i/>
        </w:rPr>
        <w:t>Member Handbook</w:t>
      </w:r>
      <w:r w:rsidR="00295C4D" w:rsidRPr="00F843CB">
        <w:t>.</w:t>
      </w:r>
    </w:p>
    <w:p w14:paraId="73AB79F0" w14:textId="77777777" w:rsidR="00262BF3" w:rsidRPr="00805D9C" w:rsidRDefault="00262BF3" w:rsidP="00262BF3">
      <w:pPr>
        <w:pStyle w:val="ListBullet"/>
        <w:rPr>
          <w:rFonts w:ascii="Courier New" w:hAnsi="Courier New" w:cs="Courier New"/>
          <w:sz w:val="24"/>
          <w:szCs w:val="24"/>
        </w:rPr>
      </w:pPr>
      <w:r w:rsidRPr="00944C7E">
        <w:t>Medically necessary care is 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1471E86C" w14:textId="77777777" w:rsidR="00262BF3" w:rsidRPr="00805D9C" w:rsidRDefault="00262BF3" w:rsidP="00262BF3">
      <w:pPr>
        <w:pStyle w:val="ListBullet"/>
        <w:numPr>
          <w:ilvl w:val="1"/>
          <w:numId w:val="5"/>
        </w:numPr>
      </w:pPr>
      <w:r w:rsidRPr="00805D9C">
        <w:t>be the services that other providers would usually order</w:t>
      </w:r>
    </w:p>
    <w:p w14:paraId="70EE3100" w14:textId="77777777" w:rsidR="00262BF3" w:rsidRPr="00805D9C" w:rsidRDefault="00262BF3" w:rsidP="00262BF3">
      <w:pPr>
        <w:pStyle w:val="ListBullet"/>
        <w:numPr>
          <w:ilvl w:val="1"/>
          <w:numId w:val="5"/>
        </w:numPr>
      </w:pPr>
      <w:r w:rsidRPr="00805D9C">
        <w:t>help you get better or stay as well as you are</w:t>
      </w:r>
    </w:p>
    <w:p w14:paraId="7CDACEEC" w14:textId="77777777" w:rsidR="00262BF3" w:rsidRPr="00805D9C" w:rsidRDefault="00262BF3" w:rsidP="00262BF3">
      <w:pPr>
        <w:pStyle w:val="ListBullet"/>
        <w:numPr>
          <w:ilvl w:val="1"/>
          <w:numId w:val="5"/>
        </w:numPr>
      </w:pPr>
      <w:r w:rsidRPr="00805D9C">
        <w:t>help stop your condition from getting worse</w:t>
      </w:r>
    </w:p>
    <w:p w14:paraId="44525FBD" w14:textId="661B422E" w:rsidR="00262BF3" w:rsidRPr="00F843CB" w:rsidRDefault="00262BF3" w:rsidP="00262BF3">
      <w:pPr>
        <w:pStyle w:val="ListBullet"/>
        <w:numPr>
          <w:ilvl w:val="1"/>
          <w:numId w:val="5"/>
        </w:numPr>
      </w:pPr>
      <w:r w:rsidRPr="00805D9C">
        <w:t>help prevent and find health problems</w:t>
      </w:r>
    </w:p>
    <w:p w14:paraId="2DC67AF0" w14:textId="43E5D5D2" w:rsidR="00FF0043" w:rsidRPr="00F843CB" w:rsidRDefault="00F843CB" w:rsidP="004354C9">
      <w:pPr>
        <w:pStyle w:val="ListBullet"/>
      </w:pPr>
      <w:r w:rsidRPr="00360B68">
        <w:rPr>
          <w:iCs/>
          <w:color w:val="548DD4" w:themeColor="accent4"/>
        </w:rPr>
        <w:t>[</w:t>
      </w:r>
      <w:r w:rsidR="006477BB" w:rsidRPr="00D731DA">
        <w:rPr>
          <w:i/>
          <w:iCs/>
          <w:color w:val="548DD4" w:themeColor="accent4"/>
        </w:rPr>
        <w:t>Pl</w:t>
      </w:r>
      <w:r w:rsidR="00FF0043" w:rsidRPr="00D731DA">
        <w:rPr>
          <w:i/>
          <w:iCs/>
          <w:color w:val="548DD4" w:themeColor="accent4"/>
        </w:rPr>
        <w:t>ans may omit or edit the PCP-related bullets as necessary</w:t>
      </w:r>
      <w:r w:rsidR="00A62D49" w:rsidRPr="00D731DA">
        <w:rPr>
          <w:i/>
          <w:iCs/>
          <w:color w:val="548DD4" w:themeColor="accent4"/>
        </w:rPr>
        <w:t>, including modifying the name of the PCP</w:t>
      </w:r>
      <w:r w:rsidR="00FF0043" w:rsidRPr="00D731DA">
        <w:rPr>
          <w:i/>
          <w:iCs/>
          <w:color w:val="548DD4" w:themeColor="accent4"/>
        </w:rPr>
        <w:t>.</w:t>
      </w:r>
      <w:r w:rsidRPr="00360B68">
        <w:rPr>
          <w:color w:val="548DD4" w:themeColor="accent4"/>
        </w:rPr>
        <w:t>]</w:t>
      </w:r>
      <w:r w:rsidR="00FF0043" w:rsidRPr="00360B68">
        <w:rPr>
          <w:color w:val="548DD4" w:themeColor="accent4"/>
        </w:rPr>
        <w:t xml:space="preserve"> </w:t>
      </w:r>
      <w:r w:rsidR="008441A7" w:rsidRPr="00F843CB">
        <w:t>For medical services, y</w:t>
      </w:r>
      <w:r w:rsidR="00FF0043" w:rsidRPr="00F843CB">
        <w:t xml:space="preserve">ou must have a network </w:t>
      </w:r>
      <w:r w:rsidR="00FF0043" w:rsidRPr="00F843CB">
        <w:rPr>
          <w:b/>
        </w:rPr>
        <w:t xml:space="preserve">primary </w:t>
      </w:r>
      <w:r w:rsidR="00FF0043" w:rsidRPr="00F843CB">
        <w:rPr>
          <w:b/>
        </w:rPr>
        <w:lastRenderedPageBreak/>
        <w:t xml:space="preserve">care </w:t>
      </w:r>
      <w:r w:rsidR="008441A7" w:rsidRPr="00F843CB">
        <w:rPr>
          <w:b/>
        </w:rPr>
        <w:t xml:space="preserve">provider </w:t>
      </w:r>
      <w:r w:rsidR="00FF0043" w:rsidRPr="00F843CB">
        <w:rPr>
          <w:b/>
        </w:rPr>
        <w:t>(PCP)</w:t>
      </w:r>
      <w:r w:rsidR="00FF0043" w:rsidRPr="00F843CB">
        <w:t xml:space="preserve"> who order</w:t>
      </w:r>
      <w:r w:rsidR="00D875CD" w:rsidRPr="00F843CB">
        <w:t>s</w:t>
      </w:r>
      <w:r w:rsidR="00FF0043" w:rsidRPr="00F843CB">
        <w:t xml:space="preserve"> the care or </w:t>
      </w:r>
      <w:r w:rsidR="00D875CD" w:rsidRPr="00F843CB">
        <w:t>tells</w:t>
      </w:r>
      <w:r w:rsidR="00FF0043" w:rsidRPr="00F843CB">
        <w:t xml:space="preserve"> you to </w:t>
      </w:r>
      <w:r w:rsidR="00360583" w:rsidRPr="00F843CB">
        <w:t xml:space="preserve">use </w:t>
      </w:r>
      <w:r w:rsidR="00FF0043" w:rsidRPr="00F843CB">
        <w:t>another doctor. As a plan member, you must choose a network provider to be your PCP.</w:t>
      </w:r>
    </w:p>
    <w:p w14:paraId="32671D55" w14:textId="5CF4DEAA" w:rsidR="00594418" w:rsidRPr="00F843CB" w:rsidRDefault="00FF0043" w:rsidP="004354C9">
      <w:pPr>
        <w:pStyle w:val="ListBullet2"/>
        <w:rPr>
          <w:i/>
          <w:iCs/>
        </w:rPr>
      </w:pPr>
      <w:r w:rsidRPr="00F843CB">
        <w:t xml:space="preserve">In most cases, </w:t>
      </w:r>
      <w:r w:rsidR="00F843CB" w:rsidRPr="00D731DA">
        <w:rPr>
          <w:color w:val="548DD4" w:themeColor="accent4"/>
        </w:rPr>
        <w:t>[</w:t>
      </w:r>
      <w:r w:rsidR="00FD79C6" w:rsidRPr="00D731DA">
        <w:rPr>
          <w:i/>
          <w:iCs/>
          <w:color w:val="548DD4" w:themeColor="accent4"/>
        </w:rPr>
        <w:t>i</w:t>
      </w:r>
      <w:r w:rsidRPr="00D731DA">
        <w:rPr>
          <w:i/>
          <w:iCs/>
          <w:color w:val="548DD4" w:themeColor="accent4"/>
        </w:rPr>
        <w:t>nsert as applicable</w:t>
      </w:r>
      <w:r w:rsidRPr="00D731DA">
        <w:rPr>
          <w:color w:val="548DD4" w:themeColor="accent4"/>
        </w:rPr>
        <w:t xml:space="preserve">: your network PCP </w:t>
      </w:r>
      <w:r w:rsidR="00FD79C6" w:rsidRPr="00D731DA">
        <w:rPr>
          <w:color w:val="548DD4" w:themeColor="accent4"/>
        </w:rPr>
        <w:t>or</w:t>
      </w:r>
      <w:r w:rsidR="00CF2A84" w:rsidRPr="00D731DA">
        <w:rPr>
          <w:color w:val="548DD4" w:themeColor="accent4"/>
        </w:rPr>
        <w:t xml:space="preserve"> </w:t>
      </w:r>
      <w:r w:rsidRPr="00D731DA">
        <w:rPr>
          <w:color w:val="548DD4" w:themeColor="accent4"/>
        </w:rPr>
        <w:t>our plan</w:t>
      </w:r>
      <w:r w:rsidR="00F843CB" w:rsidRPr="00D731DA">
        <w:rPr>
          <w:color w:val="548DD4" w:themeColor="accent4"/>
        </w:rPr>
        <w:t>]</w:t>
      </w:r>
      <w:r w:rsidRPr="00D731DA">
        <w:rPr>
          <w:color w:val="548DD4" w:themeColor="accent4"/>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 not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337F6287" w:rsidR="00CB7690" w:rsidRPr="00882BE7" w:rsidRDefault="00F843CB" w:rsidP="00A04FC9">
      <w:pPr>
        <w:pStyle w:val="ListBullet2"/>
        <w:rPr>
          <w:i/>
          <w:iCs/>
          <w:color w:val="548DD4" w:themeColor="accent4"/>
        </w:rPr>
      </w:pPr>
      <w:r w:rsidRPr="00882BE7">
        <w:rPr>
          <w:color w:val="548DD4" w:themeColor="accent4"/>
        </w:rPr>
        <w:t>[</w:t>
      </w:r>
      <w:r w:rsidR="00CB7690" w:rsidRPr="00882BE7">
        <w:rPr>
          <w:i/>
          <w:iCs/>
          <w:color w:val="548DD4" w:themeColor="accent4"/>
        </w:rPr>
        <w:t>Insert if applicable:</w:t>
      </w:r>
      <w:r w:rsidR="00CB7690" w:rsidRPr="00882BE7">
        <w:rPr>
          <w:color w:val="548DD4" w:themeColor="accent4"/>
        </w:rPr>
        <w:t xml:space="preserve"> Our plan’s PCPs are affiliated with medical groups. When you choose your PCP, you </w:t>
      </w:r>
      <w:r w:rsidR="005638D2" w:rsidRPr="00882BE7">
        <w:rPr>
          <w:color w:val="548DD4" w:themeColor="accent4"/>
        </w:rPr>
        <w:t xml:space="preserve">are </w:t>
      </w:r>
      <w:r w:rsidR="00DD1824" w:rsidRPr="00882BE7">
        <w:rPr>
          <w:color w:val="548DD4" w:themeColor="accent4"/>
        </w:rPr>
        <w:t>also choos</w:t>
      </w:r>
      <w:r w:rsidR="005638D2" w:rsidRPr="00882BE7">
        <w:rPr>
          <w:color w:val="548DD4" w:themeColor="accent4"/>
        </w:rPr>
        <w:t xml:space="preserve">ing </w:t>
      </w:r>
      <w:r w:rsidR="00CB7690" w:rsidRPr="00882BE7">
        <w:rPr>
          <w:color w:val="548DD4" w:themeColor="accent4"/>
        </w:rPr>
        <w:t xml:space="preserve">the affiliated medical group. This means that your PCP </w:t>
      </w:r>
      <w:r w:rsidR="00DD1824" w:rsidRPr="00882BE7">
        <w:rPr>
          <w:color w:val="548DD4" w:themeColor="accent4"/>
        </w:rPr>
        <w:t>refers</w:t>
      </w:r>
      <w:r w:rsidR="00CB7690" w:rsidRPr="00882BE7">
        <w:rPr>
          <w:color w:val="548DD4" w:themeColor="accent4"/>
        </w:rPr>
        <w:t xml:space="preserve"> you to specialists and services that are also affiliated with </w:t>
      </w:r>
      <w:r w:rsidR="00A420D7" w:rsidRPr="00882BE7">
        <w:rPr>
          <w:color w:val="548DD4" w:themeColor="accent4"/>
        </w:rPr>
        <w:t xml:space="preserve">their </w:t>
      </w:r>
      <w:r w:rsidR="00CB7690" w:rsidRPr="00882BE7">
        <w:rPr>
          <w:color w:val="548DD4" w:themeColor="accent4"/>
        </w:rPr>
        <w:t>medical group.</w:t>
      </w:r>
      <w:r w:rsidR="001605C1" w:rsidRPr="00882BE7">
        <w:rPr>
          <w:color w:val="548DD4" w:themeColor="accent4"/>
        </w:rPr>
        <w:t xml:space="preserve"> A medical group is </w:t>
      </w:r>
      <w:r w:rsidR="00B20519" w:rsidRPr="00882BE7">
        <w:rPr>
          <w:color w:val="548DD4" w:themeColor="accent4"/>
        </w:rPr>
        <w:t>&lt;</w:t>
      </w:r>
      <w:r w:rsidR="001605C1" w:rsidRPr="00882BE7">
        <w:rPr>
          <w:color w:val="548DD4" w:themeColor="accent4"/>
        </w:rPr>
        <w:t>definition</w:t>
      </w:r>
      <w:r w:rsidR="00B20519" w:rsidRPr="00882BE7">
        <w:rPr>
          <w:color w:val="548DD4" w:themeColor="accent4"/>
        </w:rPr>
        <w:t>&gt;</w:t>
      </w:r>
      <w:r w:rsidR="001605C1" w:rsidRPr="00882BE7">
        <w:rPr>
          <w:color w:val="548DD4" w:themeColor="accent4"/>
        </w:rPr>
        <w:t>.</w:t>
      </w:r>
      <w:r w:rsidRPr="00882BE7">
        <w:rPr>
          <w:color w:val="548DD4" w:themeColor="accent4"/>
        </w:rPr>
        <w:t>]</w:t>
      </w:r>
    </w:p>
    <w:p w14:paraId="7887F160" w14:textId="3108BA5D" w:rsidR="003F58FC" w:rsidRPr="00F843CB" w:rsidRDefault="00FF0043" w:rsidP="00A04FC9">
      <w:pPr>
        <w:pStyle w:val="ListBullet2"/>
      </w:pPr>
      <w:r w:rsidRPr="00F843CB">
        <w:t>You do not need a referral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refer to </w:t>
      </w:r>
      <w:r w:rsidR="00E24A5B">
        <w:t>s</w:t>
      </w:r>
      <w:r w:rsidR="006630A4" w:rsidRPr="00F843CB">
        <w:t xml:space="preserve">ection </w:t>
      </w:r>
      <w:r w:rsidR="006F5A5B" w:rsidRPr="00F843CB">
        <w:t>D1 in this chapter)</w:t>
      </w:r>
      <w:r w:rsidRPr="00F843CB">
        <w:t>.</w:t>
      </w:r>
    </w:p>
    <w:p w14:paraId="5A3FC85E" w14:textId="05121B76" w:rsidR="00FF0043" w:rsidRPr="00F843CB" w:rsidRDefault="55339552" w:rsidP="00C71FAD">
      <w:pPr>
        <w:pStyle w:val="ListBullet"/>
      </w:pPr>
      <w:r w:rsidRPr="00F843CB">
        <w:rPr>
          <w:b/>
          <w:bCs/>
        </w:rPr>
        <w:t xml:space="preserve">You must get your care from network providers </w:t>
      </w:r>
      <w:r w:rsidR="00F843CB" w:rsidRPr="006B2E84">
        <w:rPr>
          <w:color w:val="548DD4" w:themeColor="accent4"/>
        </w:rPr>
        <w:t>[</w:t>
      </w:r>
      <w:r w:rsidRPr="00A96FB9">
        <w:rPr>
          <w:i/>
          <w:iCs/>
          <w:color w:val="548DD4" w:themeColor="accent4"/>
        </w:rPr>
        <w:t>insert if applicable:</w:t>
      </w:r>
      <w:r w:rsidRPr="006B2E84">
        <w:rPr>
          <w:b/>
          <w:bCs/>
          <w:color w:val="548DD4" w:themeColor="accent4"/>
        </w:rPr>
        <w:t xml:space="preserve"> that are affiliated with your PCP’s medical group</w:t>
      </w:r>
      <w:r w:rsidR="00F843CB" w:rsidRPr="006B2E84">
        <w:rPr>
          <w:color w:val="548DD4" w:themeColor="accent4"/>
        </w:rPr>
        <w:t>]</w:t>
      </w:r>
      <w:r w:rsidRPr="006B2E84">
        <w:rPr>
          <w:b/>
          <w:color w:val="548DD4" w:themeColor="accent4"/>
        </w:rPr>
        <w:t>.</w:t>
      </w:r>
      <w:r w:rsidRPr="006B2E84">
        <w:rPr>
          <w:color w:val="548DD4" w:themeColor="accent4"/>
        </w:rPr>
        <w:t xml:space="preserve"> </w:t>
      </w:r>
      <w:r w:rsidRPr="00F843CB">
        <w:t xml:space="preserve">Usually, we won’t cover care from a provider who doesn’t work with our health plan </w:t>
      </w:r>
      <w:r w:rsidR="00F843CB" w:rsidRPr="00A96FB9">
        <w:rPr>
          <w:color w:val="548DD4" w:themeColor="accent4"/>
        </w:rPr>
        <w:t>[</w:t>
      </w:r>
      <w:r w:rsidRPr="00A96FB9">
        <w:rPr>
          <w:i/>
          <w:iCs/>
          <w:color w:val="548DD4" w:themeColor="accent4"/>
        </w:rPr>
        <w:t>insert if applicable:</w:t>
      </w:r>
      <w:r w:rsidRPr="00A96FB9">
        <w:rPr>
          <w:color w:val="548DD4" w:themeColor="accent4"/>
        </w:rPr>
        <w:t xml:space="preserve"> and your PCP’s medical group</w:t>
      </w:r>
      <w:r w:rsidR="00F843CB" w:rsidRPr="00A96FB9">
        <w:rPr>
          <w:color w:val="548DD4" w:themeColor="accent4"/>
        </w:rPr>
        <w:t>]</w:t>
      </w:r>
      <w:r w:rsidRPr="00A96FB9">
        <w:t>.</w:t>
      </w:r>
      <w:r w:rsidRPr="00A96FB9">
        <w:rPr>
          <w:color w:val="548DD4" w:themeColor="accent4"/>
        </w:rPr>
        <w:t xml:space="preserve"> </w:t>
      </w:r>
      <w:r w:rsidRPr="00F843CB">
        <w:t xml:space="preserve">This means that you will have to pay the provider in full for the services </w:t>
      </w:r>
      <w:r w:rsidR="0086575A" w:rsidRPr="00F843CB">
        <w:t>provided</w:t>
      </w:r>
      <w:r w:rsidRPr="00F843CB">
        <w:t>. Here are some cases when this rule does not apply:</w:t>
      </w:r>
    </w:p>
    <w:p w14:paraId="5BF6A998" w14:textId="38F395DB" w:rsidR="00FF0043" w:rsidRPr="00F843CB" w:rsidRDefault="00DD1824" w:rsidP="00C71FAD">
      <w:pPr>
        <w:pStyle w:val="ListBullet2"/>
      </w:pPr>
      <w:r w:rsidRPr="00F843CB">
        <w:t>We cover</w:t>
      </w:r>
      <w:r w:rsidR="00FF0043" w:rsidRPr="00F843CB">
        <w:t xml:space="preserve"> emergency or urgently needed care from an out-of-network provider</w:t>
      </w:r>
      <w:r w:rsidR="006F5A5B" w:rsidRPr="00F843CB">
        <w:t xml:space="preserve"> (for more information, refer to </w:t>
      </w:r>
      <w:r w:rsidR="001B73AD">
        <w:t>S</w:t>
      </w:r>
      <w:r w:rsidR="006630A4" w:rsidRPr="00F843CB">
        <w:t xml:space="preserve">ection </w:t>
      </w:r>
      <w:r w:rsidR="004E069D">
        <w:t>I</w:t>
      </w:r>
      <w:r w:rsidR="006F5A5B" w:rsidRPr="00F843CB">
        <w:t xml:space="preserve"> in this chapter)</w:t>
      </w:r>
      <w:r w:rsidR="00FF0043" w:rsidRPr="00F843CB">
        <w:t>.</w:t>
      </w:r>
    </w:p>
    <w:p w14:paraId="20D51831" w14:textId="0E9155F7" w:rsidR="00FF0043" w:rsidRPr="00F843CB" w:rsidRDefault="00FF0043" w:rsidP="00C71FAD">
      <w:pPr>
        <w:pStyle w:val="ListBullet2"/>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FB4D35">
        <w:rPr>
          <w:color w:val="548DD4" w:themeColor="accent4"/>
        </w:rPr>
        <w:t>[</w:t>
      </w:r>
      <w:r w:rsidRPr="00C65F92">
        <w:rPr>
          <w:i/>
          <w:iCs/>
          <w:color w:val="548DD4" w:themeColor="accent4"/>
        </w:rPr>
        <w:t xml:space="preserve">Plans may specify whether authorization should be obtained </w:t>
      </w:r>
      <w:r w:rsidR="0039379A" w:rsidRPr="00C65F92">
        <w:rPr>
          <w:i/>
          <w:iCs/>
          <w:color w:val="548DD4" w:themeColor="accent4"/>
        </w:rPr>
        <w:t>before</w:t>
      </w:r>
      <w:r w:rsidRPr="00C65F92">
        <w:rPr>
          <w:i/>
          <w:iCs/>
          <w:color w:val="548DD4" w:themeColor="accent4"/>
        </w:rPr>
        <w:t xml:space="preserve"> seeking care.</w:t>
      </w:r>
      <w:r w:rsidR="00F843CB" w:rsidRPr="00C65F92">
        <w:rPr>
          <w:color w:val="548DD4" w:themeColor="accent4"/>
        </w:rPr>
        <w:t>]</w:t>
      </w:r>
      <w:r w:rsidRPr="00FB4D35">
        <w:rPr>
          <w:color w:val="548DD4" w:themeColor="accent4"/>
        </w:rPr>
        <w:t xml:space="preserve"> </w:t>
      </w:r>
      <w:r w:rsidRPr="00F843CB">
        <w:t xml:space="preserve">In this situation, we cover the care </w:t>
      </w:r>
      <w:r w:rsidR="00F843CB" w:rsidRPr="00FB4D35">
        <w:rPr>
          <w:color w:val="548DD4" w:themeColor="accent4"/>
        </w:rPr>
        <w:t>[</w:t>
      </w:r>
      <w:r w:rsidR="00952F54" w:rsidRPr="00C65F92">
        <w:rPr>
          <w:i/>
          <w:iCs/>
          <w:color w:val="548DD4" w:themeColor="accent4"/>
        </w:rPr>
        <w:t>i</w:t>
      </w:r>
      <w:r w:rsidRPr="00C65F92">
        <w:rPr>
          <w:i/>
          <w:iCs/>
          <w:color w:val="548DD4" w:themeColor="accent4"/>
        </w:rPr>
        <w:t>nsert as applicable:</w:t>
      </w:r>
      <w:r w:rsidRPr="00FB4D35">
        <w:rPr>
          <w:color w:val="548DD4" w:themeColor="accent4"/>
        </w:rPr>
        <w:t xml:space="preserve"> as if you got it from a network provider </w:t>
      </w:r>
      <w:r w:rsidR="00952F54" w:rsidRPr="00FB4D35">
        <w:rPr>
          <w:b/>
          <w:color w:val="548DD4" w:themeColor="accent4"/>
        </w:rPr>
        <w:t>or</w:t>
      </w:r>
      <w:r w:rsidRPr="00FB4D35">
        <w:rPr>
          <w:color w:val="548DD4" w:themeColor="accent4"/>
        </w:rPr>
        <w:t xml:space="preserve"> at no cost to you</w:t>
      </w:r>
      <w:r w:rsidR="00F843CB" w:rsidRPr="00FB4D35">
        <w:rPr>
          <w:color w:val="548DD4" w:themeColor="accent4"/>
        </w:rPr>
        <w:t>]</w:t>
      </w:r>
      <w:r w:rsidRPr="00F843CB">
        <w:t>.</w:t>
      </w:r>
    </w:p>
    <w:p w14:paraId="6CDE6E44" w14:textId="03DB7252" w:rsidR="00916C5B" w:rsidRPr="00F843CB" w:rsidRDefault="0039379A" w:rsidP="00C71FAD">
      <w:pPr>
        <w:pStyle w:val="ListBullet2"/>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You can get these services at a Medicare-certified dialysis facility.</w:t>
      </w:r>
      <w:r w:rsidR="00C33A86" w:rsidRPr="00F843CB">
        <w:t xml:space="preserve"> </w:t>
      </w:r>
      <w:r w:rsidR="00F843CB">
        <w:rPr>
          <w:color w:val="548DD4"/>
        </w:rPr>
        <w:t>[</w:t>
      </w:r>
      <w:r w:rsidR="004A3E09" w:rsidRPr="00F843CB">
        <w:rPr>
          <w:i/>
          <w:color w:val="548DD4"/>
        </w:rPr>
        <w:t xml:space="preserve">Insert as applicable: </w:t>
      </w:r>
      <w:r w:rsidR="004A3E09" w:rsidRPr="00F843CB">
        <w:rPr>
          <w:color w:val="548DD4"/>
        </w:rPr>
        <w:t xml:space="preserve">The </w:t>
      </w:r>
      <w:r w:rsidR="006630A4" w:rsidRPr="00F843CB">
        <w:rPr>
          <w:color w:val="548DD4"/>
        </w:rPr>
        <w:t>cost</w:t>
      </w:r>
      <w:r w:rsidR="001045DB">
        <w:rPr>
          <w:color w:val="548DD4"/>
        </w:rPr>
        <w:t>-</w:t>
      </w:r>
      <w:r w:rsidR="004A3E09" w:rsidRPr="00F843CB">
        <w:rPr>
          <w:color w:val="548DD4"/>
        </w:rPr>
        <w:t xml:space="preserve">sharing you pay for dialysis can never exceed the </w:t>
      </w:r>
      <w:r w:rsidR="006630A4">
        <w:rPr>
          <w:color w:val="548DD4"/>
        </w:rPr>
        <w:t>cost</w:t>
      </w:r>
      <w:r w:rsidR="001045DB">
        <w:rPr>
          <w:color w:val="548DD4"/>
        </w:rPr>
        <w:t>-</w:t>
      </w:r>
      <w:r w:rsidR="006630A4">
        <w:rPr>
          <w:color w:val="548DD4"/>
        </w:rPr>
        <w:t>sharing</w:t>
      </w:r>
      <w:r w:rsidR="004A3E09" w:rsidRPr="00F843CB">
        <w:rPr>
          <w:color w:val="548DD4"/>
        </w:rPr>
        <w:t xml:space="preserve"> in Original Medicare. If you are outside the plan’s service area and obtain the dialysis from a provider that is outside the plan’s network, your </w:t>
      </w:r>
      <w:r w:rsidR="006630A4">
        <w:rPr>
          <w:color w:val="548DD4"/>
        </w:rPr>
        <w:t>cost</w:t>
      </w:r>
      <w:r w:rsidR="001045DB">
        <w:rPr>
          <w:color w:val="548DD4"/>
        </w:rPr>
        <w:t>-</w:t>
      </w:r>
      <w:r w:rsidR="006630A4">
        <w:rPr>
          <w:color w:val="548DD4"/>
        </w:rPr>
        <w:t>sharing</w:t>
      </w:r>
      <w:r w:rsidR="004A3E09" w:rsidRPr="00F843CB">
        <w:rPr>
          <w:color w:val="548DD4"/>
        </w:rPr>
        <w:t xml:space="preserve"> cannot exceed the </w:t>
      </w:r>
      <w:r w:rsidR="006630A4">
        <w:rPr>
          <w:color w:val="548DD4"/>
        </w:rPr>
        <w:t>cost-sharing</w:t>
      </w:r>
      <w:r w:rsidR="004A3E09" w:rsidRPr="00F843CB">
        <w:rPr>
          <w:color w:val="548DD4"/>
        </w:rPr>
        <w:t xml:space="preserve"> you pay in-network. However, if your usual in-network provider for dialysis is temporarily unavailable and you choose to obtain services inside the service area from an out-of-network provider the </w:t>
      </w:r>
      <w:r w:rsidR="006630A4">
        <w:rPr>
          <w:color w:val="548DD4"/>
        </w:rPr>
        <w:t>cost</w:t>
      </w:r>
      <w:r w:rsidR="004E5E15">
        <w:rPr>
          <w:color w:val="548DD4"/>
        </w:rPr>
        <w:t>-</w:t>
      </w:r>
      <w:r w:rsidR="006630A4">
        <w:rPr>
          <w:color w:val="548DD4"/>
        </w:rPr>
        <w:t>sharing</w:t>
      </w:r>
      <w:r w:rsidR="004A3E09" w:rsidRPr="00F843CB">
        <w:rPr>
          <w:color w:val="548DD4"/>
        </w:rPr>
        <w:t xml:space="preserve"> for the dialysis may be higher</w:t>
      </w:r>
      <w:r w:rsidR="004A3E09" w:rsidRPr="00F843CB">
        <w:rPr>
          <w:i/>
          <w:color w:val="548DD4"/>
        </w:rPr>
        <w:t>.</w:t>
      </w:r>
      <w:r w:rsidR="00F843CB">
        <w:rPr>
          <w:color w:val="548DD4"/>
        </w:rPr>
        <w:t>]</w:t>
      </w:r>
    </w:p>
    <w:p w14:paraId="2908A428" w14:textId="56C60708" w:rsidR="002B494D" w:rsidRDefault="00F843CB" w:rsidP="00C71FAD">
      <w:pPr>
        <w:ind w:left="360"/>
        <w:rPr>
          <w:color w:val="548DD4" w:themeColor="accent4"/>
        </w:rPr>
      </w:pPr>
      <w:r w:rsidRPr="00B85E79">
        <w:rPr>
          <w:color w:val="548DD4" w:themeColor="accent4"/>
        </w:rPr>
        <w:lastRenderedPageBreak/>
        <w:t>[</w:t>
      </w:r>
      <w:r w:rsidR="002B494D" w:rsidRPr="00B85E79">
        <w:rPr>
          <w:i/>
          <w:iCs/>
          <w:color w:val="548DD4" w:themeColor="accent4"/>
        </w:rPr>
        <w:t>Plans add additional exceptions as appropriate</w:t>
      </w:r>
      <w:r w:rsidR="000A43ED" w:rsidRPr="00B85E79">
        <w:rPr>
          <w:i/>
          <w:iCs/>
          <w:color w:val="548DD4" w:themeColor="accent4"/>
        </w:rPr>
        <w:t xml:space="preserve"> including exceptions as required by the state</w:t>
      </w:r>
      <w:r w:rsidR="002B494D" w:rsidRPr="00B85E79">
        <w:rPr>
          <w:i/>
          <w:iCs/>
          <w:color w:val="548DD4" w:themeColor="accent4"/>
        </w:rPr>
        <w:t>.</w:t>
      </w:r>
      <w:r w:rsidRPr="00B85E79">
        <w:rPr>
          <w:color w:val="548DD4" w:themeColor="accent4"/>
        </w:rPr>
        <w:t>]</w:t>
      </w:r>
    </w:p>
    <w:p w14:paraId="6398F44C" w14:textId="318042D9" w:rsidR="0018188A" w:rsidRPr="00ED1CF9" w:rsidRDefault="0018188A" w:rsidP="00443645">
      <w:pPr>
        <w:numPr>
          <w:ilvl w:val="0"/>
          <w:numId w:val="49"/>
        </w:numPr>
        <w:ind w:left="1080"/>
        <w:textAlignment w:val="baseline"/>
        <w:rPr>
          <w:rFonts w:ascii="Noto Sans Symbols" w:eastAsia="Times New Roman" w:hAnsi="Noto Sans Symbols"/>
          <w:color w:val="000000"/>
          <w:sz w:val="24"/>
          <w:szCs w:val="24"/>
        </w:rPr>
      </w:pPr>
      <w:r w:rsidRPr="00ED1CF9">
        <w:rPr>
          <w:rFonts w:eastAsia="Times New Roman" w:cs="Arial"/>
          <w:color w:val="000000"/>
        </w:rPr>
        <w:t>When you first join the plan, you can continue using the providers you use now for up to 120 days for the following reasons:</w:t>
      </w:r>
    </w:p>
    <w:p w14:paraId="7DE0E1BF" w14:textId="77777777" w:rsidR="0018188A" w:rsidRPr="00ED1CF9" w:rsidRDefault="0018188A" w:rsidP="00443645">
      <w:pPr>
        <w:numPr>
          <w:ilvl w:val="0"/>
          <w:numId w:val="50"/>
        </w:numPr>
        <w:ind w:left="1440"/>
        <w:textAlignment w:val="baseline"/>
        <w:rPr>
          <w:rFonts w:eastAsia="Times New Roman" w:cs="Arial"/>
          <w:color w:val="000000"/>
        </w:rPr>
      </w:pPr>
      <w:r w:rsidRPr="00ED1CF9">
        <w:rPr>
          <w:rFonts w:eastAsia="Times New Roman" w:cs="Arial"/>
          <w:color w:val="000000"/>
        </w:rPr>
        <w:t>An acute condition.</w:t>
      </w:r>
    </w:p>
    <w:p w14:paraId="374149EF" w14:textId="77777777" w:rsidR="0018188A" w:rsidRPr="00ED1CF9" w:rsidRDefault="0018188A" w:rsidP="00443645">
      <w:pPr>
        <w:numPr>
          <w:ilvl w:val="0"/>
          <w:numId w:val="50"/>
        </w:numPr>
        <w:ind w:left="1440"/>
        <w:textAlignment w:val="baseline"/>
        <w:rPr>
          <w:rFonts w:eastAsia="Times New Roman" w:cs="Arial"/>
          <w:color w:val="000000"/>
        </w:rPr>
      </w:pPr>
      <w:r w:rsidRPr="00ED1CF9">
        <w:rPr>
          <w:rFonts w:eastAsia="Times New Roman" w:cs="Arial"/>
          <w:color w:val="000000"/>
        </w:rPr>
        <w:t>A life-threatening mental or physical illness.</w:t>
      </w:r>
    </w:p>
    <w:p w14:paraId="5EBE1EE1" w14:textId="77777777" w:rsidR="0018188A" w:rsidRPr="00ED1CF9" w:rsidRDefault="0018188A" w:rsidP="00443645">
      <w:pPr>
        <w:numPr>
          <w:ilvl w:val="0"/>
          <w:numId w:val="50"/>
        </w:numPr>
        <w:ind w:left="1440" w:right="720"/>
        <w:textAlignment w:val="baseline"/>
        <w:rPr>
          <w:rFonts w:eastAsia="Times New Roman" w:cs="Arial"/>
          <w:color w:val="000000"/>
        </w:rPr>
      </w:pPr>
      <w:r w:rsidRPr="00ED1CF9">
        <w:rPr>
          <w:rFonts w:eastAsia="Times New Roman" w:cs="Arial"/>
          <w:color w:val="000000"/>
        </w:rPr>
        <w:t>A physical or mental disability defined as an inability to engage in one or more major life activities. This applies to a disability that has lasted or is expected to last at least one year, or is likely to result in death.</w:t>
      </w:r>
    </w:p>
    <w:p w14:paraId="3EB37B66" w14:textId="77777777" w:rsidR="0018188A" w:rsidRPr="00ED1CF9" w:rsidRDefault="0018188A" w:rsidP="00443645">
      <w:pPr>
        <w:numPr>
          <w:ilvl w:val="0"/>
          <w:numId w:val="50"/>
        </w:numPr>
        <w:ind w:left="1440" w:right="720"/>
        <w:textAlignment w:val="baseline"/>
        <w:rPr>
          <w:rFonts w:eastAsia="Times New Roman" w:cs="Arial"/>
          <w:color w:val="000000"/>
        </w:rPr>
      </w:pPr>
      <w:r w:rsidRPr="00ED1CF9">
        <w:rPr>
          <w:rFonts w:eastAsia="Times New Roman" w:cs="Arial"/>
          <w:color w:val="000000"/>
        </w:rPr>
        <w:t>A disabling or chronic condition that is in an acute phase.</w:t>
      </w:r>
    </w:p>
    <w:p w14:paraId="0691D3D8" w14:textId="77777777" w:rsidR="0018188A" w:rsidRPr="00ED1CF9" w:rsidRDefault="0018188A" w:rsidP="00443645">
      <w:pPr>
        <w:numPr>
          <w:ilvl w:val="0"/>
          <w:numId w:val="50"/>
        </w:numPr>
        <w:ind w:left="1440" w:right="720"/>
        <w:textAlignment w:val="baseline"/>
        <w:rPr>
          <w:rFonts w:eastAsia="Times New Roman" w:cs="Arial"/>
          <w:color w:val="000000"/>
        </w:rPr>
      </w:pPr>
      <w:r w:rsidRPr="00ED1CF9">
        <w:rPr>
          <w:rFonts w:eastAsia="Times New Roman" w:cs="Arial"/>
          <w:color w:val="000000"/>
        </w:rPr>
        <w:t>You are receiving culturally appropriate health care services (excluding transportation services) and the plan does not have a network provider with special expertise in the delivery of those culturally appropriate health care services.</w:t>
      </w:r>
    </w:p>
    <w:p w14:paraId="2378CC81" w14:textId="77777777" w:rsidR="0018188A" w:rsidRPr="00ED1CF9" w:rsidRDefault="0018188A" w:rsidP="00443645">
      <w:pPr>
        <w:numPr>
          <w:ilvl w:val="0"/>
          <w:numId w:val="50"/>
        </w:numPr>
        <w:ind w:left="1440" w:right="720"/>
        <w:textAlignment w:val="baseline"/>
        <w:rPr>
          <w:rFonts w:eastAsia="Times New Roman" w:cs="Arial"/>
          <w:color w:val="000000"/>
        </w:rPr>
      </w:pPr>
      <w:r w:rsidRPr="00ED1CF9">
        <w:rPr>
          <w:rFonts w:eastAsia="Times New Roman" w:cs="Arial"/>
          <w:color w:val="000000"/>
        </w:rPr>
        <w:t>You do not speak English and the plan does not have a network provider who can communicate with you, either directly or through an interpreter.</w:t>
      </w:r>
    </w:p>
    <w:p w14:paraId="6C4A2BD4" w14:textId="77777777" w:rsidR="0018188A" w:rsidRPr="00ED1CF9" w:rsidRDefault="0018188A" w:rsidP="00443645">
      <w:pPr>
        <w:rPr>
          <w:rFonts w:ascii="Times New Roman" w:eastAsia="Times New Roman" w:hAnsi="Times New Roman"/>
          <w:sz w:val="24"/>
          <w:szCs w:val="24"/>
        </w:rPr>
      </w:pPr>
      <w:r w:rsidRPr="00ED1CF9">
        <w:rPr>
          <w:rFonts w:eastAsia="Times New Roman" w:cs="Arial"/>
          <w:color w:val="000000"/>
        </w:rPr>
        <w:t xml:space="preserve">If your </w:t>
      </w:r>
      <w:r w:rsidRPr="00ED1CF9">
        <w:rPr>
          <w:rFonts w:eastAsia="Times New Roman" w:cs="Arial"/>
          <w:color w:val="548DD4"/>
        </w:rPr>
        <w:t>[</w:t>
      </w:r>
      <w:r w:rsidRPr="00ED1CF9">
        <w:rPr>
          <w:rFonts w:eastAsia="Times New Roman" w:cs="Arial"/>
          <w:i/>
          <w:iCs/>
          <w:color w:val="548DD4"/>
        </w:rPr>
        <w:t>plan should insert:</w:t>
      </w:r>
      <w:r w:rsidRPr="00ED1CF9">
        <w:rPr>
          <w:rFonts w:eastAsia="Times New Roman" w:cs="Arial"/>
          <w:color w:val="548DD4"/>
        </w:rPr>
        <w:t xml:space="preserve"> doctor </w:t>
      </w:r>
      <w:r w:rsidRPr="00ED1CF9">
        <w:rPr>
          <w:rFonts w:eastAsia="Times New Roman" w:cs="Arial"/>
          <w:b/>
          <w:bCs/>
          <w:i/>
          <w:iCs/>
          <w:color w:val="548DD4"/>
        </w:rPr>
        <w:t xml:space="preserve">or </w:t>
      </w:r>
      <w:r w:rsidRPr="00ED1CF9">
        <w:rPr>
          <w:rFonts w:eastAsia="Times New Roman" w:cs="Arial"/>
          <w:color w:val="548DD4"/>
        </w:rPr>
        <w:t xml:space="preserve">qualified health care provider] </w:t>
      </w:r>
      <w:r w:rsidRPr="00ED1CF9">
        <w:rPr>
          <w:rFonts w:eastAsia="Times New Roman" w:cs="Arial"/>
          <w:color w:val="000000"/>
        </w:rPr>
        <w:t>certifies that you have an expected lifetime of 180 days or less, you may be able to continue to use services for the rest of your life from a provider who is no longer part of our network.</w:t>
      </w:r>
    </w:p>
    <w:p w14:paraId="46F9E76F" w14:textId="45699DCA" w:rsidR="0018188A" w:rsidRPr="0018188A" w:rsidRDefault="0018188A" w:rsidP="00443645">
      <w:pPr>
        <w:rPr>
          <w:rFonts w:ascii="Times New Roman" w:eastAsia="Times New Roman" w:hAnsi="Times New Roman"/>
          <w:sz w:val="24"/>
          <w:szCs w:val="24"/>
        </w:rPr>
      </w:pPr>
      <w:r w:rsidRPr="00ED1CF9">
        <w:rPr>
          <w:rFonts w:eastAsia="Times New Roman" w:cs="Arial"/>
          <w:color w:val="000000"/>
        </w:rPr>
        <w:t>An exception is made for family planning, which is an open access service covered by us through Medical Assistance. Federal and state laws let you choose any provider, even if not in our network, to get certain family planning services. This means by any doctor, clinic, hospital, pharmacy, or family planning office. For more information refer to the “Family Planning Services” section of the Benefits Chart in Chapter 4.</w:t>
      </w:r>
    </w:p>
    <w:p w14:paraId="10E893FF" w14:textId="677001A7" w:rsidR="00FF0043" w:rsidRPr="00F843CB" w:rsidRDefault="0061648A" w:rsidP="00071465">
      <w:pPr>
        <w:pStyle w:val="Heading1"/>
      </w:pPr>
      <w:bookmarkStart w:id="16" w:name="_Toc347907448"/>
      <w:bookmarkStart w:id="17" w:name="_Toc169505116"/>
      <w:r w:rsidRPr="00F843CB">
        <w:t>Y</w:t>
      </w:r>
      <w:r w:rsidR="0090385E" w:rsidRPr="00F843CB">
        <w:t xml:space="preserve">our </w:t>
      </w:r>
      <w:r w:rsidR="00FF0043" w:rsidRPr="00F843CB">
        <w:t xml:space="preserve">care </w:t>
      </w:r>
      <w:r w:rsidR="00FF0043" w:rsidRPr="00071465">
        <w:t>coordinator</w:t>
      </w:r>
      <w:bookmarkEnd w:id="16"/>
      <w:bookmarkEnd w:id="17"/>
    </w:p>
    <w:p w14:paraId="458248DF" w14:textId="12B80BCE" w:rsidR="00FF0043" w:rsidRPr="00DC7832" w:rsidRDefault="00F843CB" w:rsidP="00071465">
      <w:pPr>
        <w:rPr>
          <w:i/>
          <w:color w:val="548DD4" w:themeColor="accent4"/>
        </w:rPr>
      </w:pPr>
      <w:r w:rsidRPr="00DC7832">
        <w:rPr>
          <w:color w:val="548DD4" w:themeColor="accent4"/>
        </w:rPr>
        <w:t>[</w:t>
      </w:r>
      <w:r w:rsidR="00FF0043" w:rsidRPr="00735586">
        <w:rPr>
          <w:i/>
          <w:iCs/>
          <w:color w:val="548DD4" w:themeColor="accent4"/>
        </w:rPr>
        <w:t xml:space="preserve">Plans provide applicable information about </w:t>
      </w:r>
      <w:r w:rsidR="0061648A" w:rsidRPr="00735586">
        <w:rPr>
          <w:i/>
          <w:iCs/>
          <w:color w:val="548DD4" w:themeColor="accent4"/>
        </w:rPr>
        <w:t xml:space="preserve">the care coordinator and </w:t>
      </w:r>
      <w:r w:rsidR="00FF0043" w:rsidRPr="00735586">
        <w:rPr>
          <w:i/>
          <w:iCs/>
          <w:color w:val="548DD4" w:themeColor="accent4"/>
        </w:rPr>
        <w:t xml:space="preserve">care coordination, </w:t>
      </w:r>
      <w:r w:rsidR="00BD3304" w:rsidRPr="00735586">
        <w:rPr>
          <w:i/>
          <w:iCs/>
          <w:color w:val="548DD4" w:themeColor="accent4"/>
        </w:rPr>
        <w:t>as well as explanations for the</w:t>
      </w:r>
      <w:r w:rsidR="00FF0043" w:rsidRPr="00735586">
        <w:rPr>
          <w:i/>
          <w:iCs/>
          <w:color w:val="548DD4" w:themeColor="accent4"/>
        </w:rPr>
        <w:t xml:space="preserve"> following </w:t>
      </w:r>
      <w:r w:rsidR="0090385E" w:rsidRPr="00735586">
        <w:rPr>
          <w:i/>
          <w:iCs/>
          <w:color w:val="548DD4" w:themeColor="accent4"/>
        </w:rPr>
        <w:t>subsections</w:t>
      </w:r>
      <w:r w:rsidR="00FF0043" w:rsidRPr="00735586">
        <w:rPr>
          <w:i/>
          <w:iCs/>
          <w:color w:val="548DD4" w:themeColor="accent4"/>
        </w:rPr>
        <w:t>.</w:t>
      </w:r>
      <w:r w:rsidR="00BD3304" w:rsidRPr="00735586">
        <w:rPr>
          <w:i/>
          <w:iCs/>
          <w:color w:val="548DD4" w:themeColor="accent4"/>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sidRPr="00735586">
        <w:rPr>
          <w:color w:val="548DD4" w:themeColor="accent4"/>
        </w:rPr>
        <w:t>]</w:t>
      </w:r>
    </w:p>
    <w:p w14:paraId="3232656F" w14:textId="3F9177ED" w:rsidR="00B5108C" w:rsidRPr="00F843CB" w:rsidRDefault="00E803BA" w:rsidP="00B51CAC">
      <w:pPr>
        <w:pStyle w:val="Heading2"/>
        <w:rPr>
          <w:rFonts w:cs="Arial"/>
        </w:rPr>
      </w:pPr>
      <w:bookmarkStart w:id="18" w:name="_Toc169505117"/>
      <w:r w:rsidRPr="00F843CB">
        <w:rPr>
          <w:rFonts w:cs="Arial"/>
        </w:rPr>
        <w:lastRenderedPageBreak/>
        <w:t xml:space="preserve">C1. </w:t>
      </w:r>
      <w:r w:rsidR="00587902" w:rsidRPr="00F843CB">
        <w:rPr>
          <w:rFonts w:cs="Arial"/>
        </w:rPr>
        <w:t xml:space="preserve">What a </w:t>
      </w:r>
      <w:r w:rsidR="0001158A" w:rsidRPr="00F843CB">
        <w:rPr>
          <w:rFonts w:cs="Arial"/>
        </w:rPr>
        <w:t>care coordinator</w:t>
      </w:r>
      <w:r w:rsidR="0091417E" w:rsidRPr="00F843CB">
        <w:rPr>
          <w:rFonts w:cs="Arial"/>
        </w:rPr>
        <w:t xml:space="preserve"> is</w:t>
      </w:r>
      <w:bookmarkEnd w:id="18"/>
    </w:p>
    <w:p w14:paraId="526A25AB" w14:textId="37EB0ABD" w:rsidR="00CF4D63" w:rsidRPr="00DC7832" w:rsidRDefault="00F843CB" w:rsidP="00B51CAC">
      <w:pPr>
        <w:rPr>
          <w:rFonts w:cs="Arial"/>
          <w:color w:val="548DD4" w:themeColor="accent4"/>
        </w:rPr>
      </w:pPr>
      <w:r w:rsidRPr="00DC7832">
        <w:rPr>
          <w:rFonts w:cs="Arial"/>
          <w:color w:val="548DD4" w:themeColor="accent4"/>
        </w:rPr>
        <w:t>[</w:t>
      </w:r>
      <w:r w:rsidR="00B5108C" w:rsidRPr="00735586">
        <w:rPr>
          <w:rFonts w:cs="Arial"/>
          <w:i/>
          <w:iCs/>
          <w:color w:val="548DD4" w:themeColor="accent4"/>
        </w:rPr>
        <w:t>Example text:</w:t>
      </w:r>
      <w:r w:rsidR="00B5108C" w:rsidRPr="00DC7832">
        <w:rPr>
          <w:rFonts w:cs="Arial"/>
          <w:color w:val="548DD4" w:themeColor="accent4"/>
        </w:rPr>
        <w:t xml:space="preserve"> </w:t>
      </w:r>
      <w:r w:rsidR="00CF4D63" w:rsidRPr="00DC7832">
        <w:rPr>
          <w:rFonts w:cs="Arial"/>
          <w:color w:val="548DD4" w:themeColor="accent4"/>
        </w:rPr>
        <w:t>A care coordinator is a trained person who works for our plan to provide care coordination services for you.</w:t>
      </w:r>
      <w:r w:rsidRPr="00DC7832">
        <w:rPr>
          <w:rFonts w:cs="Arial"/>
          <w:color w:val="548DD4" w:themeColor="accent4"/>
        </w:rPr>
        <w:t>]</w:t>
      </w:r>
    </w:p>
    <w:p w14:paraId="163C21E8" w14:textId="3F79EE2E" w:rsidR="00C33A86" w:rsidRPr="00F843CB" w:rsidRDefault="00E803BA" w:rsidP="00B51CAC">
      <w:pPr>
        <w:pStyle w:val="Heading2"/>
        <w:rPr>
          <w:rFonts w:cs="Arial"/>
        </w:rPr>
      </w:pPr>
      <w:bookmarkStart w:id="19" w:name="_Toc169505118"/>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147F1677" w14:textId="267FA60D" w:rsidR="00C33A86" w:rsidRPr="00F843CB" w:rsidRDefault="00C33A86" w:rsidP="00B51CAC">
      <w:pPr>
        <w:pStyle w:val="Heading2"/>
        <w:rPr>
          <w:rFonts w:cs="Arial"/>
        </w:rPr>
      </w:pPr>
      <w:bookmarkStart w:id="20" w:name="_Toc169505119"/>
      <w:r w:rsidRPr="00F843CB">
        <w:rPr>
          <w:rFonts w:cs="Arial"/>
        </w:rPr>
        <w:t>C3. How you can change your care coordinator</w:t>
      </w:r>
      <w:bookmarkEnd w:id="20"/>
    </w:p>
    <w:p w14:paraId="349AF317" w14:textId="0CA4354B" w:rsidR="00FF0043" w:rsidRPr="00F843CB" w:rsidRDefault="00E803BA">
      <w:pPr>
        <w:pStyle w:val="Heading1"/>
      </w:pPr>
      <w:bookmarkStart w:id="21" w:name="_Toc347907449"/>
      <w:bookmarkStart w:id="22" w:name="_Toc169505120"/>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69505121"/>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7BC5239E" w:rsidR="00FF0043" w:rsidRPr="00FA0A01" w:rsidRDefault="001C02FE" w:rsidP="00EE789B">
      <w:pPr>
        <w:rPr>
          <w:rFonts w:cs="Arial"/>
          <w:color w:val="548DD4" w:themeColor="accent4"/>
        </w:rPr>
      </w:pPr>
      <w:r w:rsidRPr="00FA0A01">
        <w:rPr>
          <w:rFonts w:cs="Arial"/>
          <w:color w:val="548DD4" w:themeColor="accent4"/>
        </w:rPr>
        <w:t>[</w:t>
      </w:r>
      <w:r w:rsidRPr="00FA0A01">
        <w:rPr>
          <w:rFonts w:cs="Arial"/>
          <w:i/>
          <w:iCs/>
          <w:color w:val="548DD4" w:themeColor="accent4"/>
        </w:rPr>
        <w:t>Insert if applicable and adjust language to describe PCP requirements:</w:t>
      </w:r>
      <w:r w:rsidRPr="00FA0A01">
        <w:rPr>
          <w:rFonts w:cs="Arial"/>
          <w:color w:val="548DD4" w:themeColor="accent4"/>
        </w:rPr>
        <w:t xml:space="preserve"> </w:t>
      </w:r>
      <w:r w:rsidR="00FF0043" w:rsidRPr="00FA0A01">
        <w:rPr>
          <w:color w:val="548DD4" w:themeColor="accent4"/>
        </w:rPr>
        <w:t xml:space="preserve">You </w:t>
      </w:r>
      <w:r w:rsidR="00C119F1" w:rsidRPr="00FA0A01">
        <w:rPr>
          <w:color w:val="548DD4" w:themeColor="accent4"/>
        </w:rPr>
        <w:t xml:space="preserve">must </w:t>
      </w:r>
      <w:r w:rsidR="00FF0043" w:rsidRPr="00FA0A01">
        <w:rPr>
          <w:color w:val="548DD4" w:themeColor="accent4"/>
        </w:rPr>
        <w:t>choose a PCP to provide and manage your care</w:t>
      </w:r>
      <w:bookmarkEnd w:id="26"/>
      <w:r w:rsidR="00FF0043" w:rsidRPr="00FA0A01">
        <w:rPr>
          <w:color w:val="548DD4" w:themeColor="accent4"/>
        </w:rPr>
        <w:t>.</w:t>
      </w:r>
      <w:r w:rsidR="006606CC" w:rsidRPr="00FA0A01">
        <w:rPr>
          <w:color w:val="548DD4" w:themeColor="accent4"/>
        </w:rPr>
        <w:t xml:space="preserve"> </w:t>
      </w:r>
      <w:r w:rsidR="006606CC" w:rsidRPr="00FA0A01">
        <w:rPr>
          <w:rFonts w:cs="Arial"/>
          <w:color w:val="548DD4" w:themeColor="accent4"/>
        </w:rPr>
        <w:t>Our plan’s PCPs are affiliated with medical groups. When you choose your PCP, you are also choosing the affiliated medical group.</w:t>
      </w:r>
      <w:r w:rsidR="00F843CB" w:rsidRPr="00FA0A01">
        <w:rPr>
          <w:rFonts w:cs="Arial"/>
          <w:color w:val="548DD4" w:themeColor="accent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9B240D" w:rsidRDefault="00F843CB" w:rsidP="00B51CAC">
      <w:pPr>
        <w:rPr>
          <w:rFonts w:cs="Arial"/>
          <w:color w:val="548DD4" w:themeColor="accent4"/>
        </w:rPr>
      </w:pPr>
      <w:r w:rsidRPr="009B240D">
        <w:rPr>
          <w:rFonts w:cs="Arial"/>
          <w:color w:val="548DD4" w:themeColor="accent4"/>
        </w:rPr>
        <w:t>[</w:t>
      </w:r>
      <w:r w:rsidR="00FF0043" w:rsidRPr="009B240D">
        <w:rPr>
          <w:rFonts w:cs="Arial"/>
          <w:i/>
          <w:iCs/>
          <w:color w:val="548DD4" w:themeColor="accent4"/>
        </w:rPr>
        <w:t xml:space="preserve">Plans describe </w:t>
      </w:r>
      <w:r w:rsidR="00F06716" w:rsidRPr="009B240D">
        <w:rPr>
          <w:rFonts w:cs="Arial"/>
          <w:i/>
          <w:iCs/>
          <w:color w:val="548DD4" w:themeColor="accent4"/>
        </w:rPr>
        <w:t xml:space="preserve">the </w:t>
      </w:r>
      <w:r w:rsidR="00FF0043" w:rsidRPr="009B240D">
        <w:rPr>
          <w:rFonts w:cs="Arial"/>
          <w:i/>
          <w:iCs/>
          <w:color w:val="548DD4" w:themeColor="accent4"/>
        </w:rPr>
        <w:t>following in the context of their plans:</w:t>
      </w:r>
    </w:p>
    <w:p w14:paraId="79EFEA72" w14:textId="53E82FD8" w:rsidR="00F06716" w:rsidRPr="009B240D" w:rsidRDefault="00FF0043" w:rsidP="00B51CAC">
      <w:pPr>
        <w:rPr>
          <w:rFonts w:cs="Arial"/>
          <w:i/>
          <w:color w:val="548DD4" w:themeColor="accent4"/>
        </w:rPr>
      </w:pPr>
      <w:r w:rsidRPr="009B240D">
        <w:rPr>
          <w:rFonts w:cs="Arial"/>
          <w:color w:val="548DD4" w:themeColor="accent4"/>
        </w:rPr>
        <w:t>What a PCP</w:t>
      </w:r>
      <w:r w:rsidR="008E3B46" w:rsidRPr="009B240D">
        <w:rPr>
          <w:rFonts w:cs="Arial"/>
          <w:color w:val="548DD4" w:themeColor="accent4"/>
        </w:rPr>
        <w:t xml:space="preserve"> is</w:t>
      </w:r>
    </w:p>
    <w:p w14:paraId="040214B3" w14:textId="36337200" w:rsidR="002E7C9E" w:rsidRPr="009B240D" w:rsidRDefault="002E7C9E" w:rsidP="00B51CAC">
      <w:pPr>
        <w:rPr>
          <w:rFonts w:cs="Arial"/>
          <w:i/>
          <w:color w:val="548DD4" w:themeColor="accent4"/>
        </w:rPr>
      </w:pPr>
      <w:r w:rsidRPr="009B240D">
        <w:rPr>
          <w:rFonts w:cs="Arial"/>
          <w:color w:val="548DD4" w:themeColor="accent4"/>
        </w:rPr>
        <w:t>If applicable, what a medical group</w:t>
      </w:r>
      <w:r w:rsidR="005638D2" w:rsidRPr="009B240D">
        <w:rPr>
          <w:rFonts w:cs="Arial"/>
          <w:color w:val="548DD4" w:themeColor="accent4"/>
        </w:rPr>
        <w:t xml:space="preserve"> or </w:t>
      </w:r>
      <w:r w:rsidRPr="009B240D">
        <w:rPr>
          <w:rFonts w:cs="Arial"/>
          <w:color w:val="548DD4" w:themeColor="accent4"/>
        </w:rPr>
        <w:t>IPA</w:t>
      </w:r>
      <w:r w:rsidR="005638D2" w:rsidRPr="009B240D">
        <w:rPr>
          <w:rFonts w:cs="Arial"/>
          <w:color w:val="548DD4" w:themeColor="accent4"/>
        </w:rPr>
        <w:t xml:space="preserve"> is</w:t>
      </w:r>
    </w:p>
    <w:p w14:paraId="5EE0BF1D" w14:textId="2A29C62C" w:rsidR="00FF0043" w:rsidRPr="00F843CB" w:rsidRDefault="00FF0043" w:rsidP="00CE2820">
      <w:pPr>
        <w:rPr>
          <w:rFonts w:cs="Arial"/>
          <w:i/>
        </w:rPr>
      </w:pPr>
      <w:r w:rsidRPr="009B240D">
        <w:rPr>
          <w:rFonts w:cs="Arial"/>
          <w:color w:val="548DD4" w:themeColor="accent4"/>
        </w:rPr>
        <w:t>What types of providers may act as a PCP</w:t>
      </w:r>
      <w:r w:rsidR="00002F64" w:rsidRPr="009B240D">
        <w:rPr>
          <w:rFonts w:cs="Arial"/>
          <w:i/>
          <w:color w:val="548DD4" w:themeColor="accent4"/>
        </w:rPr>
        <w:t xml:space="preserve"> </w:t>
      </w:r>
      <w:r w:rsidR="00F843CB" w:rsidRPr="009B240D">
        <w:rPr>
          <w:rFonts w:cs="Arial"/>
          <w:iCs/>
          <w:color w:val="548DD4" w:themeColor="accent4"/>
        </w:rPr>
        <w:t>[</w:t>
      </w:r>
      <w:r w:rsidR="00002F64" w:rsidRPr="009B240D">
        <w:rPr>
          <w:rFonts w:cs="Arial"/>
          <w:i/>
          <w:color w:val="548DD4" w:themeColor="accent4"/>
        </w:rPr>
        <w:t xml:space="preserve">If a </w:t>
      </w:r>
      <w:r w:rsidR="00002F64" w:rsidRPr="00F843CB">
        <w:rPr>
          <w:rFonts w:cs="Arial"/>
          <w:i/>
          <w:color w:val="548DD4"/>
        </w:rPr>
        <w:t>State allows specialists to act as a PCP, plans must inform members of this and under what circumstances a specialist may be a PCP.</w:t>
      </w:r>
      <w:r w:rsidR="00F843CB">
        <w:rPr>
          <w:rFonts w:cs="Arial"/>
          <w:color w:val="548DD4"/>
        </w:rPr>
        <w:t>]</w:t>
      </w:r>
    </w:p>
    <w:p w14:paraId="6F109C31" w14:textId="0FE3EFB5" w:rsidR="003F5BF0" w:rsidRPr="009A5BE1" w:rsidRDefault="008E3B46" w:rsidP="00B51CAC">
      <w:pPr>
        <w:rPr>
          <w:rFonts w:cs="Arial"/>
          <w:i/>
          <w:color w:val="548DD4" w:themeColor="accent4"/>
        </w:rPr>
      </w:pPr>
      <w:r w:rsidRPr="009A5BE1">
        <w:rPr>
          <w:rFonts w:cs="Arial"/>
          <w:color w:val="548DD4" w:themeColor="accent4"/>
        </w:rPr>
        <w:t>T</w:t>
      </w:r>
      <w:r w:rsidR="003F5BF0" w:rsidRPr="009A5BE1">
        <w:rPr>
          <w:rFonts w:cs="Arial"/>
          <w:color w:val="548DD4" w:themeColor="accent4"/>
        </w:rPr>
        <w:t>he role of a PCP</w:t>
      </w:r>
      <w:r w:rsidR="005B541E" w:rsidRPr="009A5BE1">
        <w:rPr>
          <w:rFonts w:cs="Arial"/>
          <w:color w:val="548DD4" w:themeColor="accent4"/>
        </w:rPr>
        <w:t xml:space="preserve"> in</w:t>
      </w:r>
    </w:p>
    <w:p w14:paraId="6B44E9C7" w14:textId="795131E1" w:rsidR="00FF0043" w:rsidRPr="009A5BE1" w:rsidRDefault="008B63BD" w:rsidP="000E7C65">
      <w:pPr>
        <w:pStyle w:val="ListBullet"/>
        <w:rPr>
          <w:i/>
          <w:color w:val="548DD4" w:themeColor="accent4"/>
        </w:rPr>
      </w:pPr>
      <w:r w:rsidRPr="009A5BE1">
        <w:rPr>
          <w:color w:val="548DD4" w:themeColor="accent4"/>
        </w:rPr>
        <w:t>c</w:t>
      </w:r>
      <w:r w:rsidR="00727388" w:rsidRPr="009A5BE1">
        <w:rPr>
          <w:color w:val="548DD4" w:themeColor="accent4"/>
        </w:rPr>
        <w:t xml:space="preserve">oordinating </w:t>
      </w:r>
      <w:r w:rsidR="00FF0043" w:rsidRPr="009A5BE1">
        <w:rPr>
          <w:color w:val="548DD4" w:themeColor="accent4"/>
        </w:rPr>
        <w:t>covered services</w:t>
      </w:r>
    </w:p>
    <w:bookmarkEnd w:id="27"/>
    <w:bookmarkEnd w:id="28"/>
    <w:bookmarkEnd w:id="29"/>
    <w:p w14:paraId="4DC95960" w14:textId="0C28862D" w:rsidR="003F5BF0" w:rsidRPr="009A5BE1" w:rsidRDefault="008B63BD" w:rsidP="000E7C65">
      <w:pPr>
        <w:pStyle w:val="ListBullet"/>
        <w:rPr>
          <w:i/>
          <w:color w:val="548DD4" w:themeColor="accent4"/>
        </w:rPr>
      </w:pPr>
      <w:r w:rsidRPr="009A5BE1">
        <w:rPr>
          <w:color w:val="548DD4" w:themeColor="accent4"/>
        </w:rPr>
        <w:t>m</w:t>
      </w:r>
      <w:r w:rsidR="00727388" w:rsidRPr="009A5BE1">
        <w:rPr>
          <w:color w:val="548DD4" w:themeColor="accent4"/>
        </w:rPr>
        <w:t xml:space="preserve">aking </w:t>
      </w:r>
      <w:r w:rsidR="003F5BF0" w:rsidRPr="009A5BE1">
        <w:rPr>
          <w:color w:val="548DD4" w:themeColor="accent4"/>
        </w:rPr>
        <w:t xml:space="preserve">decisions about or </w:t>
      </w:r>
      <w:r w:rsidR="005638D2" w:rsidRPr="009A5BE1">
        <w:rPr>
          <w:color w:val="548DD4" w:themeColor="accent4"/>
        </w:rPr>
        <w:t>getting</w:t>
      </w:r>
      <w:r w:rsidR="003F5BF0" w:rsidRPr="009A5BE1">
        <w:rPr>
          <w:color w:val="548DD4" w:themeColor="accent4"/>
        </w:rPr>
        <w:t xml:space="preserve"> prio</w:t>
      </w:r>
      <w:r w:rsidR="00F33203" w:rsidRPr="009A5BE1">
        <w:rPr>
          <w:color w:val="548DD4" w:themeColor="accent4"/>
        </w:rPr>
        <w:t>r authorization</w:t>
      </w:r>
      <w:r w:rsidR="00BD3304" w:rsidRPr="009A5BE1">
        <w:rPr>
          <w:color w:val="548DD4" w:themeColor="accent4"/>
        </w:rPr>
        <w:t xml:space="preserve"> (PA)</w:t>
      </w:r>
      <w:r w:rsidR="00F33203" w:rsidRPr="009A5BE1">
        <w:rPr>
          <w:color w:val="548DD4" w:themeColor="accent4"/>
        </w:rPr>
        <w:t>, if applicable</w:t>
      </w:r>
    </w:p>
    <w:p w14:paraId="407688DF" w14:textId="51B4A21A" w:rsidR="00FF0043" w:rsidRPr="009A5BE1" w:rsidRDefault="008E3B46" w:rsidP="00B51CAC">
      <w:pPr>
        <w:rPr>
          <w:rFonts w:cs="Arial"/>
          <w:i/>
          <w:color w:val="548DD4" w:themeColor="accent4"/>
        </w:rPr>
      </w:pPr>
      <w:r w:rsidRPr="009A5BE1">
        <w:rPr>
          <w:rFonts w:cs="Arial"/>
          <w:color w:val="548DD4" w:themeColor="accent4"/>
        </w:rPr>
        <w:t>When</w:t>
      </w:r>
      <w:r w:rsidR="00FF0043" w:rsidRPr="009A5BE1">
        <w:rPr>
          <w:rFonts w:cs="Arial"/>
          <w:color w:val="548DD4" w:themeColor="accent4"/>
        </w:rPr>
        <w:t xml:space="preserve"> a clinic</w:t>
      </w:r>
      <w:r w:rsidRPr="009A5BE1">
        <w:rPr>
          <w:rFonts w:cs="Arial"/>
          <w:color w:val="548DD4" w:themeColor="accent4"/>
        </w:rPr>
        <w:t xml:space="preserve"> can</w:t>
      </w:r>
      <w:r w:rsidR="00FF0043" w:rsidRPr="009A5BE1">
        <w:rPr>
          <w:rFonts w:cs="Arial"/>
          <w:color w:val="548DD4" w:themeColor="accent4"/>
        </w:rPr>
        <w:t xml:space="preserve"> be </w:t>
      </w:r>
      <w:r w:rsidRPr="009A5BE1">
        <w:rPr>
          <w:rFonts w:cs="Arial"/>
          <w:color w:val="548DD4" w:themeColor="accent4"/>
        </w:rPr>
        <w:t>your</w:t>
      </w:r>
      <w:r w:rsidR="00FF0043" w:rsidRPr="009A5BE1">
        <w:rPr>
          <w:rFonts w:cs="Arial"/>
          <w:color w:val="548DD4" w:themeColor="accent4"/>
        </w:rPr>
        <w:t xml:space="preserve"> </w:t>
      </w:r>
      <w:r w:rsidR="005638D2" w:rsidRPr="009A5BE1">
        <w:rPr>
          <w:rFonts w:cs="Arial"/>
          <w:color w:val="548DD4" w:themeColor="accent4"/>
        </w:rPr>
        <w:t>PCP</w:t>
      </w:r>
      <w:r w:rsidR="00FF0043" w:rsidRPr="009A5BE1">
        <w:rPr>
          <w:rFonts w:cs="Arial"/>
          <w:color w:val="548DD4" w:themeColor="accent4"/>
        </w:rPr>
        <w:t xml:space="preserve"> (RHC/FQHC)</w:t>
      </w:r>
      <w:r w:rsidR="00F843CB" w:rsidRPr="009A5BE1">
        <w:rPr>
          <w:rFonts w:cs="Arial"/>
          <w:color w:val="548DD4" w:themeColor="accent4"/>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F0F3CE7" w:rsidR="00EE543C" w:rsidRPr="009A5BE1" w:rsidRDefault="00F843CB" w:rsidP="00EE789B">
      <w:pPr>
        <w:rPr>
          <w:rFonts w:cs="Arial"/>
          <w:i/>
          <w:color w:val="548DD4" w:themeColor="accent4"/>
        </w:rPr>
      </w:pPr>
      <w:r w:rsidRPr="009A5BE1">
        <w:rPr>
          <w:rFonts w:cs="Arial"/>
          <w:color w:val="548DD4" w:themeColor="accent4"/>
        </w:rPr>
        <w:t>[</w:t>
      </w:r>
      <w:r w:rsidR="00FF0043" w:rsidRPr="0058003B">
        <w:rPr>
          <w:rFonts w:cs="Arial"/>
          <w:i/>
          <w:iCs/>
          <w:color w:val="548DD4" w:themeColor="accent4"/>
        </w:rPr>
        <w:t>Plans describe how to choose a PCP.</w:t>
      </w:r>
      <w:r w:rsidR="00EC6226" w:rsidRPr="0058003B">
        <w:rPr>
          <w:rFonts w:cs="Arial"/>
          <w:i/>
          <w:iCs/>
          <w:color w:val="548DD4" w:themeColor="accent4"/>
        </w:rPr>
        <w:t xml:space="preserve"> Plans that assign members to medical groups</w:t>
      </w:r>
      <w:r w:rsidR="005638D2" w:rsidRPr="0058003B">
        <w:rPr>
          <w:rFonts w:cs="Arial"/>
          <w:i/>
          <w:iCs/>
          <w:color w:val="548DD4" w:themeColor="accent4"/>
        </w:rPr>
        <w:t xml:space="preserve"> or </w:t>
      </w:r>
      <w:r w:rsidR="00B75012" w:rsidRPr="0058003B">
        <w:rPr>
          <w:rFonts w:cs="Arial"/>
          <w:i/>
          <w:iCs/>
          <w:color w:val="548DD4" w:themeColor="accent4"/>
        </w:rPr>
        <w:t>IPAs</w:t>
      </w:r>
      <w:r w:rsidR="00EC6226" w:rsidRPr="0058003B">
        <w:rPr>
          <w:rFonts w:cs="Arial"/>
          <w:i/>
          <w:iCs/>
          <w:color w:val="548DD4" w:themeColor="accent4"/>
        </w:rPr>
        <w:t xml:space="preserve"> must include language that explains </w:t>
      </w:r>
      <w:r w:rsidR="00EE543C" w:rsidRPr="0058003B">
        <w:rPr>
          <w:rFonts w:cs="Arial"/>
          <w:i/>
          <w:iCs/>
          <w:color w:val="548DD4" w:themeColor="accent4"/>
        </w:rPr>
        <w:t>how</w:t>
      </w:r>
      <w:r w:rsidR="00EC6226" w:rsidRPr="0058003B">
        <w:rPr>
          <w:rFonts w:cs="Arial"/>
          <w:i/>
          <w:iCs/>
          <w:color w:val="548DD4" w:themeColor="accent4"/>
        </w:rPr>
        <w:t xml:space="preserve"> the choice of PCP wil</w:t>
      </w:r>
      <w:r w:rsidR="005638D2" w:rsidRPr="0058003B">
        <w:rPr>
          <w:rFonts w:cs="Arial"/>
          <w:i/>
          <w:iCs/>
          <w:color w:val="548DD4" w:themeColor="accent4"/>
        </w:rPr>
        <w:t>l affect</w:t>
      </w:r>
      <w:r w:rsidR="00EC6226" w:rsidRPr="0058003B">
        <w:rPr>
          <w:rFonts w:cs="Arial"/>
          <w:i/>
          <w:iCs/>
          <w:color w:val="548DD4" w:themeColor="accent4"/>
        </w:rPr>
        <w:t xml:space="preserve"> member access to specialists and hospitals.</w:t>
      </w:r>
      <w:r w:rsidR="00EE543C" w:rsidRPr="0058003B">
        <w:rPr>
          <w:rFonts w:cs="Arial"/>
          <w:i/>
          <w:iCs/>
          <w:color w:val="548DD4" w:themeColor="accent4"/>
        </w:rPr>
        <w:t xml:space="preserve"> For example:</w:t>
      </w:r>
      <w:r w:rsidR="00727388" w:rsidRPr="009A5BE1">
        <w:rPr>
          <w:rFonts w:cs="Arial"/>
          <w:color w:val="548DD4" w:themeColor="accent4"/>
        </w:rPr>
        <w:t xml:space="preserve"> </w:t>
      </w:r>
      <w:r w:rsidR="00EE543C" w:rsidRPr="009A5BE1">
        <w:rPr>
          <w:rFonts w:cs="Arial"/>
          <w:color w:val="548DD4" w:themeColor="accent4"/>
        </w:rPr>
        <w:t xml:space="preserve">If there is a particular specialist or hospital that you want to use, </w:t>
      </w:r>
      <w:r w:rsidR="00360583" w:rsidRPr="009A5BE1">
        <w:rPr>
          <w:rFonts w:cs="Arial"/>
          <w:color w:val="548DD4" w:themeColor="accent4"/>
        </w:rPr>
        <w:t xml:space="preserve">find out </w:t>
      </w:r>
      <w:r w:rsidR="005638D2" w:rsidRPr="009A5BE1">
        <w:rPr>
          <w:rFonts w:cs="Arial"/>
          <w:color w:val="548DD4" w:themeColor="accent4"/>
        </w:rPr>
        <w:t>if</w:t>
      </w:r>
      <w:r w:rsidR="00EE543C" w:rsidRPr="009A5BE1">
        <w:rPr>
          <w:rFonts w:cs="Arial"/>
          <w:color w:val="548DD4" w:themeColor="accent4"/>
        </w:rPr>
        <w:t xml:space="preserve"> the</w:t>
      </w:r>
      <w:r w:rsidR="005638D2" w:rsidRPr="009A5BE1">
        <w:rPr>
          <w:rFonts w:cs="Arial"/>
          <w:color w:val="548DD4" w:themeColor="accent4"/>
        </w:rPr>
        <w:t>y’</w:t>
      </w:r>
      <w:r w:rsidR="00EE543C" w:rsidRPr="009A5BE1">
        <w:rPr>
          <w:rFonts w:cs="Arial"/>
          <w:color w:val="548DD4" w:themeColor="accent4"/>
        </w:rPr>
        <w:t xml:space="preserve">re affiliated with your PCP’s medical group. You can look in the </w:t>
      </w:r>
      <w:r w:rsidR="00EE543C" w:rsidRPr="0058003B">
        <w:rPr>
          <w:rFonts w:cs="Arial"/>
          <w:i/>
          <w:iCs/>
          <w:color w:val="548DD4" w:themeColor="accent4"/>
        </w:rPr>
        <w:t>Provider and Pharmacy Directory</w:t>
      </w:r>
      <w:r w:rsidR="00EE543C" w:rsidRPr="009A5BE1">
        <w:rPr>
          <w:rFonts w:cs="Arial"/>
          <w:color w:val="548DD4" w:themeColor="accent4"/>
        </w:rPr>
        <w:t xml:space="preserve">, or </w:t>
      </w:r>
      <w:r w:rsidR="005638D2" w:rsidRPr="009A5BE1">
        <w:rPr>
          <w:rFonts w:cs="Arial"/>
          <w:color w:val="548DD4" w:themeColor="accent4"/>
        </w:rPr>
        <w:t xml:space="preserve">ask </w:t>
      </w:r>
      <w:r w:rsidR="00EE543C" w:rsidRPr="009A5BE1">
        <w:rPr>
          <w:rFonts w:cs="Arial"/>
          <w:color w:val="548DD4" w:themeColor="accent4"/>
        </w:rPr>
        <w:t xml:space="preserve">Member Services to </w:t>
      </w:r>
      <w:r w:rsidR="00360583" w:rsidRPr="009A5BE1">
        <w:rPr>
          <w:rFonts w:cs="Arial"/>
          <w:color w:val="548DD4" w:themeColor="accent4"/>
        </w:rPr>
        <w:t>find out</w:t>
      </w:r>
      <w:r w:rsidR="00EE543C" w:rsidRPr="009A5BE1">
        <w:rPr>
          <w:rFonts w:cs="Arial"/>
          <w:color w:val="548DD4" w:themeColor="accent4"/>
        </w:rPr>
        <w:t xml:space="preserve"> if the PCP you want makes referrals to that specialist or uses that hospital.</w:t>
      </w:r>
      <w:r w:rsidRPr="009A5BE1">
        <w:rPr>
          <w:rFonts w:cs="Arial"/>
          <w:color w:val="548DD4" w:themeColor="accent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lastRenderedPageBreak/>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FD6C82" w:rsidRDefault="00F843CB" w:rsidP="00E43588">
      <w:pPr>
        <w:rPr>
          <w:rFonts w:cs="Arial"/>
          <w:color w:val="548DD4" w:themeColor="accent4"/>
        </w:rPr>
      </w:pPr>
      <w:r w:rsidRPr="00FD6C82">
        <w:rPr>
          <w:rFonts w:cs="Arial"/>
          <w:color w:val="548DD4" w:themeColor="accent4"/>
        </w:rPr>
        <w:t>[</w:t>
      </w:r>
      <w:r w:rsidR="00FF0043" w:rsidRPr="00FD6C82">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FD6C82">
        <w:rPr>
          <w:rFonts w:cs="Arial"/>
          <w:i/>
          <w:iCs/>
          <w:color w:val="548DD4" w:themeColor="accent4"/>
        </w:rPr>
        <w:t>.</w:t>
      </w:r>
      <w:r w:rsidRPr="00356816">
        <w:rPr>
          <w:rFonts w:cs="Arial"/>
          <w:color w:val="548DD4" w:themeColor="accent4"/>
        </w:rPr>
        <w:t>]</w:t>
      </w:r>
    </w:p>
    <w:p w14:paraId="528085E5" w14:textId="5937F617" w:rsidR="006606CC" w:rsidRPr="00FD6C82" w:rsidRDefault="00F843CB">
      <w:pPr>
        <w:rPr>
          <w:rFonts w:cs="Arial"/>
          <w:color w:val="548DD4" w:themeColor="accent4"/>
        </w:rPr>
      </w:pPr>
      <w:r w:rsidRPr="00FD6C82">
        <w:rPr>
          <w:rFonts w:cs="Arial"/>
          <w:color w:val="548DD4" w:themeColor="accent4"/>
        </w:rPr>
        <w:t>[</w:t>
      </w:r>
      <w:r w:rsidR="006606CC" w:rsidRPr="00FD6C82">
        <w:rPr>
          <w:rFonts w:cs="Arial"/>
          <w:i/>
          <w:iCs/>
          <w:color w:val="548DD4" w:themeColor="accent4"/>
        </w:rPr>
        <w:t>Insert if applicable:</w:t>
      </w:r>
      <w:r w:rsidR="006606CC" w:rsidRPr="00FD6C82">
        <w:rPr>
          <w:rFonts w:cs="Arial"/>
          <w:color w:val="548DD4" w:themeColor="accent4"/>
        </w:rPr>
        <w:t xml:space="preserve"> </w:t>
      </w:r>
      <w:r w:rsidR="00677872" w:rsidRPr="00FD6C82">
        <w:rPr>
          <w:rFonts w:cs="Arial"/>
          <w:color w:val="548DD4" w:themeColor="accent4"/>
        </w:rPr>
        <w:t>O</w:t>
      </w:r>
      <w:r w:rsidR="006606CC" w:rsidRPr="00FD6C82">
        <w:rPr>
          <w:rFonts w:cs="Arial"/>
          <w:color w:val="548DD4" w:themeColor="accent4"/>
        </w:rPr>
        <w:t>ur plan’s PCPs are affiliated with medical groups. If you change your PCP, you may also be changing medical groups.</w:t>
      </w:r>
      <w:r w:rsidR="0001090D" w:rsidRPr="00FD6C82">
        <w:rPr>
          <w:rFonts w:cs="Arial"/>
          <w:color w:val="548DD4" w:themeColor="accent4"/>
        </w:rPr>
        <w:t xml:space="preserve"> When you ask for</w:t>
      </w:r>
      <w:r w:rsidR="006606CC" w:rsidRPr="00FD6C82">
        <w:rPr>
          <w:rFonts w:cs="Arial"/>
          <w:color w:val="548DD4" w:themeColor="accent4"/>
        </w:rPr>
        <w:t xml:space="preserve"> </w:t>
      </w:r>
      <w:r w:rsidR="00677872" w:rsidRPr="00FD6C82">
        <w:rPr>
          <w:rFonts w:cs="Arial"/>
          <w:color w:val="548DD4" w:themeColor="accent4"/>
        </w:rPr>
        <w:t>a</w:t>
      </w:r>
      <w:r w:rsidR="006606CC" w:rsidRPr="00FD6C82">
        <w:rPr>
          <w:rFonts w:cs="Arial"/>
          <w:color w:val="548DD4" w:themeColor="accent4"/>
        </w:rPr>
        <w:t xml:space="preserve"> change, tell Member Services </w:t>
      </w:r>
      <w:r w:rsidR="00677872" w:rsidRPr="00FD6C82">
        <w:rPr>
          <w:rFonts w:cs="Arial"/>
          <w:color w:val="548DD4" w:themeColor="accent4"/>
        </w:rPr>
        <w:t>if</w:t>
      </w:r>
      <w:r w:rsidR="006606CC" w:rsidRPr="00FD6C82">
        <w:rPr>
          <w:rFonts w:cs="Arial"/>
          <w:color w:val="548DD4" w:themeColor="accent4"/>
        </w:rPr>
        <w:t xml:space="preserve"> you </w:t>
      </w:r>
      <w:r w:rsidR="00677872" w:rsidRPr="00FD6C82">
        <w:rPr>
          <w:rFonts w:cs="Arial"/>
          <w:color w:val="548DD4" w:themeColor="accent4"/>
        </w:rPr>
        <w:t>use</w:t>
      </w:r>
      <w:r w:rsidR="00360583" w:rsidRPr="00FD6C82">
        <w:rPr>
          <w:rFonts w:cs="Arial"/>
          <w:color w:val="548DD4" w:themeColor="accent4"/>
        </w:rPr>
        <w:t xml:space="preserve"> </w:t>
      </w:r>
      <w:r w:rsidR="006606CC" w:rsidRPr="00FD6C82">
        <w:rPr>
          <w:rFonts w:cs="Arial"/>
          <w:color w:val="548DD4" w:themeColor="accent4"/>
        </w:rPr>
        <w:t xml:space="preserve">a specialist or </w:t>
      </w:r>
      <w:r w:rsidR="000150BE" w:rsidRPr="00FD6C82">
        <w:rPr>
          <w:rFonts w:cs="Arial"/>
          <w:color w:val="548DD4" w:themeColor="accent4"/>
        </w:rPr>
        <w:t>get</w:t>
      </w:r>
      <w:r w:rsidR="006606CC" w:rsidRPr="00FD6C82">
        <w:rPr>
          <w:rFonts w:cs="Arial"/>
          <w:color w:val="548DD4" w:themeColor="accent4"/>
        </w:rPr>
        <w:t xml:space="preserve"> other covered services that </w:t>
      </w:r>
      <w:r w:rsidR="00677872" w:rsidRPr="00FD6C82">
        <w:rPr>
          <w:rFonts w:cs="Arial"/>
          <w:color w:val="548DD4" w:themeColor="accent4"/>
        </w:rPr>
        <w:t>must have</w:t>
      </w:r>
      <w:r w:rsidR="006606CC" w:rsidRPr="00FD6C82">
        <w:rPr>
          <w:rFonts w:cs="Arial"/>
          <w:color w:val="548DD4" w:themeColor="accent4"/>
        </w:rPr>
        <w:t xml:space="preserve"> PCP approval. Member Services help</w:t>
      </w:r>
      <w:r w:rsidR="00677872" w:rsidRPr="00FD6C82">
        <w:rPr>
          <w:rFonts w:cs="Arial"/>
          <w:color w:val="548DD4" w:themeColor="accent4"/>
        </w:rPr>
        <w:t>s</w:t>
      </w:r>
      <w:r w:rsidR="006606CC" w:rsidRPr="00FD6C82">
        <w:rPr>
          <w:rFonts w:cs="Arial"/>
          <w:color w:val="548DD4" w:themeColor="accent4"/>
        </w:rPr>
        <w:t xml:space="preserve"> you continue your specialty care and other services when you change your PCP.</w:t>
      </w:r>
      <w:r w:rsidRPr="00FD6C82">
        <w:rPr>
          <w:rFonts w:cs="Arial"/>
          <w:color w:val="548DD4" w:themeColor="accent4"/>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FD6C82" w:rsidRDefault="00F843CB" w:rsidP="00EE789B">
      <w:pPr>
        <w:autoSpaceDE w:val="0"/>
        <w:autoSpaceDN w:val="0"/>
        <w:adjustRightInd w:val="0"/>
        <w:rPr>
          <w:rFonts w:cs="Arial"/>
          <w:color w:val="548DD4" w:themeColor="accent4"/>
        </w:rPr>
      </w:pPr>
      <w:bookmarkStart w:id="31" w:name="_Toc199361805"/>
      <w:r w:rsidRPr="00FD6C82">
        <w:rPr>
          <w:rFonts w:cs="Arial"/>
          <w:color w:val="548DD4" w:themeColor="accent4"/>
        </w:rPr>
        <w:t>[</w:t>
      </w:r>
      <w:r w:rsidR="00FF0043" w:rsidRPr="00B1162D">
        <w:rPr>
          <w:rFonts w:cs="Arial"/>
          <w:b/>
          <w:i/>
          <w:iCs/>
          <w:color w:val="548DD4" w:themeColor="accent4"/>
        </w:rPr>
        <w:t>Note:</w:t>
      </w:r>
      <w:r w:rsidR="00FF0043" w:rsidRPr="00B1162D">
        <w:rPr>
          <w:rFonts w:cs="Arial"/>
          <w:i/>
          <w:iCs/>
          <w:color w:val="548DD4" w:themeColor="accent4"/>
        </w:rPr>
        <w:t xml:space="preserve"> Insert this section only if plans require referrals to network providers.</w:t>
      </w:r>
      <w:r w:rsidRPr="00FD6C82">
        <w:rPr>
          <w:rFonts w:cs="Arial"/>
          <w:color w:val="548DD4" w:themeColor="accent4"/>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09B01B7B" w:rsidR="00FF0043" w:rsidRPr="00F843CB" w:rsidRDefault="00DC5FFE" w:rsidP="000E7C65">
      <w:pPr>
        <w:pStyle w:val="ListBullet"/>
      </w:pPr>
      <w:r>
        <w:t>e</w:t>
      </w:r>
      <w:r w:rsidR="00727388" w:rsidRPr="00F843CB">
        <w:t xml:space="preserve">mergency </w:t>
      </w:r>
      <w:r w:rsidR="00FF0043" w:rsidRPr="00F843CB">
        <w:t>services from network providers or out-of-network providers</w:t>
      </w:r>
    </w:p>
    <w:p w14:paraId="1350E6E2" w14:textId="441AFAD3" w:rsidR="00FF0043" w:rsidRPr="00F843CB" w:rsidRDefault="00DC5FFE" w:rsidP="000E7C65">
      <w:pPr>
        <w:pStyle w:val="ListBullet"/>
      </w:pPr>
      <w:r>
        <w:t>u</w:t>
      </w:r>
      <w:r w:rsidR="00727388" w:rsidRPr="00F843CB">
        <w:t xml:space="preserve">rgently </w:t>
      </w:r>
      <w:r w:rsidR="00FF0043" w:rsidRPr="00F843CB">
        <w:t>needed care from network providers</w:t>
      </w:r>
    </w:p>
    <w:p w14:paraId="21B62799" w14:textId="73C8D0F7" w:rsidR="00FF0043" w:rsidRPr="00F843CB" w:rsidRDefault="00DC5FFE" w:rsidP="000E7C65">
      <w:pPr>
        <w:pStyle w:val="ListBullet"/>
      </w:pPr>
      <w:r>
        <w:t>u</w:t>
      </w:r>
      <w:r w:rsidR="00727388" w:rsidRPr="00F843CB">
        <w:t xml:space="preserve">rgently </w:t>
      </w:r>
      <w:r w:rsidR="00FF0043" w:rsidRPr="00F843CB">
        <w:t xml:space="preserve">needed care from out-of-network providers when you can’t get to </w:t>
      </w:r>
      <w:r w:rsidR="00B227E1" w:rsidRPr="00F843CB">
        <w:t xml:space="preserve">a </w:t>
      </w:r>
      <w:r w:rsidR="00FF0043" w:rsidRPr="00F843CB">
        <w:t>network provider (</w:t>
      </w:r>
      <w:r w:rsidR="00AB47CE" w:rsidRPr="00F843CB">
        <w:t>f</w:t>
      </w:r>
      <w:r w:rsidR="00FF0043" w:rsidRPr="00F843CB">
        <w:t xml:space="preserve">or example, </w:t>
      </w:r>
      <w:r w:rsidR="00677872" w:rsidRPr="00F843CB">
        <w:t>if you’re</w:t>
      </w:r>
      <w:r w:rsidR="00FF0043" w:rsidRPr="00F843CB">
        <w:t xml:space="preserve"> outside </w:t>
      </w:r>
      <w:r w:rsidR="00677872" w:rsidRPr="00F843CB">
        <w:t>our plan’s</w:t>
      </w:r>
      <w:r w:rsidR="00FF0043" w:rsidRPr="00F843CB">
        <w:t xml:space="preserve"> service area)</w:t>
      </w:r>
    </w:p>
    <w:p w14:paraId="209092FD" w14:textId="115720D9" w:rsidR="00B227E1" w:rsidRPr="00F843CB" w:rsidRDefault="00B227E1" w:rsidP="00FC7136">
      <w:pPr>
        <w:ind w:left="720" w:right="720"/>
        <w:rPr>
          <w:rFonts w:cs="Arial"/>
        </w:rPr>
      </w:pPr>
      <w:r w:rsidRPr="00F843CB">
        <w:rPr>
          <w:rFonts w:cs="Arial"/>
          <w:b/>
        </w:rPr>
        <w:t xml:space="preserve">Note: </w:t>
      </w:r>
      <w:r w:rsidRPr="00F843CB">
        <w:rPr>
          <w:rFonts w:cs="Arial"/>
        </w:rPr>
        <w:t>Urgently needed care must be immediately needed and medically necessary.</w:t>
      </w:r>
    </w:p>
    <w:p w14:paraId="6419D499" w14:textId="5AAF0090" w:rsidR="00FF0043" w:rsidRPr="00F843CB" w:rsidRDefault="00FF0043" w:rsidP="000E7C65">
      <w:pPr>
        <w:pStyle w:val="List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2D2C76BA" w:rsidR="00FF0043" w:rsidRPr="00F843CB" w:rsidRDefault="00FF0043" w:rsidP="000E7C65">
      <w:pPr>
        <w:pStyle w:val="ListBullet"/>
      </w:pPr>
      <w:r w:rsidRPr="00F843CB">
        <w:t>Flu shots</w:t>
      </w:r>
      <w:r w:rsidR="001A1C7B" w:rsidRPr="00F843CB">
        <w:t xml:space="preserve"> and COVID-19 vaccinations</w:t>
      </w:r>
      <w:r w:rsidRPr="00F843CB">
        <w:t xml:space="preserve">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w:t>
      </w:r>
      <w:r w:rsidR="001A1C7B" w:rsidRPr="00B1162D">
        <w:rPr>
          <w:color w:val="548DD4" w:themeColor="accent4"/>
        </w:rPr>
        <w:t xml:space="preserve">as well as </w:t>
      </w:r>
      <w:r w:rsidRPr="00B1162D">
        <w:rPr>
          <w:color w:val="548DD4" w:themeColor="accent4"/>
        </w:rPr>
        <w:t>hepatitis B vaccinations and pneumonia vaccinations</w:t>
      </w:r>
      <w:r w:rsidR="00F843CB" w:rsidRPr="00B1162D">
        <w:rPr>
          <w:color w:val="548DD4" w:themeColor="accent4"/>
        </w:rPr>
        <w:t>]</w:t>
      </w:r>
      <w:r w:rsidRPr="00B1162D">
        <w:rPr>
          <w:color w:val="548DD4" w:themeColor="accent4"/>
        </w:rPr>
        <w:t xml:space="preserve">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as long as you get them from a network provider</w:t>
      </w:r>
      <w:r w:rsidR="00F843CB" w:rsidRPr="00B1162D">
        <w:rPr>
          <w:color w:val="548DD4" w:themeColor="accent4"/>
        </w:rPr>
        <w:t>]</w:t>
      </w:r>
      <w:r w:rsidRPr="00F843CB">
        <w:t>.</w:t>
      </w:r>
    </w:p>
    <w:p w14:paraId="1F48FF30" w14:textId="7F1986F5" w:rsidR="00FF0043" w:rsidRPr="00F843CB" w:rsidRDefault="00FF0043" w:rsidP="000E7C65">
      <w:pPr>
        <w:pStyle w:val="List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B1162D">
        <w:rPr>
          <w:color w:val="548DD4" w:themeColor="accent4"/>
        </w:rPr>
        <w:t>[</w:t>
      </w:r>
      <w:r w:rsidR="00AE4885" w:rsidRPr="00B1162D">
        <w:rPr>
          <w:i/>
          <w:iCs/>
          <w:color w:val="548DD4" w:themeColor="accent4"/>
        </w:rPr>
        <w:t>i</w:t>
      </w:r>
      <w:r w:rsidRPr="00B1162D">
        <w:rPr>
          <w:i/>
          <w:iCs/>
          <w:color w:val="548DD4" w:themeColor="accent4"/>
        </w:rPr>
        <w:t>nsert if applicable:</w:t>
      </w:r>
      <w:r w:rsidRPr="00B1162D">
        <w:rPr>
          <w:color w:val="548DD4" w:themeColor="accent4"/>
        </w:rPr>
        <w:t xml:space="preserve"> as long as you get them from a network provider</w:t>
      </w:r>
      <w:r w:rsidR="00F843CB" w:rsidRPr="00B1162D">
        <w:rPr>
          <w:color w:val="548DD4" w:themeColor="accent4"/>
        </w:rPr>
        <w:t>]</w:t>
      </w:r>
      <w:r w:rsidRPr="00F843CB">
        <w:t>.</w:t>
      </w:r>
    </w:p>
    <w:p w14:paraId="4E72A702" w14:textId="562ACBE6" w:rsidR="00F06716" w:rsidRPr="00F843CB" w:rsidRDefault="00F06716" w:rsidP="00FE03E2">
      <w:pPr>
        <w:pStyle w:val="List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A81E40" w:rsidRDefault="00F843CB" w:rsidP="00B51CAC">
      <w:pPr>
        <w:rPr>
          <w:rFonts w:cs="Arial"/>
          <w:color w:val="548DD4" w:themeColor="accent4"/>
        </w:rPr>
      </w:pPr>
      <w:r w:rsidRPr="00A81E40">
        <w:rPr>
          <w:rFonts w:cs="Arial"/>
          <w:color w:val="548DD4" w:themeColor="accent4"/>
        </w:rPr>
        <w:lastRenderedPageBreak/>
        <w:t>[</w:t>
      </w:r>
      <w:r w:rsidR="00FF0043" w:rsidRPr="00A81E40">
        <w:rPr>
          <w:rFonts w:cs="Arial"/>
          <w:i/>
          <w:iCs/>
          <w:color w:val="548DD4" w:themeColor="accent4"/>
        </w:rPr>
        <w:t>Plans add additional bullets</w:t>
      </w:r>
      <w:r w:rsidR="008E3B46" w:rsidRPr="00A81E40">
        <w:rPr>
          <w:rFonts w:cs="Arial"/>
          <w:i/>
          <w:iCs/>
          <w:color w:val="548DD4" w:themeColor="accent4"/>
        </w:rPr>
        <w:t xml:space="preserve"> consistently formatted like the rest of this section</w:t>
      </w:r>
      <w:r w:rsidR="00FF0043" w:rsidRPr="00A81E40">
        <w:rPr>
          <w:rFonts w:cs="Arial"/>
          <w:i/>
          <w:iCs/>
          <w:color w:val="548DD4" w:themeColor="accent4"/>
        </w:rPr>
        <w:t xml:space="preserve"> as appropriate.</w:t>
      </w:r>
      <w:r w:rsidRPr="00A81E40">
        <w:rPr>
          <w:rFonts w:cs="Arial"/>
          <w:color w:val="548DD4" w:themeColor="accent4"/>
        </w:rPr>
        <w:t>]</w:t>
      </w:r>
    </w:p>
    <w:p w14:paraId="39D4AE3A" w14:textId="439CA25D" w:rsidR="00FF0043" w:rsidRPr="00F843CB" w:rsidRDefault="008E3B46" w:rsidP="00BE4408">
      <w:pPr>
        <w:pStyle w:val="Heading2"/>
        <w:rPr>
          <w:rFonts w:cs="Arial"/>
        </w:rPr>
      </w:pPr>
      <w:bookmarkStart w:id="32" w:name="_Toc347907451"/>
      <w:bookmarkStart w:id="33" w:name="_Toc169505122"/>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FE03E2">
      <w:pPr>
        <w:pStyle w:val="ListBullet"/>
      </w:pPr>
      <w:r w:rsidRPr="00F843CB">
        <w:t>Oncologists care for patients with cancer.</w:t>
      </w:r>
    </w:p>
    <w:p w14:paraId="420616D0" w14:textId="77777777" w:rsidR="00FF0043" w:rsidRPr="00F843CB" w:rsidRDefault="00FF0043" w:rsidP="00FE03E2">
      <w:pPr>
        <w:pStyle w:val="ListBullet"/>
      </w:pPr>
      <w:r w:rsidRPr="00F843CB">
        <w:t>Cardiologists care for patients with heart problems.</w:t>
      </w:r>
    </w:p>
    <w:p w14:paraId="7EA5EE31" w14:textId="77777777" w:rsidR="00FF0043" w:rsidRPr="00F843CB" w:rsidRDefault="00FF0043" w:rsidP="00FE03E2">
      <w:pPr>
        <w:pStyle w:val="ListBullet"/>
      </w:pPr>
      <w:r w:rsidRPr="00F843CB">
        <w:t>Orthopedists care for patients with bone, joint, or muscle problems.</w:t>
      </w:r>
    </w:p>
    <w:p w14:paraId="3EAFDCB0" w14:textId="42C9355E" w:rsidR="00FF0043" w:rsidRPr="005D5B20" w:rsidRDefault="00F843CB" w:rsidP="00B51CAC">
      <w:pPr>
        <w:rPr>
          <w:rFonts w:cs="Arial"/>
          <w:color w:val="548DD4" w:themeColor="accent4"/>
        </w:rPr>
      </w:pPr>
      <w:r w:rsidRPr="005D5B20">
        <w:rPr>
          <w:rFonts w:cs="Arial"/>
          <w:color w:val="548DD4" w:themeColor="accent4"/>
        </w:rPr>
        <w:t>[</w:t>
      </w:r>
      <w:r w:rsidR="00FF0043" w:rsidRPr="005D5B20">
        <w:rPr>
          <w:rFonts w:cs="Arial"/>
          <w:i/>
          <w:iCs/>
          <w:color w:val="548DD4" w:themeColor="accent4"/>
        </w:rPr>
        <w:t>Plans describe how members access specialists and other network providers, including:</w:t>
      </w:r>
    </w:p>
    <w:p w14:paraId="7BB234C2" w14:textId="4A2ABFD0" w:rsidR="00FF0043" w:rsidRPr="005D5B20" w:rsidRDefault="00485A6D" w:rsidP="00B51CAC">
      <w:pPr>
        <w:rPr>
          <w:rFonts w:cs="Arial"/>
          <w:i/>
          <w:color w:val="548DD4" w:themeColor="accent4"/>
        </w:rPr>
      </w:pPr>
      <w:r w:rsidRPr="005D5B20">
        <w:rPr>
          <w:rFonts w:cs="Arial"/>
          <w:color w:val="548DD4" w:themeColor="accent4"/>
        </w:rPr>
        <w:t>The role</w:t>
      </w:r>
      <w:r w:rsidR="00FF0043" w:rsidRPr="005D5B20">
        <w:rPr>
          <w:rFonts w:cs="Arial"/>
          <w:color w:val="548DD4" w:themeColor="accent4"/>
        </w:rPr>
        <w:t xml:space="preserve"> (if any) of the PCP</w:t>
      </w:r>
      <w:r w:rsidR="005B541E" w:rsidRPr="005D5B20">
        <w:rPr>
          <w:rFonts w:cs="Arial"/>
          <w:color w:val="548DD4" w:themeColor="accent4"/>
        </w:rPr>
        <w:t xml:space="preserve"> </w:t>
      </w:r>
      <w:r w:rsidR="00FF0043" w:rsidRPr="005D5B20">
        <w:rPr>
          <w:rFonts w:cs="Arial"/>
          <w:color w:val="548DD4" w:themeColor="accent4"/>
        </w:rPr>
        <w:t>in referring members to specialists and other providers</w:t>
      </w:r>
      <w:r w:rsidR="0048026A" w:rsidRPr="005D5B20">
        <w:rPr>
          <w:rFonts w:cs="Arial"/>
          <w:color w:val="548DD4" w:themeColor="accent4"/>
        </w:rPr>
        <w:t>.</w:t>
      </w:r>
    </w:p>
    <w:p w14:paraId="43CAC9C0" w14:textId="7A23F07E" w:rsidR="005B541E" w:rsidRPr="005D5B20" w:rsidRDefault="0048026A" w:rsidP="00B51CAC">
      <w:pPr>
        <w:rPr>
          <w:rFonts w:cs="Arial"/>
          <w:i/>
          <w:color w:val="548DD4" w:themeColor="accent4"/>
        </w:rPr>
      </w:pPr>
      <w:r w:rsidRPr="005D5B20">
        <w:rPr>
          <w:rFonts w:cs="Arial"/>
          <w:color w:val="548DD4" w:themeColor="accent4"/>
        </w:rPr>
        <w:t>A description of PA</w:t>
      </w:r>
      <w:r w:rsidR="003C7992" w:rsidRPr="005D5B20">
        <w:rPr>
          <w:rFonts w:cs="Arial"/>
          <w:color w:val="548DD4" w:themeColor="accent4"/>
        </w:rPr>
        <w:t xml:space="preserve"> as well as t</w:t>
      </w:r>
      <w:r w:rsidR="00640CE4" w:rsidRPr="005D5B20">
        <w:rPr>
          <w:rFonts w:cs="Arial"/>
          <w:color w:val="548DD4" w:themeColor="accent4"/>
        </w:rPr>
        <w:t>he</w:t>
      </w:r>
      <w:r w:rsidR="00FF0043" w:rsidRPr="005D5B20">
        <w:rPr>
          <w:rFonts w:cs="Arial"/>
          <w:color w:val="548DD4" w:themeColor="accent4"/>
        </w:rPr>
        <w:t xml:space="preserve"> process for </w:t>
      </w:r>
      <w:r w:rsidR="003125C5" w:rsidRPr="005D5B20">
        <w:rPr>
          <w:rFonts w:cs="Arial"/>
          <w:color w:val="548DD4" w:themeColor="accent4"/>
        </w:rPr>
        <w:t xml:space="preserve">getting </w:t>
      </w:r>
      <w:r w:rsidR="00E01A86" w:rsidRPr="005D5B20">
        <w:rPr>
          <w:rFonts w:cs="Arial"/>
          <w:color w:val="548DD4" w:themeColor="accent4"/>
        </w:rPr>
        <w:t>PA</w:t>
      </w:r>
      <w:r w:rsidR="00FF0043" w:rsidRPr="005D5B20">
        <w:rPr>
          <w:rFonts w:cs="Arial"/>
          <w:color w:val="548DD4" w:themeColor="accent4"/>
        </w:rPr>
        <w:t xml:space="preserve"> </w:t>
      </w:r>
      <w:r w:rsidR="00F843CB" w:rsidRPr="005D5B20">
        <w:rPr>
          <w:rFonts w:cs="Arial"/>
          <w:iCs/>
          <w:color w:val="548DD4" w:themeColor="accent4"/>
        </w:rPr>
        <w:t>[</w:t>
      </w:r>
      <w:r w:rsidR="00706CB8" w:rsidRPr="005D5B20">
        <w:rPr>
          <w:rFonts w:cs="Arial"/>
          <w:i/>
          <w:iCs/>
          <w:color w:val="548DD4" w:themeColor="accent4"/>
        </w:rPr>
        <w:t>Plans</w:t>
      </w:r>
      <w:r w:rsidR="005B541E" w:rsidRPr="005D5B20">
        <w:rPr>
          <w:rFonts w:cs="Arial"/>
          <w:i/>
          <w:iCs/>
          <w:color w:val="548DD4" w:themeColor="accent4"/>
        </w:rPr>
        <w:t xml:space="preserve"> explain</w:t>
      </w:r>
      <w:r w:rsidR="00FF0043" w:rsidRPr="005D5B20">
        <w:rPr>
          <w:rFonts w:cs="Arial"/>
          <w:i/>
          <w:iCs/>
          <w:color w:val="548DD4" w:themeColor="accent4"/>
        </w:rPr>
        <w:t xml:space="preserve"> that </w:t>
      </w:r>
      <w:r w:rsidR="00BD3304" w:rsidRPr="005D5B20">
        <w:rPr>
          <w:rFonts w:cs="Arial"/>
          <w:i/>
          <w:iCs/>
          <w:color w:val="548DD4" w:themeColor="accent4"/>
        </w:rPr>
        <w:t>PA</w:t>
      </w:r>
      <w:r w:rsidR="00FF0043" w:rsidRPr="005D5B20">
        <w:rPr>
          <w:rFonts w:cs="Arial"/>
          <w:i/>
          <w:iCs/>
          <w:color w:val="548DD4" w:themeColor="accent4"/>
        </w:rPr>
        <w:t xml:space="preserve"> means the member get</w:t>
      </w:r>
      <w:r w:rsidR="00485A6D" w:rsidRPr="005D5B20">
        <w:rPr>
          <w:rFonts w:cs="Arial"/>
          <w:i/>
          <w:iCs/>
          <w:color w:val="548DD4" w:themeColor="accent4"/>
        </w:rPr>
        <w:t>s</w:t>
      </w:r>
      <w:r w:rsidR="00FF0043" w:rsidRPr="005D5B20">
        <w:rPr>
          <w:rFonts w:cs="Arial"/>
          <w:i/>
          <w:iCs/>
          <w:color w:val="548DD4" w:themeColor="accent4"/>
        </w:rPr>
        <w:t xml:space="preserve"> </w:t>
      </w:r>
      <w:r w:rsidR="00485A6D" w:rsidRPr="005D5B20">
        <w:rPr>
          <w:rFonts w:cs="Arial"/>
          <w:i/>
          <w:iCs/>
          <w:color w:val="548DD4" w:themeColor="accent4"/>
        </w:rPr>
        <w:t xml:space="preserve">plan </w:t>
      </w:r>
      <w:r w:rsidR="00FF0043" w:rsidRPr="005D5B20">
        <w:rPr>
          <w:rFonts w:cs="Arial"/>
          <w:i/>
          <w:iCs/>
          <w:color w:val="548DD4" w:themeColor="accent4"/>
        </w:rPr>
        <w:t xml:space="preserve">approval before getting a specific service or </w:t>
      </w:r>
      <w:r w:rsidR="00706CB8" w:rsidRPr="005D5B20">
        <w:rPr>
          <w:rFonts w:cs="Arial"/>
          <w:i/>
          <w:iCs/>
          <w:color w:val="548DD4" w:themeColor="accent4"/>
        </w:rPr>
        <w:t>drug</w:t>
      </w:r>
      <w:r w:rsidR="00485A6D" w:rsidRPr="005D5B20">
        <w:rPr>
          <w:rFonts w:cs="Arial"/>
          <w:i/>
          <w:iCs/>
          <w:color w:val="548DD4" w:themeColor="accent4"/>
        </w:rPr>
        <w:t xml:space="preserve"> or </w:t>
      </w:r>
      <w:r w:rsidR="00360583" w:rsidRPr="005D5B20">
        <w:rPr>
          <w:rFonts w:cs="Arial"/>
          <w:i/>
          <w:iCs/>
          <w:color w:val="548DD4" w:themeColor="accent4"/>
        </w:rPr>
        <w:t>usin</w:t>
      </w:r>
      <w:r w:rsidR="00485A6D" w:rsidRPr="005D5B20">
        <w:rPr>
          <w:rFonts w:cs="Arial"/>
          <w:i/>
          <w:iCs/>
          <w:color w:val="548DD4" w:themeColor="accent4"/>
        </w:rPr>
        <w:t xml:space="preserve">g </w:t>
      </w:r>
      <w:r w:rsidR="005B541E" w:rsidRPr="005D5B20">
        <w:rPr>
          <w:rFonts w:cs="Arial"/>
          <w:i/>
          <w:iCs/>
          <w:color w:val="548DD4" w:themeColor="accent4"/>
        </w:rPr>
        <w:t>an out-of-</w:t>
      </w:r>
      <w:r w:rsidR="00706CB8" w:rsidRPr="005D5B20">
        <w:rPr>
          <w:rFonts w:cs="Arial"/>
          <w:i/>
          <w:iCs/>
          <w:color w:val="548DD4" w:themeColor="accent4"/>
        </w:rPr>
        <w:t>network</w:t>
      </w:r>
      <w:r w:rsidR="005B541E" w:rsidRPr="005D5B20">
        <w:rPr>
          <w:rFonts w:cs="Arial"/>
          <w:i/>
          <w:iCs/>
          <w:color w:val="548DD4" w:themeColor="accent4"/>
        </w:rPr>
        <w:t xml:space="preserve"> provider</w:t>
      </w:r>
      <w:r w:rsidR="00485A6D" w:rsidRPr="005D5B20">
        <w:rPr>
          <w:rFonts w:cs="Arial"/>
          <w:i/>
          <w:iCs/>
          <w:color w:val="548DD4" w:themeColor="accent4"/>
        </w:rPr>
        <w:t>,</w:t>
      </w:r>
      <w:r w:rsidR="005B541E" w:rsidRPr="005D5B20">
        <w:rPr>
          <w:rFonts w:cs="Arial"/>
          <w:i/>
          <w:iCs/>
          <w:color w:val="548DD4" w:themeColor="accent4"/>
        </w:rPr>
        <w:t xml:space="preserve"> and </w:t>
      </w:r>
      <w:r w:rsidR="00485A6D" w:rsidRPr="005D5B20">
        <w:rPr>
          <w:rFonts w:cs="Arial"/>
          <w:i/>
          <w:iCs/>
          <w:color w:val="548DD4" w:themeColor="accent4"/>
        </w:rPr>
        <w:t xml:space="preserve">plans </w:t>
      </w:r>
      <w:r w:rsidR="005B541E" w:rsidRPr="005D5B20">
        <w:rPr>
          <w:rFonts w:cs="Arial"/>
          <w:i/>
          <w:iCs/>
          <w:color w:val="548DD4" w:themeColor="accent4"/>
        </w:rPr>
        <w:t>includ</w:t>
      </w:r>
      <w:r w:rsidR="00485A6D" w:rsidRPr="005D5B20">
        <w:rPr>
          <w:rFonts w:cs="Arial"/>
          <w:i/>
          <w:iCs/>
          <w:color w:val="548DD4" w:themeColor="accent4"/>
        </w:rPr>
        <w:t>e</w:t>
      </w:r>
      <w:r w:rsidR="00FF0043" w:rsidRPr="005D5B20">
        <w:rPr>
          <w:rFonts w:cs="Arial"/>
          <w:i/>
          <w:iCs/>
          <w:color w:val="548DD4" w:themeColor="accent4"/>
        </w:rPr>
        <w:t xml:space="preserve"> information about </w:t>
      </w:r>
      <w:r w:rsidR="00485A6D" w:rsidRPr="005D5B20">
        <w:rPr>
          <w:rFonts w:cs="Arial"/>
          <w:i/>
          <w:iCs/>
          <w:color w:val="548DD4" w:themeColor="accent4"/>
        </w:rPr>
        <w:t>who</w:t>
      </w:r>
      <w:r w:rsidR="005B541E" w:rsidRPr="005D5B20">
        <w:rPr>
          <w:rFonts w:cs="Arial"/>
          <w:i/>
          <w:iCs/>
          <w:color w:val="548DD4" w:themeColor="accent4"/>
        </w:rPr>
        <w:t xml:space="preserve"> </w:t>
      </w:r>
      <w:r w:rsidR="00FF0043" w:rsidRPr="005D5B20">
        <w:rPr>
          <w:rFonts w:cs="Arial"/>
          <w:i/>
          <w:iCs/>
          <w:color w:val="548DD4" w:themeColor="accent4"/>
        </w:rPr>
        <w:t xml:space="preserve">makes the </w:t>
      </w:r>
      <w:r w:rsidR="00E01A86" w:rsidRPr="005D5B20">
        <w:rPr>
          <w:rFonts w:cs="Arial"/>
          <w:i/>
          <w:iCs/>
          <w:color w:val="548DD4" w:themeColor="accent4"/>
        </w:rPr>
        <w:t>PA</w:t>
      </w:r>
      <w:r w:rsidR="00FF0043" w:rsidRPr="005D5B20">
        <w:rPr>
          <w:rFonts w:cs="Arial"/>
          <w:i/>
          <w:iCs/>
          <w:color w:val="548DD4" w:themeColor="accent4"/>
        </w:rPr>
        <w:t xml:space="preserve"> decision (e.g., </w:t>
      </w:r>
      <w:r w:rsidR="005B541E" w:rsidRPr="005D5B20">
        <w:rPr>
          <w:rFonts w:cs="Arial"/>
          <w:i/>
          <w:iCs/>
          <w:color w:val="548DD4" w:themeColor="accent4"/>
        </w:rPr>
        <w:t>Medical Director</w:t>
      </w:r>
      <w:r w:rsidR="00FF0043" w:rsidRPr="005D5B20">
        <w:rPr>
          <w:rFonts w:cs="Arial"/>
          <w:i/>
          <w:iCs/>
          <w:color w:val="548DD4" w:themeColor="accent4"/>
        </w:rPr>
        <w:t>, the PCP, or another entity)</w:t>
      </w:r>
      <w:r w:rsidR="00B71E2E" w:rsidRPr="005D5B20">
        <w:rPr>
          <w:rFonts w:cs="Arial"/>
          <w:i/>
          <w:iCs/>
          <w:color w:val="548DD4" w:themeColor="accent4"/>
        </w:rPr>
        <w:t>.</w:t>
      </w:r>
      <w:r w:rsidR="00F843CB" w:rsidRPr="005D5B20">
        <w:rPr>
          <w:rFonts w:cs="Arial"/>
          <w:iCs/>
          <w:color w:val="548DD4" w:themeColor="accent4"/>
        </w:rPr>
        <w:t>]</w:t>
      </w:r>
      <w:r w:rsidR="003C7992" w:rsidRPr="005D5B20">
        <w:rPr>
          <w:rFonts w:cs="Arial"/>
          <w:color w:val="548DD4" w:themeColor="accent4"/>
        </w:rPr>
        <w:t xml:space="preserve"> Refer members to Chapter 4 for information about which services require PA.</w:t>
      </w:r>
    </w:p>
    <w:p w14:paraId="3413DB67" w14:textId="2FFBF0EA" w:rsidR="00FF0043" w:rsidRPr="005D5B20" w:rsidRDefault="009F394A" w:rsidP="00B51CAC">
      <w:pPr>
        <w:rPr>
          <w:rFonts w:cs="Arial"/>
          <w:color w:val="548DD4" w:themeColor="accent4"/>
        </w:rPr>
      </w:pPr>
      <w:r w:rsidRPr="005D5B20">
        <w:rPr>
          <w:rFonts w:cs="Arial"/>
          <w:color w:val="548DD4" w:themeColor="accent4"/>
        </w:rPr>
        <w:t>If</w:t>
      </w:r>
      <w:r w:rsidR="00FF0043" w:rsidRPr="005D5B20">
        <w:rPr>
          <w:rFonts w:cs="Arial"/>
          <w:color w:val="548DD4" w:themeColor="accent4"/>
        </w:rPr>
        <w:t xml:space="preserve"> PCP </w:t>
      </w:r>
      <w:r w:rsidR="00485A6D" w:rsidRPr="005D5B20">
        <w:rPr>
          <w:rFonts w:cs="Arial"/>
          <w:color w:val="548DD4" w:themeColor="accent4"/>
        </w:rPr>
        <w:t xml:space="preserve">selection </w:t>
      </w:r>
      <w:r w:rsidR="00FF0043" w:rsidRPr="005D5B20">
        <w:rPr>
          <w:rFonts w:cs="Arial"/>
          <w:color w:val="548DD4" w:themeColor="accent4"/>
        </w:rPr>
        <w:t>result</w:t>
      </w:r>
      <w:r w:rsidRPr="005D5B20">
        <w:rPr>
          <w:rFonts w:cs="Arial"/>
          <w:color w:val="548DD4" w:themeColor="accent4"/>
        </w:rPr>
        <w:t>s</w:t>
      </w:r>
      <w:r w:rsidR="00FF0043" w:rsidRPr="005D5B20">
        <w:rPr>
          <w:rFonts w:cs="Arial"/>
          <w:color w:val="548DD4" w:themeColor="accent4"/>
        </w:rPr>
        <w:t xml:space="preserve"> in being limited to specific specialists or hospitals to which that PCP refers </w:t>
      </w:r>
      <w:r w:rsidR="00F843CB" w:rsidRPr="005D5B20">
        <w:rPr>
          <w:rFonts w:cs="Arial"/>
          <w:iCs/>
          <w:color w:val="548DD4" w:themeColor="accent4"/>
        </w:rPr>
        <w:t>[</w:t>
      </w:r>
      <w:r w:rsidRPr="005D5B20">
        <w:rPr>
          <w:rFonts w:cs="Arial"/>
          <w:i/>
          <w:iCs/>
          <w:color w:val="548DD4" w:themeColor="accent4"/>
        </w:rPr>
        <w:t>For example, plans include information about subnetworks.</w:t>
      </w:r>
      <w:r w:rsidR="00F843CB" w:rsidRPr="005D5B20">
        <w:rPr>
          <w:rFonts w:cs="Arial"/>
          <w:iCs/>
          <w:color w:val="548DD4" w:themeColor="accent4"/>
        </w:rPr>
        <w:t>]]</w:t>
      </w:r>
    </w:p>
    <w:bookmarkEnd w:id="34"/>
    <w:p w14:paraId="7519F94A" w14:textId="427CB79C"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referral models, insert: </w:t>
      </w:r>
      <w:r w:rsidR="00BD3304" w:rsidRPr="00F843CB">
        <w:rPr>
          <w:rFonts w:cs="Arial"/>
          <w:color w:val="548DD4"/>
        </w:rPr>
        <w:t>A written referral may be for one visit or it may be a standing referral for more than one visit if you need ongoing services. We must give you a standing referral to a qualified specialist for any of these conditions:</w:t>
      </w:r>
    </w:p>
    <w:p w14:paraId="007D9023" w14:textId="01CFEAC4" w:rsidR="00BD3304" w:rsidRPr="0043426A" w:rsidRDefault="008E3E56" w:rsidP="00FE03E2">
      <w:pPr>
        <w:pStyle w:val="ListBullet"/>
        <w:rPr>
          <w:color w:val="548DD4" w:themeColor="accent4"/>
        </w:rPr>
      </w:pPr>
      <w:r w:rsidRPr="0043426A">
        <w:rPr>
          <w:color w:val="548DD4" w:themeColor="accent4"/>
        </w:rPr>
        <w:t>a</w:t>
      </w:r>
      <w:r w:rsidR="00727388" w:rsidRPr="0043426A">
        <w:rPr>
          <w:color w:val="548DD4" w:themeColor="accent4"/>
        </w:rPr>
        <w:t xml:space="preserve"> </w:t>
      </w:r>
      <w:r w:rsidR="00BD3304" w:rsidRPr="0043426A">
        <w:rPr>
          <w:color w:val="548DD4" w:themeColor="accent4"/>
        </w:rPr>
        <w:t>chronic (ongoing) condition;</w:t>
      </w:r>
    </w:p>
    <w:p w14:paraId="6C0F32C1" w14:textId="206E2311" w:rsidR="00BD3304" w:rsidRPr="0043426A" w:rsidRDefault="008E3E56" w:rsidP="00FE03E2">
      <w:pPr>
        <w:pStyle w:val="ListBullet"/>
        <w:rPr>
          <w:color w:val="548DD4" w:themeColor="accent4"/>
        </w:rPr>
      </w:pPr>
      <w:r w:rsidRPr="0043426A">
        <w:rPr>
          <w:color w:val="548DD4" w:themeColor="accent4"/>
        </w:rPr>
        <w:t>a</w:t>
      </w:r>
      <w:r w:rsidR="00727388" w:rsidRPr="0043426A">
        <w:rPr>
          <w:color w:val="548DD4" w:themeColor="accent4"/>
        </w:rPr>
        <w:t xml:space="preserve"> </w:t>
      </w:r>
      <w:r w:rsidR="00BD3304" w:rsidRPr="0043426A">
        <w:rPr>
          <w:color w:val="548DD4" w:themeColor="accent4"/>
        </w:rPr>
        <w:t>life-threatening mental or physical illness;</w:t>
      </w:r>
    </w:p>
    <w:p w14:paraId="1E1AFE1E" w14:textId="3C44100E" w:rsidR="00BD3304" w:rsidRPr="0043426A" w:rsidRDefault="008E3E56" w:rsidP="00FE03E2">
      <w:pPr>
        <w:pStyle w:val="ListBullet"/>
        <w:rPr>
          <w:color w:val="548DD4" w:themeColor="accent4"/>
        </w:rPr>
      </w:pPr>
      <w:r w:rsidRPr="0043426A">
        <w:rPr>
          <w:color w:val="548DD4" w:themeColor="accent4"/>
        </w:rPr>
        <w:t>a</w:t>
      </w:r>
      <w:r w:rsidR="00727388" w:rsidRPr="0043426A">
        <w:rPr>
          <w:color w:val="548DD4" w:themeColor="accent4"/>
        </w:rPr>
        <w:t xml:space="preserve"> </w:t>
      </w:r>
      <w:r w:rsidR="00BD3304" w:rsidRPr="0043426A">
        <w:rPr>
          <w:color w:val="548DD4" w:themeColor="accent4"/>
        </w:rPr>
        <w:t>degenerative disease or disability;</w:t>
      </w:r>
    </w:p>
    <w:p w14:paraId="0C93886A" w14:textId="1A28C181" w:rsidR="00BD3304" w:rsidRPr="0043426A" w:rsidRDefault="00115D7B" w:rsidP="00FE03E2">
      <w:pPr>
        <w:pStyle w:val="ListBullet"/>
        <w:rPr>
          <w:color w:val="548DD4" w:themeColor="accent4"/>
        </w:rPr>
      </w:pPr>
      <w:r w:rsidRPr="0043426A">
        <w:rPr>
          <w:color w:val="548DD4" w:themeColor="accent4"/>
        </w:rPr>
        <w:t>a</w:t>
      </w:r>
      <w:r w:rsidR="00727388" w:rsidRPr="0043426A">
        <w:rPr>
          <w:color w:val="548DD4" w:themeColor="accent4"/>
        </w:rPr>
        <w:t xml:space="preserve">ny </w:t>
      </w:r>
      <w:r w:rsidR="00BD3304" w:rsidRPr="0043426A">
        <w:rPr>
          <w:color w:val="548DD4" w:themeColor="accent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126BE9" w:rsidRDefault="00063AC6" w:rsidP="00FE03E2">
      <w:pPr>
        <w:pStyle w:val="ListBullet"/>
        <w:rPr>
          <w:color w:val="548DD4" w:themeColor="accent4"/>
        </w:rPr>
      </w:pPr>
      <w:r w:rsidRPr="00126BE9">
        <w:rPr>
          <w:color w:val="548DD4" w:themeColor="accent4"/>
        </w:rPr>
        <w:t>a</w:t>
      </w:r>
      <w:r w:rsidR="00727388" w:rsidRPr="00126BE9">
        <w:rPr>
          <w:color w:val="548DD4" w:themeColor="accent4"/>
        </w:rPr>
        <w:t xml:space="preserve"> </w:t>
      </w:r>
      <w:r w:rsidR="00BD3304" w:rsidRPr="00126BE9">
        <w:rPr>
          <w:color w:val="548DD4" w:themeColor="accent4"/>
        </w:rPr>
        <w:t>chronic (ongoing) condition;</w:t>
      </w:r>
    </w:p>
    <w:p w14:paraId="009C3E31" w14:textId="5857B608" w:rsidR="00BD3304" w:rsidRPr="00126BE9" w:rsidRDefault="00063AC6" w:rsidP="00FE03E2">
      <w:pPr>
        <w:pStyle w:val="ListBullet"/>
        <w:rPr>
          <w:color w:val="548DD4" w:themeColor="accent4"/>
        </w:rPr>
      </w:pPr>
      <w:r w:rsidRPr="00126BE9">
        <w:rPr>
          <w:color w:val="548DD4" w:themeColor="accent4"/>
        </w:rPr>
        <w:lastRenderedPageBreak/>
        <w:t>a</w:t>
      </w:r>
      <w:r w:rsidR="00727388" w:rsidRPr="00126BE9">
        <w:rPr>
          <w:color w:val="548DD4" w:themeColor="accent4"/>
        </w:rPr>
        <w:t xml:space="preserve"> </w:t>
      </w:r>
      <w:r w:rsidR="00BD3304" w:rsidRPr="00126BE9">
        <w:rPr>
          <w:color w:val="548DD4" w:themeColor="accent4"/>
        </w:rPr>
        <w:t>life-threatening mental or physical illness;</w:t>
      </w:r>
    </w:p>
    <w:p w14:paraId="050A939A" w14:textId="37EF3E61" w:rsidR="00BD3304" w:rsidRPr="00126BE9" w:rsidRDefault="00063AC6" w:rsidP="00FE03E2">
      <w:pPr>
        <w:pStyle w:val="ListBullet"/>
        <w:rPr>
          <w:color w:val="548DD4" w:themeColor="accent4"/>
        </w:rPr>
      </w:pPr>
      <w:r w:rsidRPr="00126BE9">
        <w:rPr>
          <w:color w:val="548DD4" w:themeColor="accent4"/>
        </w:rPr>
        <w:t>a</w:t>
      </w:r>
      <w:r w:rsidR="00727388" w:rsidRPr="00126BE9">
        <w:rPr>
          <w:color w:val="548DD4" w:themeColor="accent4"/>
        </w:rPr>
        <w:t xml:space="preserve"> </w:t>
      </w:r>
      <w:r w:rsidR="00BD3304" w:rsidRPr="00126BE9">
        <w:rPr>
          <w:color w:val="548DD4" w:themeColor="accent4"/>
        </w:rPr>
        <w:t>degenerative disease or disability;</w:t>
      </w:r>
    </w:p>
    <w:p w14:paraId="01CD3E76" w14:textId="7038D12C" w:rsidR="00BD3304" w:rsidRPr="00126BE9" w:rsidRDefault="00115D7B" w:rsidP="00FE03E2">
      <w:pPr>
        <w:pStyle w:val="ListBullet"/>
        <w:rPr>
          <w:color w:val="548DD4" w:themeColor="accent4"/>
        </w:rPr>
      </w:pPr>
      <w:r w:rsidRPr="00126BE9">
        <w:rPr>
          <w:color w:val="548DD4" w:themeColor="accent4"/>
        </w:rPr>
        <w:t>a</w:t>
      </w:r>
      <w:r w:rsidR="00727388" w:rsidRPr="00126BE9">
        <w:rPr>
          <w:color w:val="548DD4" w:themeColor="accent4"/>
        </w:rPr>
        <w:t xml:space="preserve">ny </w:t>
      </w:r>
      <w:r w:rsidR="00BD3304" w:rsidRPr="00126BE9">
        <w:rPr>
          <w:color w:val="548DD4" w:themeColor="accent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BE4408">
      <w:pPr>
        <w:pStyle w:val="Heading2"/>
        <w:keepNext w:val="0"/>
        <w:rPr>
          <w:rFonts w:cs="Arial"/>
        </w:rPr>
      </w:pPr>
      <w:bookmarkStart w:id="35" w:name="_Toc347907452"/>
      <w:bookmarkStart w:id="36" w:name="_Toc169505123"/>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18902C9E" w14:textId="0F1129B9" w:rsidR="00080966" w:rsidRPr="00126BE9" w:rsidRDefault="00F843CB" w:rsidP="0046297F">
      <w:pPr>
        <w:rPr>
          <w:rFonts w:cs="Arial"/>
          <w:color w:val="548DD4" w:themeColor="accent4"/>
        </w:rPr>
      </w:pPr>
      <w:r w:rsidRPr="00126BE9">
        <w:rPr>
          <w:rFonts w:cs="Arial"/>
          <w:color w:val="548DD4" w:themeColor="accent4"/>
        </w:rPr>
        <w:t>[</w:t>
      </w:r>
      <w:r w:rsidR="00080966" w:rsidRPr="00126BE9">
        <w:rPr>
          <w:rFonts w:cs="Arial"/>
          <w:i/>
          <w:iCs/>
          <w:color w:val="548DD4" w:themeColor="accent4"/>
        </w:rPr>
        <w:t xml:space="preserve">Plans may edit this section if </w:t>
      </w:r>
      <w:r w:rsidR="005A7D99" w:rsidRPr="00126BE9">
        <w:rPr>
          <w:rFonts w:cs="Arial"/>
          <w:i/>
          <w:iCs/>
          <w:color w:val="548DD4" w:themeColor="accent4"/>
        </w:rPr>
        <w:t>Medicaid</w:t>
      </w:r>
      <w:r w:rsidR="00342E4B" w:rsidRPr="00126BE9">
        <w:rPr>
          <w:rFonts w:cs="Arial"/>
          <w:i/>
          <w:iCs/>
          <w:color w:val="548DD4" w:themeColor="accent4"/>
        </w:rPr>
        <w:t xml:space="preserve"> requires them to have </w:t>
      </w:r>
      <w:r w:rsidR="00080966" w:rsidRPr="00126BE9">
        <w:rPr>
          <w:rFonts w:cs="Arial"/>
          <w:i/>
          <w:iCs/>
          <w:color w:val="548DD4" w:themeColor="accent4"/>
        </w:rPr>
        <w:t xml:space="preserve">a transition benefit when a </w:t>
      </w:r>
      <w:r w:rsidR="00342E4B" w:rsidRPr="00126BE9">
        <w:rPr>
          <w:rFonts w:cs="Arial"/>
          <w:i/>
          <w:iCs/>
          <w:color w:val="548DD4" w:themeColor="accent4"/>
        </w:rPr>
        <w:t>provider</w:t>
      </w:r>
      <w:r w:rsidR="00080966" w:rsidRPr="00126BE9">
        <w:rPr>
          <w:rFonts w:cs="Arial"/>
          <w:i/>
          <w:iCs/>
          <w:color w:val="548DD4" w:themeColor="accent4"/>
        </w:rPr>
        <w:t xml:space="preserve"> leaves the plan.</w:t>
      </w:r>
      <w:r w:rsidRPr="00126BE9">
        <w:rPr>
          <w:rFonts w:cs="Arial"/>
          <w:color w:val="548DD4" w:themeColor="accent4"/>
        </w:rPr>
        <w:t>]</w:t>
      </w:r>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FE03E2">
      <w:pPr>
        <w:pStyle w:val="ListBullet"/>
      </w:pPr>
      <w:r w:rsidRPr="00F843CB">
        <w:t xml:space="preserve">Even if our </w:t>
      </w:r>
      <w:r w:rsidR="00080966" w:rsidRPr="00F843CB">
        <w:t>network of providers</w:t>
      </w:r>
      <w:r w:rsidRPr="00F843CB">
        <w:t xml:space="preserve"> </w:t>
      </w:r>
      <w:r w:rsidR="00080966" w:rsidRPr="00F843CB">
        <w:t>change during the year, we must give you uninterrupted access to qualified providers.</w:t>
      </w:r>
    </w:p>
    <w:p w14:paraId="53EEF977" w14:textId="31D61EAE" w:rsidR="00080966" w:rsidRDefault="00080966" w:rsidP="00FE03E2">
      <w:pPr>
        <w:pStyle w:val="ListBullet"/>
      </w:pPr>
      <w:r w:rsidRPr="00F843CB">
        <w:t xml:space="preserve">We </w:t>
      </w:r>
      <w:r w:rsidR="00660BC6">
        <w:t xml:space="preserve">will notify </w:t>
      </w:r>
      <w:r w:rsidRPr="00F843CB">
        <w:t xml:space="preserve">you </w:t>
      </w:r>
      <w:r w:rsidR="00660BC6">
        <w:t xml:space="preserve">that your provider is leaving our plan so that you </w:t>
      </w:r>
      <w:r w:rsidRPr="00F843CB">
        <w:t>have time to select a new provider.</w:t>
      </w:r>
    </w:p>
    <w:p w14:paraId="7E5BA3A4" w14:textId="00D61FE7" w:rsidR="00660BC6" w:rsidRDefault="00660BC6" w:rsidP="00FE03E2">
      <w:pPr>
        <w:pStyle w:val="ListBullet2"/>
      </w:pPr>
      <w:r>
        <w:t>If your primary care or behavioral health provider leaves our plan, we will notify you if you have seen that provider within the past three years.</w:t>
      </w:r>
    </w:p>
    <w:p w14:paraId="3192A28E" w14:textId="0E86DB4F" w:rsidR="00660BC6" w:rsidRPr="00F843CB" w:rsidRDefault="00660BC6" w:rsidP="00FE03E2">
      <w:pPr>
        <w:pStyle w:val="ListBullet2"/>
      </w:pPr>
      <w:r>
        <w:t>If any of your other providers leave our plan, we will notify you if you are assigned to the provider, currently receive care from them, or have seen them within the past three months.</w:t>
      </w:r>
    </w:p>
    <w:p w14:paraId="11E51995" w14:textId="2A8AF748" w:rsidR="00080966" w:rsidRPr="00F843CB" w:rsidRDefault="00080966" w:rsidP="00FE03E2">
      <w:pPr>
        <w:pStyle w:val="ListBullet"/>
      </w:pPr>
      <w:r w:rsidRPr="00F843CB">
        <w:t xml:space="preserve">We help you select a new qualified </w:t>
      </w:r>
      <w:r w:rsidR="00660BC6">
        <w:t xml:space="preserve">in-network </w:t>
      </w:r>
      <w:r w:rsidRPr="00F843CB">
        <w:t>provider to continue managing your health care needs.</w:t>
      </w:r>
    </w:p>
    <w:p w14:paraId="1D132A52" w14:textId="33A4904E" w:rsidR="00080966" w:rsidRDefault="00080966" w:rsidP="00FE03E2">
      <w:pPr>
        <w:pStyle w:val="ListBullet"/>
      </w:pPr>
      <w:r w:rsidRPr="00F843CB">
        <w:t xml:space="preserve">If you are </w:t>
      </w:r>
      <w:r w:rsidR="00660BC6">
        <w:t xml:space="preserve">currently </w:t>
      </w:r>
      <w:r w:rsidRPr="00F843CB">
        <w:t>undergoing medical treatment</w:t>
      </w:r>
      <w:r w:rsidR="00660BC6">
        <w:t xml:space="preserve"> or therapies with your current provider</w:t>
      </w:r>
      <w:r w:rsidRPr="00F843CB">
        <w:t xml:space="preserve">, you have the right to </w:t>
      </w:r>
      <w:r w:rsidR="00C37F62" w:rsidRPr="00F843CB">
        <w:t>ask</w:t>
      </w:r>
      <w:r w:rsidRPr="00F843CB">
        <w:t xml:space="preserve">, and we work with you to ensure, that the medically necessary treatment </w:t>
      </w:r>
      <w:r w:rsidR="00660BC6">
        <w:t xml:space="preserve">or therapies </w:t>
      </w:r>
      <w:r w:rsidRPr="00F843CB">
        <w:t xml:space="preserve">you are </w:t>
      </w:r>
      <w:r w:rsidR="00C37F62" w:rsidRPr="00F843CB">
        <w:t>gett</w:t>
      </w:r>
      <w:r w:rsidRPr="00F843CB">
        <w:t>ing</w:t>
      </w:r>
      <w:r w:rsidR="00660BC6">
        <w:t xml:space="preserve"> continues.</w:t>
      </w:r>
    </w:p>
    <w:p w14:paraId="497A39F9" w14:textId="1F7CE0D1" w:rsidR="00660BC6" w:rsidRPr="00F843CB" w:rsidRDefault="00660BC6" w:rsidP="00FE03E2">
      <w:pPr>
        <w:pStyle w:val="ListBullet"/>
        <w:rPr>
          <w:rFonts w:cs="Arial"/>
        </w:rPr>
      </w:pPr>
      <w:r>
        <w:rPr>
          <w:rFonts w:cs="Arial"/>
        </w:rPr>
        <w:t>We will provide you with information about the different enrollment periods available to you and options you may have for changing plans.</w:t>
      </w:r>
    </w:p>
    <w:p w14:paraId="6C343B2E" w14:textId="26EAC1C6" w:rsidR="00E33AF5" w:rsidRPr="00660BC6" w:rsidRDefault="00E33AF5" w:rsidP="00FE03E2">
      <w:pPr>
        <w:pStyle w:val="ListBullet"/>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A42EDE">
        <w:rPr>
          <w:color w:val="548DD4" w:themeColor="accent4"/>
        </w:rPr>
        <w:t>[</w:t>
      </w:r>
      <w:r w:rsidR="00660BC6" w:rsidRPr="00407A8F">
        <w:rPr>
          <w:i/>
          <w:iCs/>
          <w:color w:val="548DD4" w:themeColor="accent4"/>
        </w:rPr>
        <w:t>Plans should indicate if prior authorization is needed.</w:t>
      </w:r>
      <w:r w:rsidR="00660BC6" w:rsidRPr="00A42EDE">
        <w:rPr>
          <w:color w:val="548DD4" w:themeColor="accent4"/>
        </w:rPr>
        <w:t>]</w:t>
      </w:r>
    </w:p>
    <w:p w14:paraId="034B4051" w14:textId="72D5BDCD" w:rsidR="00080966" w:rsidRPr="00F843CB" w:rsidRDefault="00080966" w:rsidP="00FE03E2">
      <w:pPr>
        <w:pStyle w:val="ListBullet"/>
        <w:rPr>
          <w:rFonts w:cs="Arial"/>
        </w:rPr>
      </w:pPr>
      <w:r w:rsidRPr="00F843CB">
        <w:rPr>
          <w:rFonts w:cs="Arial"/>
        </w:rPr>
        <w:lastRenderedPageBreak/>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file a quality of care complaint to the QIO, a quality of care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sidRPr="00407A8F">
        <w:rPr>
          <w:rFonts w:cs="Arial"/>
          <w:color w:val="548DD4" w:themeColor="accent4"/>
        </w:rPr>
        <w:t>[</w:t>
      </w:r>
      <w:r w:rsidR="00E33AF5" w:rsidRPr="00407A8F">
        <w:rPr>
          <w:rFonts w:cs="Arial"/>
          <w:i/>
          <w:iCs/>
          <w:color w:val="548DD4" w:themeColor="accent4"/>
        </w:rPr>
        <w:t>plans may insert reference, as applicable</w:t>
      </w:r>
      <w:r w:rsidR="00F843CB" w:rsidRPr="00407A8F">
        <w:rPr>
          <w:rFonts w:cs="Arial"/>
          <w:color w:val="548DD4" w:themeColor="accent4"/>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78EF2390" w14:textId="1153FB15" w:rsidR="00080966" w:rsidRPr="00F843CB" w:rsidRDefault="00080966" w:rsidP="00BB0B3B">
      <w:pPr>
        <w:rPr>
          <w:rFonts w:cs="Arial"/>
          <w:i/>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 xml:space="preserve">e can assist you in finding a new provider and managing your care. </w:t>
      </w:r>
      <w:r w:rsidR="00F843CB" w:rsidRPr="009B65F0">
        <w:rPr>
          <w:rFonts w:cs="Arial"/>
          <w:color w:val="548DD4" w:themeColor="accent4"/>
        </w:rPr>
        <w:t>[</w:t>
      </w:r>
      <w:r w:rsidRPr="009B65F0">
        <w:rPr>
          <w:rFonts w:cs="Arial"/>
          <w:i/>
          <w:iCs/>
          <w:color w:val="548DD4" w:themeColor="accent4"/>
        </w:rPr>
        <w:t xml:space="preserve">Plans </w:t>
      </w:r>
      <w:r w:rsidR="00522C91" w:rsidRPr="009B65F0">
        <w:rPr>
          <w:rFonts w:cs="Arial"/>
          <w:i/>
          <w:iCs/>
          <w:color w:val="548DD4" w:themeColor="accent4"/>
        </w:rPr>
        <w:t>include</w:t>
      </w:r>
      <w:r w:rsidRPr="009B65F0">
        <w:rPr>
          <w:rFonts w:cs="Arial"/>
          <w:i/>
          <w:iCs/>
          <w:color w:val="548DD4" w:themeColor="accent4"/>
        </w:rPr>
        <w:t xml:space="preserve"> contact information for assistance.</w:t>
      </w:r>
      <w:r w:rsidR="00F843CB" w:rsidRPr="009B65F0">
        <w:rPr>
          <w:rFonts w:cs="Arial"/>
          <w:color w:val="548DD4" w:themeColor="accent4"/>
        </w:rPr>
        <w:t>]</w:t>
      </w:r>
    </w:p>
    <w:p w14:paraId="093437BD" w14:textId="005D2E2A" w:rsidR="00F02104" w:rsidRPr="00F843CB" w:rsidRDefault="008E3B46" w:rsidP="00BE4408">
      <w:pPr>
        <w:pStyle w:val="Heading2"/>
        <w:rPr>
          <w:rFonts w:cs="Arial"/>
        </w:rPr>
      </w:pPr>
      <w:bookmarkStart w:id="37" w:name="_Toc336957141"/>
      <w:bookmarkStart w:id="38" w:name="_Toc169505124"/>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4EBD7F31" w:rsidR="00FF0043" w:rsidRPr="00F843CB" w:rsidRDefault="00F843CB" w:rsidP="00EE789B">
      <w:pPr>
        <w:rPr>
          <w:rFonts w:cs="Arial"/>
        </w:rPr>
      </w:pPr>
      <w:r w:rsidRPr="00CC54F3">
        <w:rPr>
          <w:rFonts w:cs="Arial"/>
          <w:color w:val="548DD4" w:themeColor="accent4"/>
        </w:rPr>
        <w:t>[</w:t>
      </w:r>
      <w:r w:rsidR="000535ED" w:rsidRPr="00CC54F3">
        <w:rPr>
          <w:rFonts w:cs="Arial"/>
          <w:i/>
          <w:iCs/>
          <w:color w:val="548DD4" w:themeColor="accent4"/>
        </w:rPr>
        <w:t>Plans tell</w:t>
      </w:r>
      <w:r w:rsidR="00FF0043" w:rsidRPr="00CC54F3">
        <w:rPr>
          <w:rFonts w:cs="Arial"/>
          <w:i/>
          <w:iCs/>
          <w:color w:val="548DD4" w:themeColor="accent4"/>
        </w:rPr>
        <w:t xml:space="preserve"> members under what circumstances they</w:t>
      </w:r>
      <w:r w:rsidR="00522C91" w:rsidRPr="00CC54F3">
        <w:rPr>
          <w:rFonts w:cs="Arial"/>
          <w:i/>
          <w:iCs/>
          <w:color w:val="548DD4" w:themeColor="accent4"/>
        </w:rPr>
        <w:t xml:space="preserve"> can get</w:t>
      </w:r>
      <w:r w:rsidR="00FF0043" w:rsidRPr="00CC54F3">
        <w:rPr>
          <w:rFonts w:cs="Arial"/>
          <w:i/>
          <w:iCs/>
          <w:color w:val="548DD4" w:themeColor="accent4"/>
        </w:rPr>
        <w:t xml:space="preserve"> services from out-of-network providers (e.g., when providers of specialized services are not availab</w:t>
      </w:r>
      <w:r w:rsidR="0095399E" w:rsidRPr="00CC54F3">
        <w:rPr>
          <w:rFonts w:cs="Arial"/>
          <w:i/>
          <w:iCs/>
          <w:color w:val="548DD4" w:themeColor="accent4"/>
        </w:rPr>
        <w:t xml:space="preserve">le in network). Include </w:t>
      </w:r>
      <w:r w:rsidR="0094071D" w:rsidRPr="00CC54F3">
        <w:rPr>
          <w:rFonts w:cs="Arial"/>
          <w:i/>
          <w:iCs/>
          <w:color w:val="548DD4" w:themeColor="accent4"/>
        </w:rPr>
        <w:t>Medicaid</w:t>
      </w:r>
      <w:r w:rsidR="00FF0043" w:rsidRPr="00CC54F3">
        <w:rPr>
          <w:rFonts w:cs="Arial"/>
          <w:i/>
          <w:iCs/>
          <w:color w:val="548DD4" w:themeColor="accent4"/>
        </w:rPr>
        <w:t xml:space="preserve"> out-of-network requirements. Describe the process for getting authorization, including who is responsible for getting it.</w:t>
      </w:r>
      <w:r w:rsidRPr="00CC54F3">
        <w:rPr>
          <w:rFonts w:cs="Arial"/>
          <w:color w:val="548DD4" w:themeColor="accent4"/>
        </w:rPr>
        <w:t>]</w:t>
      </w:r>
      <w:r w:rsidR="009B37BF" w:rsidRPr="00CC54F3">
        <w:rPr>
          <w:rFonts w:cs="Arial"/>
          <w:color w:val="548DD4" w:themeColor="accent4"/>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0F10BF68"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w:t>
      </w:r>
      <w:r w:rsidR="00B20519">
        <w:rPr>
          <w:rFonts w:cs="Arial"/>
        </w:rPr>
        <w:t xml:space="preserve"> </w:t>
      </w:r>
      <w:r w:rsidR="00831936">
        <w:rPr>
          <w:rFonts w:cs="Arial"/>
        </w:rPr>
        <w:t>Medical Assistance</w:t>
      </w:r>
      <w:r w:rsidRPr="00F843CB">
        <w:rPr>
          <w:rFonts w:cs="Arial"/>
        </w:rPr>
        <w:t>.</w:t>
      </w:r>
    </w:p>
    <w:p w14:paraId="535F48C3" w14:textId="6D10BB98" w:rsidR="003057E1" w:rsidRPr="00F843CB" w:rsidRDefault="00FF0043" w:rsidP="00FE03E2">
      <w:pPr>
        <w:pStyle w:val="ListBullet"/>
      </w:pPr>
      <w:r w:rsidRPr="00F843CB">
        <w:t>We cannot pay a provider who is not eligible to participate in Medicare</w:t>
      </w:r>
      <w:r w:rsidR="0095399E" w:rsidRPr="00F843CB">
        <w:t xml:space="preserve"> and/or </w:t>
      </w:r>
      <w:r w:rsidR="00831936">
        <w:t>Medical Assistance</w:t>
      </w:r>
      <w:r w:rsidRPr="00F843CB">
        <w:t>.</w:t>
      </w:r>
    </w:p>
    <w:p w14:paraId="5FBE42EC" w14:textId="2CBECF3D" w:rsidR="003057E1" w:rsidRPr="00F843CB" w:rsidRDefault="00FF0043" w:rsidP="00FE03E2">
      <w:pPr>
        <w:pStyle w:val="ListBullet"/>
      </w:pPr>
      <w:r w:rsidRPr="00F843CB">
        <w:t xml:space="preserve">If you </w:t>
      </w:r>
      <w:r w:rsidR="00360583" w:rsidRPr="00F843CB">
        <w:t>use</w:t>
      </w:r>
      <w:r w:rsidRPr="00F843CB">
        <w:t xml:space="preserve"> a provider who is not eligible to participate in Medicare, you must pay the full cost of the services you get.</w:t>
      </w:r>
    </w:p>
    <w:p w14:paraId="24BC1C15" w14:textId="26D62E44" w:rsidR="000652F4" w:rsidRPr="00F843CB" w:rsidRDefault="00FF0043" w:rsidP="00FE03E2">
      <w:pPr>
        <w:pStyle w:val="ListBullet"/>
      </w:pPr>
      <w:r w:rsidRPr="00F843CB">
        <w:t>Providers must tell you if they are not eligible to participate in Medicare.</w:t>
      </w:r>
    </w:p>
    <w:p w14:paraId="5F8E264C" w14:textId="67BB0DB4" w:rsidR="00FF0043" w:rsidRPr="00F843CB" w:rsidRDefault="00522C91">
      <w:pPr>
        <w:pStyle w:val="Heading1"/>
      </w:pPr>
      <w:bookmarkStart w:id="42" w:name="_Toc347907454"/>
      <w:bookmarkStart w:id="43" w:name="_Toc169505125"/>
      <w:r w:rsidRPr="00F843CB">
        <w:t>Long</w:t>
      </w:r>
      <w:r w:rsidR="00FF0043" w:rsidRPr="00F843CB">
        <w:t xml:space="preserve">-term </w:t>
      </w:r>
      <w:r w:rsidR="00A51076" w:rsidRPr="00F843CB">
        <w:t xml:space="preserve">services </w:t>
      </w:r>
      <w:r w:rsidR="00FF0043" w:rsidRPr="00F843CB">
        <w:t xml:space="preserve">and </w:t>
      </w:r>
      <w:r w:rsidR="00A51076" w:rsidRPr="00F843CB">
        <w:t xml:space="preserve">supports </w:t>
      </w:r>
      <w:r w:rsidR="00FF0043" w:rsidRPr="00F843CB">
        <w:t>(LTSS)</w:t>
      </w:r>
      <w:bookmarkEnd w:id="42"/>
      <w:bookmarkEnd w:id="43"/>
    </w:p>
    <w:p w14:paraId="26867E91" w14:textId="7DA676C6" w:rsidR="00C23D7E" w:rsidRPr="00F843CB" w:rsidRDefault="00F843CB" w:rsidP="00957FC2">
      <w:pPr>
        <w:rPr>
          <w:rFonts w:cs="Arial"/>
        </w:rPr>
      </w:pPr>
      <w:bookmarkStart w:id="44" w:name="_Toc347907455"/>
      <w:r>
        <w:rPr>
          <w:rFonts w:cs="Arial"/>
          <w:color w:val="548DD4"/>
        </w:rPr>
        <w:t>[</w:t>
      </w:r>
      <w:r w:rsidR="00604262" w:rsidRPr="00F843CB">
        <w:rPr>
          <w:rFonts w:cs="Arial"/>
          <w:i/>
          <w:color w:val="548DD4"/>
        </w:rPr>
        <w:t>Plans should provide applicable information about getting LTSS.</w:t>
      </w:r>
      <w:r>
        <w:rPr>
          <w:rFonts w:cs="Arial"/>
          <w:color w:val="548DD4"/>
        </w:rPr>
        <w:t>]</w:t>
      </w:r>
    </w:p>
    <w:p w14:paraId="7D15D4BB" w14:textId="32EE6160" w:rsidR="00FF0043" w:rsidRPr="00F843CB" w:rsidRDefault="2CCBB997" w:rsidP="007072DD">
      <w:pPr>
        <w:pStyle w:val="Heading1"/>
      </w:pPr>
      <w:bookmarkStart w:id="45" w:name="_Toc169505126"/>
      <w:r w:rsidRPr="00F843CB">
        <w:t>Behavioral health (mental health and substance use disorder) services</w:t>
      </w:r>
      <w:bookmarkEnd w:id="44"/>
      <w:bookmarkEnd w:id="45"/>
    </w:p>
    <w:p w14:paraId="695FE483" w14:textId="66134A49" w:rsidR="00E007D6" w:rsidRPr="001C5D97" w:rsidRDefault="00F843CB" w:rsidP="006003A3">
      <w:pPr>
        <w:rPr>
          <w:rFonts w:cs="Arial"/>
          <w:color w:val="548DD4" w:themeColor="accent4"/>
        </w:rPr>
      </w:pPr>
      <w:r w:rsidRPr="001C5D97">
        <w:rPr>
          <w:rFonts w:cs="Arial"/>
          <w:color w:val="548DD4" w:themeColor="accent4"/>
        </w:rPr>
        <w:t>[</w:t>
      </w:r>
      <w:r w:rsidR="00A309ED" w:rsidRPr="001C5D97">
        <w:rPr>
          <w:rFonts w:cs="Arial"/>
          <w:i/>
          <w:iCs/>
          <w:color w:val="548DD4" w:themeColor="accent4"/>
        </w:rPr>
        <w:t>Plans should provide applicable information about getting behavioral health services.</w:t>
      </w:r>
      <w:r w:rsidRPr="001C5D97">
        <w:rPr>
          <w:rFonts w:cs="Arial"/>
          <w:color w:val="548DD4" w:themeColor="accent4"/>
        </w:rPr>
        <w:t>]</w:t>
      </w:r>
    </w:p>
    <w:p w14:paraId="2A7647B0" w14:textId="17592ADE" w:rsidR="00384C9C" w:rsidRPr="00943CA7" w:rsidRDefault="00F843CB" w:rsidP="00384C9C">
      <w:pPr>
        <w:pStyle w:val="Heading1"/>
        <w:rPr>
          <w:b w:val="0"/>
          <w:i/>
          <w:color w:val="548DD4" w:themeColor="accent4"/>
        </w:rPr>
      </w:pPr>
      <w:bookmarkStart w:id="46" w:name="_Toc347907457"/>
      <w:bookmarkStart w:id="47" w:name="_Toc169505127"/>
      <w:r w:rsidRPr="00943CA7">
        <w:rPr>
          <w:b w:val="0"/>
          <w:color w:val="548DD4" w:themeColor="accent4"/>
        </w:rPr>
        <w:t>[</w:t>
      </w:r>
      <w:r w:rsidR="006A4EF7" w:rsidRPr="00943CA7">
        <w:rPr>
          <w:b w:val="0"/>
          <w:i/>
          <w:iCs/>
          <w:color w:val="548DD4" w:themeColor="accent4"/>
        </w:rPr>
        <w:t>If applicable plans should add:</w:t>
      </w:r>
      <w:r w:rsidR="006A4EF7" w:rsidRPr="00943CA7">
        <w:rPr>
          <w:color w:val="548DD4" w:themeColor="accent4"/>
        </w:rPr>
        <w:t xml:space="preserve"> How to get self-directed care</w:t>
      </w:r>
      <w:r w:rsidRPr="00943CA7">
        <w:rPr>
          <w:b w:val="0"/>
          <w:color w:val="548DD4" w:themeColor="accent4"/>
        </w:rPr>
        <w:t>]</w:t>
      </w:r>
      <w:bookmarkEnd w:id="46"/>
      <w:bookmarkEnd w:id="47"/>
    </w:p>
    <w:p w14:paraId="24E1CB6C" w14:textId="4E089EBE" w:rsidR="006A4EF7" w:rsidRPr="00943CA7" w:rsidRDefault="00F843CB" w:rsidP="00F8580B">
      <w:pPr>
        <w:rPr>
          <w:rFonts w:cs="Arial"/>
          <w:i/>
          <w:color w:val="548DD4" w:themeColor="accent4"/>
        </w:rPr>
      </w:pPr>
      <w:r w:rsidRPr="00943CA7">
        <w:rPr>
          <w:rFonts w:cs="Arial"/>
          <w:color w:val="548DD4" w:themeColor="accent4"/>
        </w:rPr>
        <w:t>[</w:t>
      </w:r>
      <w:r w:rsidR="006A4EF7" w:rsidRPr="00943CA7">
        <w:rPr>
          <w:rFonts w:cs="Arial"/>
          <w:i/>
          <w:iCs/>
          <w:color w:val="548DD4" w:themeColor="accent4"/>
        </w:rPr>
        <w:t>Plans should provide applicable information about getting self-directed care, including the following subsections.</w:t>
      </w:r>
      <w:r w:rsidRPr="00943CA7">
        <w:rPr>
          <w:rFonts w:cs="Arial"/>
          <w:color w:val="548DD4" w:themeColor="accent4"/>
        </w:rPr>
        <w:t>]</w:t>
      </w:r>
    </w:p>
    <w:p w14:paraId="0545B0A0" w14:textId="77777777" w:rsidR="006A4EF7" w:rsidRPr="00943CA7" w:rsidRDefault="006A4EF7" w:rsidP="00F8580B">
      <w:pPr>
        <w:pStyle w:val="Heading2"/>
        <w:keepNext w:val="0"/>
        <w:rPr>
          <w:rFonts w:cs="Arial"/>
          <w:i/>
          <w:color w:val="548DD4" w:themeColor="accent4"/>
        </w:rPr>
      </w:pPr>
      <w:bookmarkStart w:id="48" w:name="_Toc96675986"/>
      <w:bookmarkStart w:id="49" w:name="_Toc169505128"/>
      <w:r w:rsidRPr="00943CA7">
        <w:rPr>
          <w:rFonts w:cs="Arial"/>
          <w:color w:val="548DD4" w:themeColor="accent4"/>
        </w:rPr>
        <w:lastRenderedPageBreak/>
        <w:t>G1. What self-directed care is</w:t>
      </w:r>
      <w:bookmarkEnd w:id="48"/>
      <w:bookmarkEnd w:id="49"/>
    </w:p>
    <w:p w14:paraId="5D959B0D" w14:textId="77777777" w:rsidR="006A4EF7" w:rsidRPr="00943CA7" w:rsidRDefault="006A4EF7" w:rsidP="00AF6D6A">
      <w:pPr>
        <w:pStyle w:val="Heading2"/>
        <w:keepNext w:val="0"/>
        <w:ind w:left="432" w:hanging="432"/>
        <w:rPr>
          <w:rFonts w:cs="Arial"/>
          <w:i/>
          <w:color w:val="548DD4" w:themeColor="accent4"/>
        </w:rPr>
      </w:pPr>
      <w:bookmarkStart w:id="50" w:name="_Toc96675987"/>
      <w:bookmarkStart w:id="51" w:name="_Toc169505129"/>
      <w:r w:rsidRPr="00943CA7">
        <w:rPr>
          <w:rFonts w:cs="Arial"/>
          <w:color w:val="548DD4" w:themeColor="accent4"/>
        </w:rPr>
        <w:t>G2. Who can get self-directed care (for example, if it is limited to waiver populations)</w:t>
      </w:r>
      <w:bookmarkEnd w:id="50"/>
      <w:bookmarkEnd w:id="51"/>
    </w:p>
    <w:p w14:paraId="4F6A3303" w14:textId="77777777" w:rsidR="006A4EF7" w:rsidRPr="00943CA7" w:rsidRDefault="006A4EF7" w:rsidP="00F8580B">
      <w:pPr>
        <w:pStyle w:val="Heading2"/>
        <w:keepNext w:val="0"/>
        <w:rPr>
          <w:rFonts w:cs="Arial"/>
          <w:i/>
          <w:color w:val="548DD4" w:themeColor="accent4"/>
        </w:rPr>
      </w:pPr>
      <w:bookmarkStart w:id="52" w:name="_Toc96675988"/>
      <w:bookmarkStart w:id="53" w:name="_Toc169505130"/>
      <w:r w:rsidRPr="00943CA7">
        <w:rPr>
          <w:rFonts w:cs="Arial"/>
          <w:color w:val="548DD4" w:themeColor="accent4"/>
        </w:rPr>
        <w:t>G3. How to get help in employing personal care providers (if applicable)</w:t>
      </w:r>
      <w:bookmarkEnd w:id="52"/>
      <w:bookmarkEnd w:id="53"/>
    </w:p>
    <w:p w14:paraId="0F16B52D" w14:textId="211A190F" w:rsidR="00032270" w:rsidRPr="00F843CB" w:rsidRDefault="00801CEE" w:rsidP="00032270">
      <w:pPr>
        <w:pStyle w:val="Heading1"/>
      </w:pPr>
      <w:r w:rsidRPr="00F843CB">
        <w:t xml:space="preserve"> </w:t>
      </w:r>
      <w:bookmarkStart w:id="54" w:name="_Toc169505131"/>
      <w:r w:rsidR="00032270" w:rsidRPr="00F843CB">
        <w:t>Transportation services</w:t>
      </w:r>
      <w:bookmarkEnd w:id="54"/>
    </w:p>
    <w:p w14:paraId="3FD588F6" w14:textId="2025782E" w:rsidR="00384C9C" w:rsidRDefault="00F843CB" w:rsidP="00FE03E2">
      <w:pPr>
        <w:rPr>
          <w:color w:val="548DD4" w:themeColor="accent4"/>
        </w:rPr>
      </w:pPr>
      <w:bookmarkStart w:id="55" w:name="_Toc90911459"/>
      <w:bookmarkEnd w:id="55"/>
      <w:r w:rsidRPr="00B12128">
        <w:rPr>
          <w:color w:val="548DD4" w:themeColor="accent4"/>
        </w:rPr>
        <w:t>[</w:t>
      </w:r>
      <w:r w:rsidR="00384C9C" w:rsidRPr="00B12128">
        <w:rPr>
          <w:i/>
          <w:iCs/>
          <w:color w:val="548DD4" w:themeColor="accent4"/>
        </w:rPr>
        <w:t>Plans should provide applicable information about getting transportation services.</w:t>
      </w:r>
      <w:r w:rsidRPr="00B12128">
        <w:rPr>
          <w:color w:val="548DD4" w:themeColor="accent4"/>
        </w:rPr>
        <w:t>]</w:t>
      </w:r>
    </w:p>
    <w:p w14:paraId="65AD94A0" w14:textId="2B55FCCE" w:rsidR="0076416B" w:rsidRPr="00356816" w:rsidRDefault="0076416B" w:rsidP="00FE03E2">
      <w:pPr>
        <w:rPr>
          <w:rFonts w:cs="Calibri"/>
          <w:strike/>
          <w:w w:val="0"/>
          <w:szCs w:val="24"/>
          <w:rPrChange w:id="56" w:author="Kvendru, Sue R (DHS)" w:date="2024-06-14T12:09:00Z">
            <w:rPr>
              <w:rFonts w:cs="Calibri"/>
              <w:strike/>
              <w:color w:val="548DD4"/>
              <w:w w:val="0"/>
              <w:szCs w:val="24"/>
            </w:rPr>
          </w:rPrChange>
        </w:rPr>
      </w:pPr>
      <w:r w:rsidRPr="00356816">
        <w:rPr>
          <w:rStyle w:val="DeltaViewDeletion"/>
          <w:rFonts w:cs="Calibri"/>
          <w:strike w:val="0"/>
          <w:color w:val="auto"/>
          <w:w w:val="0"/>
          <w:szCs w:val="24"/>
          <w:rPrChange w:id="57" w:author="Kvendru, Sue R (DHS)" w:date="2024-06-14T12:09:00Z">
            <w:rPr>
              <w:rStyle w:val="DeltaViewDeletion"/>
              <w:rFonts w:cs="Calibri"/>
              <w:strike w:val="0"/>
              <w:w w:val="0"/>
              <w:szCs w:val="24"/>
            </w:rPr>
          </w:rPrChange>
        </w:rPr>
        <w:t>If you need transportation to and from health services that we cover, call &lt;phone number&gt;. We will provide the most appropriate and cost-effective transportation. We are not required to provide transportation to your Primary Care Clinic if it is over 30 miles from your home or if you choose a specialty provider that is more than 60 miles from your home. Call &lt;phone number&gt; if you do not have a Primary Care Clinic that is available within 30 miles of your home and/or if it is over 60 miles to your specialty provider.</w:t>
      </w:r>
    </w:p>
    <w:p w14:paraId="613D81D1" w14:textId="5994962C" w:rsidR="00FF0043" w:rsidRPr="00F843CB" w:rsidRDefault="00304001">
      <w:pPr>
        <w:pStyle w:val="Heading1"/>
      </w:pPr>
      <w:bookmarkStart w:id="58" w:name="_Toc347907458"/>
      <w:bookmarkStart w:id="59" w:name="_Toc169505132"/>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8"/>
      <w:r w:rsidR="00503AF1" w:rsidRPr="00F843CB">
        <w:t>, or during a disaster</w:t>
      </w:r>
      <w:bookmarkEnd w:id="59"/>
    </w:p>
    <w:p w14:paraId="0FAA2637" w14:textId="728B1238" w:rsidR="00FF0043" w:rsidRPr="00F843CB" w:rsidRDefault="00AB3D2B" w:rsidP="00BE4408">
      <w:pPr>
        <w:pStyle w:val="Heading2"/>
        <w:rPr>
          <w:rFonts w:cs="Arial"/>
        </w:rPr>
      </w:pPr>
      <w:bookmarkStart w:id="60" w:name="_Toc347907459"/>
      <w:bookmarkStart w:id="61" w:name="_Toc169505133"/>
      <w:bookmarkStart w:id="62" w:name="_Toc167005586"/>
      <w:bookmarkStart w:id="63" w:name="_Toc167005894"/>
      <w:bookmarkStart w:id="64"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60"/>
      <w:bookmarkEnd w:id="61"/>
    </w:p>
    <w:p w14:paraId="5322B1CB" w14:textId="37DD2D88"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severe pain or serious injury.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56C55E87" w:rsidR="00FF0043" w:rsidRPr="00F843CB" w:rsidRDefault="002E7806" w:rsidP="00FE03E2">
      <w:pPr>
        <w:pStyle w:val="ListBullet"/>
      </w:pPr>
      <w:r>
        <w:t>s</w:t>
      </w:r>
      <w:r w:rsidR="00727388" w:rsidRPr="00F843CB">
        <w:t xml:space="preserve">erious </w:t>
      </w:r>
      <w:r w:rsidR="00FF0043" w:rsidRPr="00F843CB">
        <w:t>risk</w:t>
      </w:r>
      <w:r w:rsidR="007503EE" w:rsidRPr="00F843CB">
        <w:t xml:space="preserve"> to your health</w:t>
      </w:r>
      <w:r w:rsidR="008D0702" w:rsidRPr="00F843CB">
        <w:t xml:space="preserve"> </w:t>
      </w:r>
      <w:r w:rsidR="00F843CB" w:rsidRPr="00C13373">
        <w:rPr>
          <w:color w:val="548DD4" w:themeColor="accent4"/>
        </w:rPr>
        <w:t>[</w:t>
      </w:r>
      <w:r w:rsidR="000A43ED" w:rsidRPr="00C13373">
        <w:rPr>
          <w:i/>
          <w:iCs/>
          <w:color w:val="548DD4" w:themeColor="accent4"/>
        </w:rPr>
        <w:t>insert as applicable:</w:t>
      </w:r>
      <w:r w:rsidR="000A43ED" w:rsidRPr="00C13373">
        <w:rPr>
          <w:color w:val="548DD4" w:themeColor="accent4"/>
        </w:rPr>
        <w:t xml:space="preserve"> </w:t>
      </w:r>
      <w:r w:rsidR="008D0702" w:rsidRPr="00C13373">
        <w:rPr>
          <w:color w:val="548DD4" w:themeColor="accent4"/>
        </w:rPr>
        <w:t>or to that of your unborn child</w:t>
      </w:r>
      <w:r w:rsidR="00F843CB" w:rsidRPr="00C13373">
        <w:rPr>
          <w:color w:val="548DD4" w:themeColor="accent4"/>
        </w:rPr>
        <w:t>]</w:t>
      </w:r>
      <w:r w:rsidR="00FF0043" w:rsidRPr="00F843CB">
        <w:t xml:space="preserve">; </w:t>
      </w:r>
      <w:r w:rsidR="00FF0043" w:rsidRPr="00F843CB">
        <w:rPr>
          <w:b/>
        </w:rPr>
        <w:t>or</w:t>
      </w:r>
    </w:p>
    <w:p w14:paraId="5B16F2BA" w14:textId="6CC8582D" w:rsidR="00FF0043" w:rsidRPr="00F843CB" w:rsidRDefault="002E7806" w:rsidP="00FE03E2">
      <w:pPr>
        <w:pStyle w:val="ListBullet"/>
      </w:pPr>
      <w:r>
        <w:t>s</w:t>
      </w:r>
      <w:r w:rsidR="00727388" w:rsidRPr="00F843CB">
        <w:t xml:space="preserve">erious </w:t>
      </w:r>
      <w:r w:rsidR="00FF0043" w:rsidRPr="00F843CB">
        <w:t xml:space="preserve">harm to bodily functions; </w:t>
      </w:r>
      <w:r w:rsidR="00FF0043" w:rsidRPr="00F843CB">
        <w:rPr>
          <w:b/>
        </w:rPr>
        <w:t>or</w:t>
      </w:r>
    </w:p>
    <w:p w14:paraId="1A6AB8B1" w14:textId="5CEBAF35" w:rsidR="00FF0043" w:rsidRPr="00F843CB" w:rsidRDefault="002E7806" w:rsidP="00FE03E2">
      <w:pPr>
        <w:pStyle w:val="ListBullet"/>
      </w:pPr>
      <w:r>
        <w:t>s</w:t>
      </w:r>
      <w:r w:rsidR="00727388" w:rsidRPr="00F843CB">
        <w:t xml:space="preserve">erious </w:t>
      </w:r>
      <w:r w:rsidR="00FF0043" w:rsidRPr="00F843CB">
        <w:t xml:space="preserve">dysfunction of any bodily organ or part; </w:t>
      </w:r>
      <w:r w:rsidR="00FF0043" w:rsidRPr="00F843CB">
        <w:rPr>
          <w:b/>
        </w:rPr>
        <w:t>or</w:t>
      </w:r>
    </w:p>
    <w:p w14:paraId="0B3C2017" w14:textId="30135206" w:rsidR="00FF0043" w:rsidRPr="00C13373" w:rsidRDefault="00F843CB" w:rsidP="00FE03E2">
      <w:pPr>
        <w:pStyle w:val="ListBullet"/>
        <w:rPr>
          <w:i/>
          <w:color w:val="548DD4" w:themeColor="accent4"/>
        </w:rPr>
      </w:pPr>
      <w:r w:rsidRPr="00C13373">
        <w:rPr>
          <w:color w:val="548DD4" w:themeColor="accent4"/>
        </w:rPr>
        <w:t>[</w:t>
      </w:r>
      <w:r w:rsidR="000A43ED" w:rsidRPr="00C13373">
        <w:rPr>
          <w:i/>
          <w:iCs/>
          <w:color w:val="548DD4" w:themeColor="accent4"/>
        </w:rPr>
        <w:t>Insert as applicable:</w:t>
      </w:r>
      <w:r w:rsidR="000A43ED" w:rsidRPr="00C13373">
        <w:rPr>
          <w:color w:val="548DD4" w:themeColor="accent4"/>
        </w:rPr>
        <w:t xml:space="preserve"> </w:t>
      </w:r>
      <w:r w:rsidR="00490031" w:rsidRPr="00C13373">
        <w:rPr>
          <w:color w:val="548DD4" w:themeColor="accent4"/>
        </w:rPr>
        <w:t>I</w:t>
      </w:r>
      <w:r w:rsidR="00FF0043" w:rsidRPr="00C13373">
        <w:rPr>
          <w:color w:val="548DD4" w:themeColor="accent4"/>
        </w:rPr>
        <w:t xml:space="preserve">n the case of a pregnant woman </w:t>
      </w:r>
      <w:r w:rsidR="007503EE" w:rsidRPr="00C13373">
        <w:rPr>
          <w:color w:val="548DD4" w:themeColor="accent4"/>
        </w:rPr>
        <w:t>i</w:t>
      </w:r>
      <w:r w:rsidR="00FF0043" w:rsidRPr="00C13373">
        <w:rPr>
          <w:color w:val="548DD4" w:themeColor="accent4"/>
        </w:rPr>
        <w:t>n active labor,</w:t>
      </w:r>
      <w:r w:rsidR="008D0702" w:rsidRPr="00C13373">
        <w:rPr>
          <w:color w:val="548DD4" w:themeColor="accent4"/>
        </w:rPr>
        <w:t xml:space="preserve"> when</w:t>
      </w:r>
      <w:r w:rsidR="00FF0043" w:rsidRPr="00C13373">
        <w:rPr>
          <w:color w:val="548DD4" w:themeColor="accent4"/>
        </w:rPr>
        <w:t>:</w:t>
      </w:r>
    </w:p>
    <w:p w14:paraId="1CA7D844" w14:textId="58AD5DA4" w:rsidR="00FF0043" w:rsidRPr="00C13373" w:rsidRDefault="002E7806" w:rsidP="00FE03E2">
      <w:pPr>
        <w:pStyle w:val="ListBullet2"/>
        <w:rPr>
          <w:i/>
          <w:color w:val="548DD4" w:themeColor="accent4"/>
        </w:rPr>
      </w:pPr>
      <w:r w:rsidRPr="00C13373">
        <w:rPr>
          <w:color w:val="548DD4" w:themeColor="accent4"/>
        </w:rPr>
        <w:t>T</w:t>
      </w:r>
      <w:r w:rsidR="00727388" w:rsidRPr="00C13373">
        <w:rPr>
          <w:color w:val="548DD4" w:themeColor="accent4"/>
        </w:rPr>
        <w:t xml:space="preserve">here </w:t>
      </w:r>
      <w:r w:rsidR="00FF0043" w:rsidRPr="00C13373">
        <w:rPr>
          <w:color w:val="548DD4" w:themeColor="accent4"/>
        </w:rPr>
        <w:t xml:space="preserve">is not enough time to safely transfer </w:t>
      </w:r>
      <w:r w:rsidR="007503EE" w:rsidRPr="00C13373">
        <w:rPr>
          <w:color w:val="548DD4" w:themeColor="accent4"/>
        </w:rPr>
        <w:t>you</w:t>
      </w:r>
      <w:r w:rsidR="00FF0043" w:rsidRPr="00C13373">
        <w:rPr>
          <w:color w:val="548DD4" w:themeColor="accent4"/>
        </w:rPr>
        <w:t xml:space="preserve"> to another hospital before delivery.</w:t>
      </w:r>
    </w:p>
    <w:p w14:paraId="6E206E3C" w14:textId="0DEE512C" w:rsidR="009E6DE0" w:rsidRPr="00C13373" w:rsidRDefault="005940CD" w:rsidP="00FE03E2">
      <w:pPr>
        <w:pStyle w:val="ListBullet2"/>
        <w:rPr>
          <w:i/>
          <w:color w:val="548DD4" w:themeColor="accent4"/>
        </w:rPr>
      </w:pPr>
      <w:r w:rsidRPr="00C13373">
        <w:rPr>
          <w:color w:val="548DD4" w:themeColor="accent4"/>
        </w:rPr>
        <w:t>A</w:t>
      </w:r>
      <w:r w:rsidR="00727388" w:rsidRPr="00C13373">
        <w:rPr>
          <w:color w:val="548DD4" w:themeColor="accent4"/>
        </w:rPr>
        <w:t xml:space="preserve"> </w:t>
      </w:r>
      <w:r w:rsidR="008D0702" w:rsidRPr="00C13373">
        <w:rPr>
          <w:color w:val="548DD4" w:themeColor="accent4"/>
        </w:rPr>
        <w:t>transfer to another hospital</w:t>
      </w:r>
      <w:r w:rsidR="009E6DE0" w:rsidRPr="00C13373">
        <w:rPr>
          <w:color w:val="548DD4" w:themeColor="accent4"/>
        </w:rPr>
        <w:t xml:space="preserve"> may pose a threat to </w:t>
      </w:r>
      <w:r w:rsidR="007503EE" w:rsidRPr="00C13373">
        <w:rPr>
          <w:color w:val="548DD4" w:themeColor="accent4"/>
        </w:rPr>
        <w:t>your</w:t>
      </w:r>
      <w:r w:rsidR="009E6DE0" w:rsidRPr="00C13373">
        <w:rPr>
          <w:color w:val="548DD4" w:themeColor="accent4"/>
        </w:rPr>
        <w:t xml:space="preserve"> health or safety </w:t>
      </w:r>
      <w:r w:rsidR="007503EE" w:rsidRPr="00C13373">
        <w:rPr>
          <w:color w:val="548DD4" w:themeColor="accent4"/>
        </w:rPr>
        <w:t xml:space="preserve">or to that </w:t>
      </w:r>
      <w:r w:rsidR="009E6DE0" w:rsidRPr="00C13373">
        <w:rPr>
          <w:color w:val="548DD4" w:themeColor="accent4"/>
        </w:rPr>
        <w:t xml:space="preserve">of </w:t>
      </w:r>
      <w:r w:rsidR="007503EE" w:rsidRPr="00C13373">
        <w:rPr>
          <w:color w:val="548DD4" w:themeColor="accent4"/>
        </w:rPr>
        <w:t>your</w:t>
      </w:r>
      <w:r w:rsidR="009E6DE0" w:rsidRPr="00C13373">
        <w:rPr>
          <w:color w:val="548DD4" w:themeColor="accent4"/>
        </w:rPr>
        <w:t xml:space="preserve"> unborn child.</w:t>
      </w:r>
      <w:r w:rsidR="00F843CB" w:rsidRPr="00C13373">
        <w:rPr>
          <w:color w:val="548DD4" w:themeColor="accent4"/>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FE03E2">
      <w:pPr>
        <w:pStyle w:val="ListBullet"/>
      </w:pPr>
      <w:r w:rsidRPr="00F843CB">
        <w:rPr>
          <w:b/>
          <w:bCs/>
        </w:rPr>
        <w:t>Get help as fast as possible.</w:t>
      </w:r>
      <w:r w:rsidRPr="00F843CB">
        <w:t xml:space="preserve"> Call 911 or </w:t>
      </w:r>
      <w:r w:rsidR="00A44A25" w:rsidRPr="00F843CB">
        <w:t>use</w:t>
      </w:r>
      <w:r w:rsidRPr="00F843CB">
        <w:t xml:space="preserve"> the nearest emergency room or hospital. Call for an ambulance if you need it. You do </w:t>
      </w:r>
      <w:r w:rsidRPr="00F843CB">
        <w:rPr>
          <w:b/>
          <w:iCs/>
        </w:rPr>
        <w:t>not</w:t>
      </w:r>
      <w:r w:rsidRPr="00F843CB">
        <w:rPr>
          <w:i/>
          <w:iCs/>
        </w:rPr>
        <w:t xml:space="preserve"> </w:t>
      </w:r>
      <w:r w:rsidRPr="00F843CB">
        <w:t xml:space="preserve">need approval or a </w:t>
      </w:r>
      <w:r w:rsidRPr="00F843CB">
        <w:lastRenderedPageBreak/>
        <w:t>referral from your PCP.</w:t>
      </w:r>
      <w:r w:rsidR="00BB4957" w:rsidRPr="00F843CB">
        <w:t xml:space="preserve"> You do not need to use a network provider. You may get emergency medical care whenever you need it, anywhere in the U.S. or its territories </w:t>
      </w:r>
      <w:r w:rsidR="00F843CB">
        <w:rPr>
          <w:color w:val="548DD4"/>
        </w:rPr>
        <w:t>[</w:t>
      </w:r>
      <w:r w:rsidR="00BB4957" w:rsidRPr="00F843CB">
        <w:rPr>
          <w:i/>
          <w:color w:val="548DD4"/>
        </w:rPr>
        <w:t>insert as applicable</w:t>
      </w:r>
      <w:r w:rsidR="00BB4957" w:rsidRPr="00F843CB">
        <w:rPr>
          <w:color w:val="548DD4"/>
        </w:rPr>
        <w:t>: or worldwide</w:t>
      </w:r>
      <w:r w:rsidR="00F843CB">
        <w:rPr>
          <w:color w:val="548DD4"/>
        </w:rPr>
        <w:t>]</w:t>
      </w:r>
      <w:r w:rsidR="00BB4957" w:rsidRPr="00F843CB">
        <w:t>, from any provider with an appropriate state license.</w:t>
      </w:r>
    </w:p>
    <w:p w14:paraId="264A1BF2" w14:textId="0DB8C9CD" w:rsidR="00FF0043" w:rsidRPr="008F1776" w:rsidRDefault="00F843CB" w:rsidP="00FE03E2">
      <w:pPr>
        <w:pStyle w:val="ListBullet"/>
        <w:rPr>
          <w:color w:val="548DD4" w:themeColor="accent4"/>
        </w:rPr>
      </w:pPr>
      <w:r w:rsidRPr="008F1776">
        <w:rPr>
          <w:color w:val="548DD4" w:themeColor="accent4"/>
        </w:rPr>
        <w:t>[</w:t>
      </w:r>
      <w:r w:rsidR="00384C9C" w:rsidRPr="008F1776">
        <w:rPr>
          <w:i/>
          <w:iCs/>
          <w:color w:val="548DD4" w:themeColor="accent4"/>
        </w:rPr>
        <w:t>Plans add if applicable:</w:t>
      </w:r>
      <w:r w:rsidR="00384C9C" w:rsidRPr="008F1776">
        <w:rPr>
          <w:b/>
          <w:color w:val="548DD4" w:themeColor="accent4"/>
        </w:rPr>
        <w:t xml:space="preserve"> </w:t>
      </w:r>
      <w:r w:rsidR="00FF0043" w:rsidRPr="008F1776">
        <w:rPr>
          <w:b/>
          <w:color w:val="548DD4" w:themeColor="accent4"/>
        </w:rPr>
        <w:t>As soon as possible,</w:t>
      </w:r>
      <w:r w:rsidR="003C2172" w:rsidRPr="008F1776">
        <w:rPr>
          <w:b/>
          <w:color w:val="548DD4" w:themeColor="accent4"/>
        </w:rPr>
        <w:t xml:space="preserve"> </w:t>
      </w:r>
      <w:r w:rsidR="00503AF1" w:rsidRPr="008F1776">
        <w:rPr>
          <w:b/>
          <w:color w:val="548DD4" w:themeColor="accent4"/>
        </w:rPr>
        <w:t xml:space="preserve">tell </w:t>
      </w:r>
      <w:r w:rsidR="00FF0043" w:rsidRPr="008F1776">
        <w:rPr>
          <w:b/>
          <w:color w:val="548DD4" w:themeColor="accent4"/>
        </w:rPr>
        <w:t>our plan about your emergency.</w:t>
      </w:r>
      <w:r w:rsidR="00FF0043" w:rsidRPr="008F1776">
        <w:rPr>
          <w:color w:val="548DD4" w:themeColor="accent4"/>
        </w:rPr>
        <w:t xml:space="preserve"> We follow up on your emergency care. You or someone else </w:t>
      </w:r>
      <w:r w:rsidRPr="008F1776">
        <w:rPr>
          <w:color w:val="548DD4" w:themeColor="accent4"/>
        </w:rPr>
        <w:t>[</w:t>
      </w:r>
      <w:r w:rsidR="00E007D6" w:rsidRPr="00D07B46">
        <w:rPr>
          <w:i/>
          <w:iCs/>
          <w:color w:val="548DD4" w:themeColor="accent4"/>
        </w:rPr>
        <w:t>p</w:t>
      </w:r>
      <w:r w:rsidR="00FF0043" w:rsidRPr="00D07B46">
        <w:rPr>
          <w:i/>
          <w:iCs/>
          <w:color w:val="548DD4" w:themeColor="accent4"/>
        </w:rPr>
        <w:t>lans may replace “someone else” with “your care coordinator” or other applicable term</w:t>
      </w:r>
      <w:r w:rsidRPr="008F1776">
        <w:rPr>
          <w:color w:val="548DD4" w:themeColor="accent4"/>
        </w:rPr>
        <w:t>]</w:t>
      </w:r>
      <w:r w:rsidR="00FF0043" w:rsidRPr="008F1776">
        <w:rPr>
          <w:color w:val="548DD4" w:themeColor="accent4"/>
        </w:rPr>
        <w:t xml:space="preserve"> </w:t>
      </w:r>
      <w:r w:rsidR="003C2172" w:rsidRPr="008F1776">
        <w:rPr>
          <w:color w:val="548DD4" w:themeColor="accent4"/>
        </w:rPr>
        <w:t>should</w:t>
      </w:r>
      <w:r w:rsidR="00FF0043" w:rsidRPr="008F1776">
        <w:rPr>
          <w:color w:val="548DD4" w:themeColor="accent4"/>
        </w:rPr>
        <w:t xml:space="preserve"> call to tell us about your emergency care, usually within 48 hours.</w:t>
      </w:r>
      <w:r w:rsidR="00503AF1" w:rsidRPr="008F1776">
        <w:rPr>
          <w:color w:val="548DD4" w:themeColor="accent4"/>
        </w:rPr>
        <w:t xml:space="preserve"> However, you </w:t>
      </w:r>
      <w:r w:rsidR="003C2172" w:rsidRPr="008F1776">
        <w:rPr>
          <w:color w:val="548DD4" w:themeColor="accent4"/>
        </w:rPr>
        <w:t>won’t</w:t>
      </w:r>
      <w:r w:rsidR="00503AF1" w:rsidRPr="008F1776">
        <w:rPr>
          <w:color w:val="548DD4" w:themeColor="accent4"/>
        </w:rPr>
        <w:t xml:space="preserve"> pay for emergency services </w:t>
      </w:r>
      <w:r w:rsidR="003C2172" w:rsidRPr="008F1776">
        <w:rPr>
          <w:color w:val="548DD4" w:themeColor="accent4"/>
        </w:rPr>
        <w:t>if you delay</w:t>
      </w:r>
      <w:r w:rsidR="00503AF1" w:rsidRPr="008F1776">
        <w:rPr>
          <w:color w:val="548DD4" w:themeColor="accent4"/>
        </w:rPr>
        <w:t xml:space="preserve"> telling us.</w:t>
      </w:r>
      <w:r w:rsidRPr="008F1776">
        <w:rPr>
          <w:color w:val="548DD4" w:themeColor="accent4"/>
        </w:rPr>
        <w:t>]</w:t>
      </w:r>
      <w:r w:rsidR="00FF0043" w:rsidRPr="008F1776">
        <w:rPr>
          <w:color w:val="548DD4" w:themeColor="accent4"/>
        </w:rPr>
        <w:t xml:space="preserve"> </w:t>
      </w:r>
      <w:r w:rsidRPr="008F1776">
        <w:rPr>
          <w:color w:val="548DD4" w:themeColor="accent4"/>
        </w:rPr>
        <w:t>[</w:t>
      </w:r>
      <w:r w:rsidR="00FF0043" w:rsidRPr="008F1776">
        <w:rPr>
          <w:i/>
          <w:iCs/>
          <w:color w:val="548DD4" w:themeColor="accent4"/>
        </w:rPr>
        <w:t>Plans must</w:t>
      </w:r>
      <w:r w:rsidR="00005743" w:rsidRPr="008F1776">
        <w:rPr>
          <w:i/>
          <w:iCs/>
          <w:color w:val="548DD4" w:themeColor="accent4"/>
        </w:rPr>
        <w:t xml:space="preserve"> </w:t>
      </w:r>
      <w:r w:rsidR="00FF0043" w:rsidRPr="008F1776">
        <w:rPr>
          <w:i/>
          <w:iCs/>
          <w:color w:val="548DD4" w:themeColor="accent4"/>
        </w:rPr>
        <w:t xml:space="preserve">provide the </w:t>
      </w:r>
      <w:r w:rsidR="00005743" w:rsidRPr="008F1776">
        <w:rPr>
          <w:i/>
          <w:iCs/>
          <w:color w:val="548DD4" w:themeColor="accent4"/>
        </w:rPr>
        <w:t xml:space="preserve">contact </w:t>
      </w:r>
      <w:r w:rsidR="00FF0043" w:rsidRPr="008F1776">
        <w:rPr>
          <w:i/>
          <w:iCs/>
          <w:color w:val="548DD4" w:themeColor="accent4"/>
        </w:rPr>
        <w:t xml:space="preserve">phone number and days and hours of operation or explain where to find the </w:t>
      </w:r>
      <w:r w:rsidR="00005743" w:rsidRPr="008F1776">
        <w:rPr>
          <w:i/>
          <w:iCs/>
          <w:color w:val="548DD4" w:themeColor="accent4"/>
        </w:rPr>
        <w:t>information</w:t>
      </w:r>
      <w:r w:rsidR="00FF0043" w:rsidRPr="008F1776">
        <w:rPr>
          <w:i/>
          <w:iCs/>
          <w:color w:val="548DD4" w:themeColor="accent4"/>
        </w:rPr>
        <w:t xml:space="preserve"> (e.g., on the back </w:t>
      </w:r>
      <w:r w:rsidR="007503EE" w:rsidRPr="008F1776">
        <w:rPr>
          <w:i/>
          <w:iCs/>
          <w:color w:val="548DD4" w:themeColor="accent4"/>
        </w:rPr>
        <w:t xml:space="preserve">of </w:t>
      </w:r>
      <w:r w:rsidR="00FF0043" w:rsidRPr="008F1776">
        <w:rPr>
          <w:i/>
          <w:iCs/>
          <w:color w:val="548DD4" w:themeColor="accent4"/>
        </w:rPr>
        <w:t xml:space="preserve">the </w:t>
      </w:r>
      <w:r w:rsidR="0044673C" w:rsidRPr="008F1776">
        <w:rPr>
          <w:i/>
          <w:iCs/>
          <w:color w:val="548DD4" w:themeColor="accent4"/>
        </w:rPr>
        <w:t>Member</w:t>
      </w:r>
      <w:r w:rsidR="00FF0043" w:rsidRPr="008F1776">
        <w:rPr>
          <w:i/>
          <w:iCs/>
          <w:color w:val="548DD4" w:themeColor="accent4"/>
        </w:rPr>
        <w:t xml:space="preserve"> </w:t>
      </w:r>
      <w:r w:rsidR="007503EE" w:rsidRPr="008F1776">
        <w:rPr>
          <w:i/>
          <w:iCs/>
          <w:color w:val="548DD4" w:themeColor="accent4"/>
        </w:rPr>
        <w:t xml:space="preserve">ID </w:t>
      </w:r>
      <w:r w:rsidR="0044673C" w:rsidRPr="008F1776">
        <w:rPr>
          <w:i/>
          <w:iCs/>
          <w:color w:val="548DD4" w:themeColor="accent4"/>
        </w:rPr>
        <w:t>C</w:t>
      </w:r>
      <w:r w:rsidR="00FF0043" w:rsidRPr="008F1776">
        <w:rPr>
          <w:i/>
          <w:iCs/>
          <w:color w:val="548DD4" w:themeColor="accent4"/>
        </w:rPr>
        <w:t>ard).</w:t>
      </w:r>
      <w:r w:rsidRPr="008F1776">
        <w:rPr>
          <w:color w:val="548DD4" w:themeColor="accent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2"/>
      <w:bookmarkEnd w:id="63"/>
      <w:bookmarkEnd w:id="64"/>
    </w:p>
    <w:p w14:paraId="2C3D8109" w14:textId="24628380" w:rsidR="00FF0043" w:rsidRPr="00D07B46" w:rsidRDefault="00F843CB" w:rsidP="005D23BE">
      <w:pPr>
        <w:rPr>
          <w:rFonts w:cs="Arial"/>
          <w:color w:val="548DD4" w:themeColor="accent4"/>
        </w:rPr>
      </w:pPr>
      <w:bookmarkStart w:id="65" w:name="_Toc167005587"/>
      <w:bookmarkStart w:id="66" w:name="_Toc167005895"/>
      <w:bookmarkStart w:id="67" w:name="_Toc167682468"/>
      <w:r w:rsidRPr="00D07B46">
        <w:rPr>
          <w:rFonts w:cs="Arial"/>
          <w:color w:val="548DD4" w:themeColor="accent4"/>
        </w:rPr>
        <w:t>[</w:t>
      </w:r>
      <w:r w:rsidR="00FF0043" w:rsidRPr="00D07B46">
        <w:rPr>
          <w:rFonts w:cs="Arial"/>
          <w:i/>
          <w:iCs/>
          <w:color w:val="548DD4" w:themeColor="accent4"/>
        </w:rPr>
        <w:t>Plans that cover emergency medical care outside the United States or its territories through</w:t>
      </w:r>
      <w:r w:rsidR="00384C9C" w:rsidRPr="00D07B46">
        <w:rPr>
          <w:rFonts w:cs="Arial"/>
          <w:i/>
          <w:iCs/>
          <w:color w:val="548DD4" w:themeColor="accent4"/>
        </w:rPr>
        <w:t xml:space="preserve"> Medicaid</w:t>
      </w:r>
      <w:r w:rsidR="00DD4CDF" w:rsidRPr="00D07B46">
        <w:rPr>
          <w:rFonts w:cs="Arial"/>
          <w:i/>
          <w:iCs/>
          <w:color w:val="548DD4" w:themeColor="accent4"/>
        </w:rPr>
        <w:t xml:space="preserve"> </w:t>
      </w:r>
      <w:r w:rsidR="00FF0043" w:rsidRPr="00D07B46">
        <w:rPr>
          <w:rFonts w:cs="Arial"/>
          <w:i/>
          <w:iCs/>
          <w:color w:val="548DD4" w:themeColor="accent4"/>
        </w:rPr>
        <w:t xml:space="preserve">may describe this coverage based on the </w:t>
      </w:r>
      <w:r w:rsidR="00384C9C" w:rsidRPr="00D07B46">
        <w:rPr>
          <w:rFonts w:cs="Arial"/>
          <w:i/>
          <w:iCs/>
          <w:color w:val="548DD4" w:themeColor="accent4"/>
        </w:rPr>
        <w:t>Medicaid</w:t>
      </w:r>
      <w:r w:rsidR="00DD4CDF" w:rsidRPr="00D07B46">
        <w:rPr>
          <w:rFonts w:cs="Arial"/>
          <w:i/>
          <w:iCs/>
          <w:color w:val="548DD4" w:themeColor="accent4"/>
        </w:rPr>
        <w:t xml:space="preserve"> </w:t>
      </w:r>
      <w:r w:rsidR="00FF0043" w:rsidRPr="00D07B46">
        <w:rPr>
          <w:rFonts w:cs="Arial"/>
          <w:i/>
          <w:iCs/>
          <w:color w:val="548DD4" w:themeColor="accent4"/>
        </w:rPr>
        <w:t>program coverage area. Plans must also include language emphasizing that Medicare does not provide coverage for emergency medical care outside the United States and its territories.</w:t>
      </w:r>
      <w:r w:rsidRPr="00D07B46">
        <w:rPr>
          <w:rFonts w:cs="Arial"/>
          <w:color w:val="548DD4" w:themeColor="accent4"/>
        </w:rPr>
        <w:t>]</w:t>
      </w:r>
    </w:p>
    <w:p w14:paraId="4E8C1012" w14:textId="7731607D" w:rsidR="00FF0043" w:rsidRPr="00F843CB" w:rsidRDefault="00FF0043" w:rsidP="005D23BE">
      <w:pPr>
        <w:rPr>
          <w:rFonts w:cs="Arial"/>
        </w:rPr>
      </w:pPr>
      <w:r w:rsidRPr="00F843CB">
        <w:rPr>
          <w:rFonts w:cs="Arial"/>
        </w:rPr>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Fonts w:cs="Arial"/>
        </w:rPr>
        <w:t xml:space="preserve">of </w:t>
      </w:r>
      <w:r w:rsidR="00487A61">
        <w:rPr>
          <w:rFonts w:cs="Arial"/>
        </w:rPr>
        <w:t xml:space="preserve">this </w:t>
      </w:r>
      <w:r w:rsidR="00295C4D" w:rsidRPr="00356816">
        <w:rPr>
          <w:rFonts w:cs="Arial"/>
          <w:i/>
          <w:iCs/>
        </w:rPr>
        <w:t>Member Handbook</w:t>
      </w:r>
      <w:r w:rsidR="00295C4D" w:rsidRPr="00F843CB">
        <w:rPr>
          <w:rFonts w:cs="Arial"/>
        </w:rPr>
        <w:t>.</w:t>
      </w:r>
    </w:p>
    <w:p w14:paraId="342AD065" w14:textId="507FB71D"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They will continue to treat you and will contact us to make plans if you need follow-up care to get better.</w:t>
      </w:r>
    </w:p>
    <w:p w14:paraId="755FA6B1" w14:textId="77E6C886"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Our plan covers your follow-up care. If you get your emergency care from out-of-network providers, we will try to get network providers to take over your care as soon as possible.</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5"/>
      <w:bookmarkEnd w:id="66"/>
      <w:bookmarkEnd w:id="67"/>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FE03E2">
      <w:pPr>
        <w:pStyle w:val="ListBullet"/>
      </w:pPr>
      <w:r w:rsidRPr="00F843CB">
        <w:t>Y</w:t>
      </w:r>
      <w:r w:rsidR="00FF0043" w:rsidRPr="00F843CB">
        <w:t xml:space="preserve">ou </w:t>
      </w:r>
      <w:r w:rsidR="00A44A25" w:rsidRPr="00F843CB">
        <w:t>use</w:t>
      </w:r>
      <w:r w:rsidR="00FF0043" w:rsidRPr="00F843CB">
        <w:t xml:space="preserve"> a network provider </w:t>
      </w:r>
      <w:r w:rsidR="00FF0043" w:rsidRPr="00F843CB">
        <w:rPr>
          <w:b/>
        </w:rPr>
        <w:t>or</w:t>
      </w:r>
    </w:p>
    <w:p w14:paraId="04AB2BCB" w14:textId="0401114A" w:rsidR="00FF0043" w:rsidRPr="00F843CB" w:rsidRDefault="00490031" w:rsidP="00FE03E2">
      <w:pPr>
        <w:pStyle w:val="ListBullet"/>
        <w:rPr>
          <w:i/>
          <w:iCs/>
        </w:rPr>
      </w:pPr>
      <w:r w:rsidRPr="00F843CB">
        <w:t>T</w:t>
      </w:r>
      <w:r w:rsidR="00FF0043" w:rsidRPr="00F843CB">
        <w:t xml:space="preserve">he </w:t>
      </w:r>
      <w:r w:rsidR="00EC6491" w:rsidRPr="00F843CB">
        <w:t xml:space="preserve">additional </w:t>
      </w:r>
      <w:r w:rsidR="00FF0043" w:rsidRPr="00F843CB">
        <w:t xml:space="preserve">care you get is considered “urgently needed care” and you follow the rules for getting </w:t>
      </w:r>
      <w:r w:rsidR="00EE407D" w:rsidRPr="00F843CB">
        <w:t>it</w:t>
      </w:r>
      <w:r w:rsidR="00FF0043" w:rsidRPr="00F843CB">
        <w:t xml:space="preserve">. </w:t>
      </w:r>
      <w:r w:rsidR="009B37BF" w:rsidRPr="00F843CB">
        <w:t>Refer</w:t>
      </w:r>
      <w:r w:rsidR="00360583" w:rsidRPr="00F843CB">
        <w:t xml:space="preserve"> to </w:t>
      </w:r>
      <w:r w:rsidR="00FF0043" w:rsidRPr="00F843CB">
        <w:t>the next section.</w:t>
      </w:r>
    </w:p>
    <w:p w14:paraId="35BBB30F" w14:textId="3801000D" w:rsidR="00FF0043" w:rsidRPr="00F843CB" w:rsidRDefault="001C4705" w:rsidP="00BE4408">
      <w:pPr>
        <w:pStyle w:val="Heading2"/>
        <w:rPr>
          <w:rFonts w:cs="Arial"/>
        </w:rPr>
      </w:pPr>
      <w:bookmarkStart w:id="68" w:name="_Toc199361809"/>
      <w:bookmarkStart w:id="69" w:name="_Toc347907460"/>
      <w:bookmarkStart w:id="70" w:name="_Toc169505134"/>
      <w:r w:rsidRPr="00F843CB">
        <w:rPr>
          <w:rFonts w:cs="Arial"/>
        </w:rPr>
        <w:lastRenderedPageBreak/>
        <w:t>I</w:t>
      </w:r>
      <w:r w:rsidR="003074B9" w:rsidRPr="00F843CB">
        <w:rPr>
          <w:rFonts w:cs="Arial"/>
        </w:rPr>
        <w:t>2. U</w:t>
      </w:r>
      <w:r w:rsidR="00FF0043" w:rsidRPr="00F843CB">
        <w:rPr>
          <w:rFonts w:cs="Arial"/>
        </w:rPr>
        <w:t>rgently needed care</w:t>
      </w:r>
      <w:bookmarkEnd w:id="68"/>
      <w:bookmarkEnd w:id="69"/>
      <w:bookmarkEnd w:id="70"/>
    </w:p>
    <w:p w14:paraId="7C385AEA" w14:textId="217530BF" w:rsidR="00FF0043" w:rsidRPr="00F843CB" w:rsidRDefault="00FF0043" w:rsidP="00EE789B">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9B66F6">
        <w:rPr>
          <w:rFonts w:cs="Arial"/>
        </w:rPr>
        <w:t xml:space="preserve"> 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FE03E2">
      <w:pPr>
        <w:pStyle w:val="List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FE03E2">
      <w:pPr>
        <w:pStyle w:val="ListBullet"/>
      </w:pPr>
      <w:r w:rsidRPr="00F843CB">
        <w:t>Y</w:t>
      </w:r>
      <w:r w:rsidR="00FF0043" w:rsidRPr="00F843CB">
        <w:t>ou follow the rules described in this chapter.</w:t>
      </w:r>
    </w:p>
    <w:p w14:paraId="42B709BE" w14:textId="3AD9F163"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 xml:space="preserve">get to a network provider, </w:t>
      </w:r>
      <w:r w:rsidR="00486B04">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47579A" w:rsidRDefault="00F843CB" w:rsidP="00EE789B">
      <w:pPr>
        <w:rPr>
          <w:rFonts w:cs="Arial"/>
          <w:color w:val="548DD4" w:themeColor="accent4"/>
        </w:rPr>
      </w:pPr>
      <w:r w:rsidRPr="0047579A">
        <w:rPr>
          <w:rFonts w:cs="Arial"/>
          <w:color w:val="548DD4" w:themeColor="accent4"/>
        </w:rPr>
        <w:t>[</w:t>
      </w:r>
      <w:r w:rsidR="00FF0043" w:rsidRPr="0047579A">
        <w:rPr>
          <w:rFonts w:cs="Arial"/>
          <w:i/>
          <w:iCs/>
          <w:color w:val="548DD4" w:themeColor="accent4"/>
        </w:rPr>
        <w:t>Plans must insert instructions for how to access urgently needed services (e.g., using urgent care centers, a provider hotline, etc.)</w:t>
      </w:r>
      <w:r w:rsidR="002D2DC4" w:rsidRPr="0047579A">
        <w:rPr>
          <w:rFonts w:cs="Arial"/>
          <w:i/>
          <w:iCs/>
          <w:color w:val="548DD4" w:themeColor="accent4"/>
        </w:rPr>
        <w:t>.</w:t>
      </w:r>
      <w:r w:rsidRPr="0047579A">
        <w:rPr>
          <w:rFonts w:cs="Arial"/>
          <w:color w:val="548DD4" w:themeColor="accent4"/>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16A97584" w14:textId="42F56ADA" w:rsidR="00FF0043" w:rsidRPr="0047579A" w:rsidRDefault="00F843CB" w:rsidP="00EE789B">
      <w:pPr>
        <w:rPr>
          <w:rFonts w:cs="Arial"/>
          <w:color w:val="548DD4" w:themeColor="accent4"/>
        </w:rPr>
      </w:pPr>
      <w:r w:rsidRPr="0047579A">
        <w:rPr>
          <w:rFonts w:cs="Arial"/>
          <w:color w:val="548DD4" w:themeColor="accent4"/>
        </w:rPr>
        <w:t>[</w:t>
      </w:r>
      <w:r w:rsidR="00FF0043" w:rsidRPr="00936B8E">
        <w:rPr>
          <w:rFonts w:cs="Arial"/>
          <w:i/>
          <w:iCs/>
          <w:color w:val="548DD4" w:themeColor="accent4"/>
        </w:rPr>
        <w:t>Plans that cover urgently needed care outside the United States or its territories through</w:t>
      </w:r>
      <w:r w:rsidR="004F60BA" w:rsidRPr="00936B8E">
        <w:rPr>
          <w:rFonts w:cs="Arial"/>
          <w:i/>
          <w:iCs/>
          <w:color w:val="548DD4" w:themeColor="accent4"/>
        </w:rPr>
        <w:t xml:space="preserve"> Medicaid</w:t>
      </w:r>
      <w:r w:rsidR="004C0BE0" w:rsidRPr="00936B8E">
        <w:rPr>
          <w:rFonts w:cs="Arial"/>
          <w:i/>
          <w:iCs/>
          <w:color w:val="548DD4" w:themeColor="accent4"/>
        </w:rPr>
        <w:t xml:space="preserve"> </w:t>
      </w:r>
      <w:r w:rsidR="00FF0043" w:rsidRPr="00936B8E">
        <w:rPr>
          <w:rFonts w:cs="Arial"/>
          <w:i/>
          <w:iCs/>
          <w:color w:val="548DD4" w:themeColor="accent4"/>
        </w:rPr>
        <w:t xml:space="preserve">may describe this coverage based on the </w:t>
      </w:r>
      <w:r w:rsidR="00592FE9" w:rsidRPr="00936B8E">
        <w:rPr>
          <w:rFonts w:cs="Arial"/>
          <w:i/>
          <w:iCs/>
          <w:color w:val="548DD4" w:themeColor="accent4"/>
        </w:rPr>
        <w:t>Medicaid</w:t>
      </w:r>
      <w:r w:rsidR="004C0BE0" w:rsidRPr="00936B8E">
        <w:rPr>
          <w:rFonts w:cs="Arial"/>
          <w:i/>
          <w:iCs/>
          <w:color w:val="548DD4" w:themeColor="accent4"/>
        </w:rPr>
        <w:t xml:space="preserve"> </w:t>
      </w:r>
      <w:r w:rsidR="00FF0043" w:rsidRPr="00936B8E">
        <w:rPr>
          <w:rFonts w:cs="Arial"/>
          <w:i/>
          <w:iCs/>
          <w:color w:val="548DD4" w:themeColor="accent4"/>
        </w:rPr>
        <w:t>program coverage area.</w:t>
      </w:r>
      <w:r w:rsidRPr="0047579A">
        <w:rPr>
          <w:rFonts w:cs="Arial"/>
          <w:color w:val="548DD4" w:themeColor="accent4"/>
        </w:rPr>
        <w:t>]</w:t>
      </w:r>
    </w:p>
    <w:p w14:paraId="7E0E0E1C" w14:textId="2057DE31" w:rsidR="00FF0043" w:rsidRPr="00356816" w:rsidRDefault="001F7531" w:rsidP="00D72A62">
      <w:pPr>
        <w:rPr>
          <w:rFonts w:cs="Arial"/>
          <w:color w:val="548DD4" w:themeColor="accent4"/>
        </w:rPr>
      </w:pPr>
      <w:r>
        <w:rPr>
          <w:rFonts w:cs="Arial"/>
          <w:color w:val="548DD4" w:themeColor="accent4"/>
        </w:rPr>
        <w:t>[</w:t>
      </w:r>
      <w:r>
        <w:rPr>
          <w:rFonts w:cs="Arial"/>
          <w:i/>
          <w:iCs/>
          <w:color w:val="548DD4" w:themeColor="accent4"/>
        </w:rPr>
        <w:t>Insert if applicable</w:t>
      </w:r>
      <w:r w:rsidRPr="001F7531">
        <w:rPr>
          <w:rFonts w:cs="Arial"/>
          <w:i/>
          <w:iCs/>
          <w:color w:val="548DD4" w:themeColor="accent4"/>
        </w:rPr>
        <w:t xml:space="preserve">: </w:t>
      </w:r>
      <w:r w:rsidR="00FF0043" w:rsidRPr="00356816">
        <w:rPr>
          <w:rFonts w:cs="Arial"/>
          <w:color w:val="548DD4" w:themeColor="accent4"/>
        </w:rPr>
        <w:t>Our plan does not cover urgently needed care or any other</w:t>
      </w:r>
      <w:r w:rsidR="00FF0043" w:rsidRPr="00F843CB">
        <w:rPr>
          <w:rFonts w:cs="Arial"/>
        </w:rPr>
        <w:t xml:space="preserve"> </w:t>
      </w:r>
      <w:r w:rsidR="00F843CB" w:rsidRPr="003C14C4">
        <w:rPr>
          <w:rFonts w:cs="Arial"/>
          <w:color w:val="548DD4" w:themeColor="accent4"/>
        </w:rPr>
        <w:t>[</w:t>
      </w:r>
      <w:r w:rsidR="00F46CDE" w:rsidRPr="003C14C4">
        <w:rPr>
          <w:rFonts w:cs="Arial"/>
          <w:i/>
          <w:iCs/>
          <w:color w:val="548DD4" w:themeColor="accent4"/>
        </w:rPr>
        <w:t>i</w:t>
      </w:r>
      <w:r w:rsidR="00FF0043" w:rsidRPr="003C14C4">
        <w:rPr>
          <w:rFonts w:cs="Arial"/>
          <w:i/>
          <w:iCs/>
          <w:color w:val="548DD4" w:themeColor="accent4"/>
        </w:rPr>
        <w:t>nsert if plan covers emergency care outside of the United States</w:t>
      </w:r>
      <w:r w:rsidR="00503AF1" w:rsidRPr="003C14C4">
        <w:rPr>
          <w:rFonts w:cs="Arial"/>
          <w:i/>
          <w:iCs/>
          <w:color w:val="548DD4" w:themeColor="accent4"/>
        </w:rPr>
        <w:t xml:space="preserve"> and its territories</w:t>
      </w:r>
      <w:r w:rsidR="00FF0043" w:rsidRPr="003C14C4">
        <w:rPr>
          <w:rFonts w:cs="Arial"/>
          <w:i/>
          <w:iCs/>
          <w:color w:val="548DD4" w:themeColor="accent4"/>
        </w:rPr>
        <w:t>:</w:t>
      </w:r>
      <w:r w:rsidR="00FF0043" w:rsidRPr="003C14C4">
        <w:rPr>
          <w:rFonts w:cs="Arial"/>
          <w:color w:val="548DD4" w:themeColor="accent4"/>
        </w:rPr>
        <w:t xml:space="preserve"> non</w:t>
      </w:r>
      <w:r w:rsidR="00EB3A09" w:rsidRPr="003C14C4">
        <w:rPr>
          <w:rFonts w:cs="Arial"/>
          <w:color w:val="548DD4" w:themeColor="accent4"/>
        </w:rPr>
        <w:t>-</w:t>
      </w:r>
      <w:r w:rsidR="00FF0043" w:rsidRPr="003C14C4">
        <w:rPr>
          <w:rFonts w:cs="Arial"/>
          <w:color w:val="548DD4" w:themeColor="accent4"/>
        </w:rPr>
        <w:t>emergency</w:t>
      </w:r>
      <w:r w:rsidR="00F843CB" w:rsidRPr="003C14C4">
        <w:rPr>
          <w:rFonts w:cs="Arial"/>
          <w:color w:val="548DD4" w:themeColor="accent4"/>
        </w:rPr>
        <w:t>]</w:t>
      </w:r>
      <w:r w:rsidR="00FF0043" w:rsidRPr="003C14C4">
        <w:rPr>
          <w:rFonts w:cs="Arial"/>
          <w:color w:val="548DD4" w:themeColor="accent4"/>
        </w:rPr>
        <w:t xml:space="preserve"> </w:t>
      </w:r>
      <w:r w:rsidR="00FF0043" w:rsidRPr="00356816">
        <w:rPr>
          <w:rFonts w:cs="Arial"/>
          <w:color w:val="548DD4" w:themeColor="accent4"/>
        </w:rPr>
        <w:t>care that you get outside the United States</w:t>
      </w:r>
      <w:r w:rsidR="00C90C2C">
        <w:rPr>
          <w:rFonts w:cs="Arial"/>
          <w:color w:val="548DD4" w:themeColor="accent4"/>
        </w:rPr>
        <w:t xml:space="preserve"> and its territories</w:t>
      </w:r>
      <w:r w:rsidR="00FF0043" w:rsidRPr="00356816">
        <w:rPr>
          <w:rFonts w:cs="Arial"/>
          <w:color w:val="548DD4" w:themeColor="accent4"/>
        </w:rPr>
        <w:t>.</w:t>
      </w:r>
      <w:r w:rsidR="00FE3038">
        <w:rPr>
          <w:rFonts w:cs="Arial"/>
          <w:color w:val="548DD4" w:themeColor="accent4"/>
        </w:rPr>
        <w:t>]</w:t>
      </w:r>
    </w:p>
    <w:p w14:paraId="641FC45D" w14:textId="3DD99D38" w:rsidR="004C2C82" w:rsidRPr="003C14C4" w:rsidRDefault="00F843CB" w:rsidP="004C2C82">
      <w:pPr>
        <w:rPr>
          <w:rFonts w:cs="Arial"/>
          <w:i/>
          <w:color w:val="548DD4" w:themeColor="accent4"/>
        </w:rPr>
      </w:pPr>
      <w:bookmarkStart w:id="71" w:name="_Hlk4280552"/>
      <w:r w:rsidRPr="003C14C4">
        <w:rPr>
          <w:rFonts w:cs="Arial"/>
          <w:iCs/>
          <w:color w:val="548DD4" w:themeColor="accent4"/>
        </w:rPr>
        <w:t>[</w:t>
      </w:r>
      <w:r w:rsidR="004C2C82" w:rsidRPr="002F75F8">
        <w:rPr>
          <w:rFonts w:cs="Arial"/>
          <w:i/>
          <w:iCs/>
          <w:color w:val="548DD4" w:themeColor="accent4"/>
        </w:rPr>
        <w:t>Insert if applicable: Plans with world-wide emergency/urgent coverage as a supplemental benefit:</w:t>
      </w:r>
      <w:r w:rsidR="004C2C82" w:rsidRPr="003C14C4">
        <w:rPr>
          <w:rFonts w:cs="Arial"/>
          <w:i/>
          <w:color w:val="548DD4" w:themeColor="accent4"/>
        </w:rPr>
        <w:t xml:space="preserve"> </w:t>
      </w:r>
      <w:r w:rsidR="004C2C82" w:rsidRPr="003C14C4">
        <w:rPr>
          <w:rFonts w:cs="Arial"/>
          <w:color w:val="548DD4" w:themeColor="accent4"/>
        </w:rPr>
        <w:t xml:space="preserve">Our plan </w:t>
      </w:r>
      <w:r w:rsidR="004C2C82" w:rsidRPr="00F843CB">
        <w:rPr>
          <w:rFonts w:cs="Arial"/>
          <w:color w:val="548DD4"/>
        </w:rPr>
        <w:t xml:space="preserve">covers </w:t>
      </w:r>
      <w:r w:rsidR="004C2C82" w:rsidRPr="003C14C4">
        <w:rPr>
          <w:rFonts w:cs="Arial"/>
          <w:color w:val="548DD4" w:themeColor="accent4"/>
        </w:rPr>
        <w:t xml:space="preserve">worldwide </w:t>
      </w:r>
      <w:r w:rsidRPr="003C14C4">
        <w:rPr>
          <w:rFonts w:cs="Arial"/>
          <w:iCs/>
          <w:color w:val="548DD4" w:themeColor="accent4"/>
        </w:rPr>
        <w:t>[</w:t>
      </w:r>
      <w:r w:rsidR="004C2C82" w:rsidRPr="002F75F8">
        <w:rPr>
          <w:rFonts w:cs="Arial"/>
          <w:i/>
          <w:iCs/>
          <w:color w:val="548DD4" w:themeColor="accent4"/>
        </w:rPr>
        <w:t>Insert as applicable:</w:t>
      </w:r>
      <w:r w:rsidR="004C2C82" w:rsidRPr="003C14C4">
        <w:rPr>
          <w:rFonts w:cs="Arial"/>
          <w:color w:val="548DD4" w:themeColor="accent4"/>
        </w:rPr>
        <w:t xml:space="preserve"> </w:t>
      </w:r>
      <w:r w:rsidR="004C2C82" w:rsidRPr="0099372C">
        <w:rPr>
          <w:rFonts w:cs="Arial"/>
          <w:i/>
          <w:iCs/>
          <w:color w:val="548DD4" w:themeColor="accent4"/>
        </w:rPr>
        <w:t>emergency and urgent</w:t>
      </w:r>
      <w:r w:rsidR="00A14906" w:rsidRPr="0099372C">
        <w:rPr>
          <w:rFonts w:cs="Arial"/>
          <w:i/>
          <w:iCs/>
          <w:color w:val="548DD4" w:themeColor="accent4"/>
        </w:rPr>
        <w:t>ly needed</w:t>
      </w:r>
      <w:r w:rsidR="004C2C82" w:rsidRPr="0099372C">
        <w:rPr>
          <w:rFonts w:cs="Arial"/>
          <w:i/>
          <w:iCs/>
          <w:color w:val="548DD4" w:themeColor="accent4"/>
        </w:rPr>
        <w:t xml:space="preserve"> care OR emergency OR urgent</w:t>
      </w:r>
      <w:r w:rsidR="001A7DA7" w:rsidRPr="0099372C">
        <w:rPr>
          <w:rFonts w:cs="Arial"/>
          <w:i/>
          <w:iCs/>
          <w:color w:val="548DD4" w:themeColor="accent4"/>
        </w:rPr>
        <w:t>ly needed</w:t>
      </w:r>
      <w:r w:rsidR="004C2C82" w:rsidRPr="0099372C">
        <w:rPr>
          <w:rFonts w:cs="Arial"/>
          <w:i/>
          <w:iCs/>
          <w:color w:val="548DD4" w:themeColor="accent4"/>
        </w:rPr>
        <w:t xml:space="preserve"> care</w:t>
      </w:r>
      <w:r w:rsidRPr="003C14C4">
        <w:rPr>
          <w:rFonts w:cs="Arial"/>
          <w:iCs/>
          <w:color w:val="548DD4" w:themeColor="accent4"/>
        </w:rPr>
        <w:t>]</w:t>
      </w:r>
      <w:r w:rsidR="004C2C82" w:rsidRPr="003C14C4">
        <w:rPr>
          <w:rFonts w:cs="Arial"/>
          <w:color w:val="548DD4" w:themeColor="accent4"/>
        </w:rPr>
        <w:t xml:space="preserve"> services outside the United States under the following circumstances </w:t>
      </w:r>
      <w:r w:rsidRPr="003C14C4">
        <w:rPr>
          <w:rFonts w:cs="Arial"/>
          <w:iCs/>
          <w:color w:val="548DD4" w:themeColor="accent4"/>
        </w:rPr>
        <w:t>[</w:t>
      </w:r>
      <w:r w:rsidR="004C2C82" w:rsidRPr="002F75F8">
        <w:rPr>
          <w:rFonts w:cs="Arial"/>
          <w:i/>
          <w:iCs/>
          <w:color w:val="548DD4" w:themeColor="accent4"/>
        </w:rPr>
        <w:t>insert details.</w:t>
      </w:r>
      <w:r w:rsidRPr="003C14C4">
        <w:rPr>
          <w:rFonts w:cs="Arial"/>
          <w:iCs/>
          <w:color w:val="548DD4" w:themeColor="accent4"/>
        </w:rPr>
        <w:t>]</w:t>
      </w:r>
      <w:bookmarkEnd w:id="71"/>
      <w:r w:rsidRPr="003C14C4">
        <w:rPr>
          <w:rFonts w:cs="Arial"/>
          <w:iCs/>
          <w:color w:val="548DD4" w:themeColor="accent4"/>
        </w:rPr>
        <w:t>]</w:t>
      </w:r>
    </w:p>
    <w:p w14:paraId="47289396" w14:textId="18DACF2E" w:rsidR="00503AF1" w:rsidRPr="00F843CB" w:rsidRDefault="001C4705" w:rsidP="00BE4408">
      <w:pPr>
        <w:pStyle w:val="Heading2"/>
        <w:rPr>
          <w:rFonts w:cs="Arial"/>
        </w:rPr>
      </w:pPr>
      <w:bookmarkStart w:id="72" w:name="_Toc169505135"/>
      <w:r w:rsidRPr="00F843CB">
        <w:rPr>
          <w:rFonts w:cs="Arial"/>
        </w:rPr>
        <w:t>I</w:t>
      </w:r>
      <w:r w:rsidR="003074B9" w:rsidRPr="00F843CB">
        <w:rPr>
          <w:rFonts w:cs="Arial"/>
        </w:rPr>
        <w:t>3. Care</w:t>
      </w:r>
      <w:r w:rsidR="00503AF1" w:rsidRPr="00F843CB">
        <w:rPr>
          <w:rFonts w:cs="Arial"/>
        </w:rPr>
        <w:t xml:space="preserve"> during a disaster</w:t>
      </w:r>
      <w:bookmarkEnd w:id="72"/>
    </w:p>
    <w:p w14:paraId="7AB2C96A" w14:textId="41D43FD6"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 are still entitled to care from our plan.</w:t>
      </w:r>
    </w:p>
    <w:p w14:paraId="37E5E53D" w14:textId="3D56736B"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 xml:space="preserve">during a declared disaster: &lt;web address&gt;. </w:t>
      </w:r>
      <w:r w:rsidR="00F843CB" w:rsidRPr="0099372C">
        <w:rPr>
          <w:rFonts w:cs="Arial"/>
          <w:color w:val="548DD4" w:themeColor="accent4"/>
        </w:rPr>
        <w:t>[</w:t>
      </w:r>
      <w:r w:rsidR="00503AF1" w:rsidRPr="0099372C">
        <w:rPr>
          <w:rFonts w:cs="Arial"/>
          <w:i/>
          <w:iCs/>
          <w:color w:val="548DD4" w:themeColor="accent4"/>
        </w:rPr>
        <w:t xml:space="preserve">In accordance with 42 CFR 422.100(m), plans </w:t>
      </w:r>
      <w:r w:rsidRPr="0099372C">
        <w:rPr>
          <w:rFonts w:cs="Arial"/>
          <w:i/>
          <w:iCs/>
          <w:color w:val="548DD4" w:themeColor="accent4"/>
        </w:rPr>
        <w:t>must</w:t>
      </w:r>
      <w:r w:rsidR="00503AF1" w:rsidRPr="0099372C">
        <w:rPr>
          <w:rFonts w:cs="Arial"/>
          <w:i/>
          <w:iCs/>
          <w:color w:val="548DD4" w:themeColor="accent4"/>
        </w:rPr>
        <w:t xml:space="preserve"> include on their web page, at a minimum, information about coverage of benefits at non-contracted facilities at network </w:t>
      </w:r>
      <w:r w:rsidR="006630A4" w:rsidRPr="0099372C">
        <w:rPr>
          <w:rFonts w:cs="Arial"/>
          <w:i/>
          <w:iCs/>
          <w:color w:val="548DD4" w:themeColor="accent4"/>
        </w:rPr>
        <w:t>cost</w:t>
      </w:r>
      <w:r w:rsidR="007E2B4F" w:rsidRPr="0099372C">
        <w:rPr>
          <w:rFonts w:cs="Arial"/>
          <w:i/>
          <w:iCs/>
          <w:color w:val="548DD4" w:themeColor="accent4"/>
        </w:rPr>
        <w:t>-</w:t>
      </w:r>
      <w:r w:rsidR="006630A4" w:rsidRPr="0099372C">
        <w:rPr>
          <w:rFonts w:cs="Arial"/>
          <w:i/>
          <w:iCs/>
          <w:color w:val="548DD4" w:themeColor="accent4"/>
        </w:rPr>
        <w:t>sharing</w:t>
      </w:r>
      <w:r w:rsidR="00503AF1" w:rsidRPr="0099372C">
        <w:rPr>
          <w:rFonts w:cs="Arial"/>
          <w:i/>
          <w:iCs/>
          <w:color w:val="548DD4" w:themeColor="accent4"/>
        </w:rPr>
        <w:t xml:space="preserve"> without required </w:t>
      </w:r>
      <w:r w:rsidR="00AB3D2B" w:rsidRPr="0099372C">
        <w:rPr>
          <w:rFonts w:cs="Arial"/>
          <w:i/>
          <w:iCs/>
          <w:color w:val="548DD4" w:themeColor="accent4"/>
        </w:rPr>
        <w:t>PA</w:t>
      </w:r>
      <w:r w:rsidR="00503AF1" w:rsidRPr="0099372C">
        <w:rPr>
          <w:rFonts w:cs="Arial"/>
          <w:i/>
          <w:iCs/>
          <w:color w:val="548DD4" w:themeColor="accent4"/>
        </w:rPr>
        <w:t>; terms and conditions of payment for non-contracted providers; and each declared disaster’s start and end dates.</w:t>
      </w:r>
      <w:r w:rsidR="00F843CB" w:rsidRPr="0099372C">
        <w:rPr>
          <w:rFonts w:cs="Arial"/>
          <w:color w:val="548DD4" w:themeColor="accent4"/>
        </w:rPr>
        <w:t>]</w:t>
      </w:r>
    </w:p>
    <w:p w14:paraId="2D24F220" w14:textId="5E64A40E" w:rsidR="00F61D10" w:rsidRPr="00F843CB" w:rsidRDefault="00503AF1" w:rsidP="00EE789B">
      <w:pPr>
        <w:rPr>
          <w:rFonts w:cs="Arial"/>
        </w:rPr>
      </w:pPr>
      <w:r w:rsidRPr="00F843CB">
        <w:rPr>
          <w:rFonts w:cs="Arial"/>
        </w:rPr>
        <w:lastRenderedPageBreak/>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99372C">
        <w:rPr>
          <w:rFonts w:cs="Arial"/>
          <w:color w:val="548DD4" w:themeColor="accent4"/>
        </w:rPr>
        <w:t>[</w:t>
      </w:r>
      <w:r w:rsidRPr="0099372C">
        <w:rPr>
          <w:rFonts w:cs="Arial"/>
          <w:i/>
          <w:iCs/>
          <w:color w:val="548DD4" w:themeColor="accent4"/>
        </w:rPr>
        <w:t>insert as applicable:</w:t>
      </w:r>
      <w:r w:rsidRPr="0099372C">
        <w:rPr>
          <w:rFonts w:cs="Arial"/>
          <w:color w:val="548DD4" w:themeColor="accent4"/>
        </w:rPr>
        <w:t xml:space="preserve"> the in-network cost-sharing rate </w:t>
      </w:r>
      <w:r w:rsidRPr="0099372C">
        <w:rPr>
          <w:rFonts w:cs="Arial"/>
          <w:b/>
          <w:color w:val="548DD4" w:themeColor="accent4"/>
        </w:rPr>
        <w:t>or</w:t>
      </w:r>
      <w:r w:rsidRPr="0099372C">
        <w:rPr>
          <w:rFonts w:cs="Arial"/>
          <w:color w:val="548DD4" w:themeColor="accent4"/>
        </w:rPr>
        <w:t xml:space="preserve"> no cost to you</w:t>
      </w:r>
      <w:r w:rsidR="00F843CB" w:rsidRPr="0099372C">
        <w:rPr>
          <w:rFonts w:cs="Arial"/>
          <w:color w:val="548DD4" w:themeColor="accent4"/>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A93148">
        <w:rPr>
          <w:rFonts w:cs="Arial"/>
        </w:rPr>
        <w:t>this</w:t>
      </w:r>
      <w:r w:rsidR="0060205E">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73" w:name="_Toc347907461"/>
      <w:bookmarkStart w:id="74" w:name="_Toc169505136"/>
      <w:r w:rsidRPr="00F843CB">
        <w:t>What</w:t>
      </w:r>
      <w:r w:rsidR="003074B9" w:rsidRPr="00F843CB">
        <w:t xml:space="preserve"> to do</w:t>
      </w:r>
      <w:r w:rsidRPr="00F843CB">
        <w:t xml:space="preserve"> if you are billed directly for services our plan</w:t>
      </w:r>
      <w:bookmarkEnd w:id="73"/>
      <w:r w:rsidR="00074738" w:rsidRPr="00F843CB">
        <w:t xml:space="preserve"> covers</w:t>
      </w:r>
      <w:bookmarkEnd w:id="74"/>
    </w:p>
    <w:p w14:paraId="50DD9183" w14:textId="1777136D" w:rsidR="00FF0043" w:rsidRPr="0099372C" w:rsidRDefault="00F843CB" w:rsidP="00EE789B">
      <w:pPr>
        <w:rPr>
          <w:rFonts w:cs="Arial"/>
          <w:color w:val="548DD4" w:themeColor="accent4"/>
        </w:rPr>
      </w:pPr>
      <w:bookmarkStart w:id="75" w:name="_Hlk106522597"/>
      <w:bookmarkStart w:id="76" w:name="_Toc109315379"/>
      <w:bookmarkStart w:id="77" w:name="_Toc199361811"/>
      <w:r w:rsidRPr="0099372C">
        <w:rPr>
          <w:rFonts w:cs="Arial"/>
          <w:color w:val="548DD4" w:themeColor="accent4"/>
        </w:rPr>
        <w:t>[</w:t>
      </w:r>
      <w:r w:rsidR="00FF0043" w:rsidRPr="0099372C">
        <w:rPr>
          <w:rFonts w:cs="Arial"/>
          <w:i/>
          <w:iCs/>
          <w:color w:val="548DD4" w:themeColor="accent4"/>
        </w:rPr>
        <w:t xml:space="preserve">Plans </w:t>
      </w:r>
      <w:r w:rsidR="007503EE" w:rsidRPr="0099372C">
        <w:rPr>
          <w:rFonts w:cs="Arial"/>
          <w:i/>
          <w:iCs/>
          <w:color w:val="548DD4" w:themeColor="accent4"/>
        </w:rPr>
        <w:t xml:space="preserve">with an arrangement with the </w:t>
      </w:r>
      <w:r w:rsidR="002036EC" w:rsidRPr="0099372C">
        <w:rPr>
          <w:rFonts w:cs="Arial"/>
          <w:i/>
          <w:iCs/>
          <w:color w:val="548DD4" w:themeColor="accent4"/>
        </w:rPr>
        <w:t>s</w:t>
      </w:r>
      <w:r w:rsidR="007503EE" w:rsidRPr="0099372C">
        <w:rPr>
          <w:rFonts w:cs="Arial"/>
          <w:i/>
          <w:iCs/>
          <w:color w:val="548DD4" w:themeColor="accent4"/>
        </w:rPr>
        <w:t xml:space="preserve">tate </w:t>
      </w:r>
      <w:r w:rsidR="00FF0043" w:rsidRPr="0099372C">
        <w:rPr>
          <w:rFonts w:cs="Arial"/>
          <w:i/>
          <w:iCs/>
          <w:color w:val="548DD4" w:themeColor="accent4"/>
        </w:rPr>
        <w:t xml:space="preserve">may add language to reflect that the organization is not allowed to reimburse members for </w:t>
      </w:r>
      <w:r w:rsidR="005A7D99" w:rsidRPr="0099372C">
        <w:rPr>
          <w:rFonts w:cs="Arial"/>
          <w:i/>
          <w:iCs/>
          <w:color w:val="548DD4" w:themeColor="accent4"/>
        </w:rPr>
        <w:t>Medicaid</w:t>
      </w:r>
      <w:r w:rsidR="00FF0043" w:rsidRPr="0099372C">
        <w:rPr>
          <w:rFonts w:cs="Arial"/>
          <w:i/>
          <w:iCs/>
          <w:color w:val="548DD4" w:themeColor="accent4"/>
        </w:rPr>
        <w:t>-covered benefits.</w:t>
      </w:r>
      <w:r w:rsidRPr="0099372C">
        <w:rPr>
          <w:rFonts w:cs="Arial"/>
          <w:color w:val="548DD4" w:themeColor="accent4"/>
        </w:rPr>
        <w:t>]</w:t>
      </w:r>
    </w:p>
    <w:bookmarkEnd w:id="75"/>
    <w:p w14:paraId="5F242F52" w14:textId="364D6DE3" w:rsidR="00FF0043" w:rsidRPr="00F843CB" w:rsidRDefault="009145FB" w:rsidP="00EE789B">
      <w:pPr>
        <w:rPr>
          <w:rFonts w:cs="Arial"/>
        </w:rPr>
      </w:pPr>
      <w:r>
        <w:rPr>
          <w:rFonts w:cs="Arial"/>
          <w:color w:val="000000"/>
        </w:rPr>
        <w:t xml:space="preserve">We do not allow &lt;plan name&gt; providers to bill you for these services. We pay our providers directly, and we protect you from any charges. </w:t>
      </w:r>
      <w:r w:rsidR="00FF0043" w:rsidRPr="00F843CB">
        <w:rPr>
          <w:rFonts w:cs="Arial"/>
        </w:rPr>
        <w:t xml:space="preserve">If a provider sends you a bill instead of sending it to </w:t>
      </w:r>
      <w:r w:rsidR="00074738" w:rsidRPr="00F843CB">
        <w:rPr>
          <w:rFonts w:cs="Arial"/>
        </w:rPr>
        <w:t>our</w:t>
      </w:r>
      <w:r w:rsidR="00FF0043" w:rsidRPr="00F843CB">
        <w:rPr>
          <w:rFonts w:cs="Arial"/>
        </w:rPr>
        <w:t xml:space="preserve"> plan, you </w:t>
      </w:r>
      <w:r w:rsidR="00E17881" w:rsidRPr="00F843CB">
        <w:rPr>
          <w:rFonts w:cs="Arial"/>
        </w:rPr>
        <w:t xml:space="preserve">should </w:t>
      </w:r>
      <w:r w:rsidR="00FF0043" w:rsidRPr="00F843CB">
        <w:rPr>
          <w:rFonts w:cs="Arial"/>
        </w:rPr>
        <w:t xml:space="preserve">ask us to pay </w:t>
      </w:r>
      <w:r w:rsidR="00F843CB" w:rsidRPr="00387598">
        <w:rPr>
          <w:rFonts w:cs="Arial"/>
          <w:color w:val="548DD4" w:themeColor="accent4"/>
        </w:rPr>
        <w:t>[</w:t>
      </w:r>
      <w:r w:rsidR="00DE4503" w:rsidRPr="00387598">
        <w:rPr>
          <w:rFonts w:cs="Arial"/>
          <w:i/>
          <w:iCs/>
          <w:color w:val="548DD4" w:themeColor="accent4"/>
        </w:rPr>
        <w:t>p</w:t>
      </w:r>
      <w:r w:rsidR="00FF0043" w:rsidRPr="00387598">
        <w:rPr>
          <w:rFonts w:cs="Arial"/>
          <w:i/>
          <w:iCs/>
          <w:color w:val="548DD4" w:themeColor="accent4"/>
        </w:rPr>
        <w:t xml:space="preserve">lans with </w:t>
      </w:r>
      <w:r w:rsidR="006630A4" w:rsidRPr="00387598">
        <w:rPr>
          <w:rFonts w:cs="Arial"/>
          <w:i/>
          <w:iCs/>
          <w:color w:val="548DD4" w:themeColor="accent4"/>
        </w:rPr>
        <w:t>cost</w:t>
      </w:r>
      <w:r w:rsidR="007E2B4F" w:rsidRPr="00387598">
        <w:rPr>
          <w:rFonts w:cs="Arial"/>
          <w:i/>
          <w:iCs/>
          <w:color w:val="548DD4" w:themeColor="accent4"/>
        </w:rPr>
        <w:t>-</w:t>
      </w:r>
      <w:r w:rsidR="006630A4" w:rsidRPr="00387598">
        <w:rPr>
          <w:rFonts w:cs="Arial"/>
          <w:i/>
          <w:iCs/>
          <w:color w:val="548DD4" w:themeColor="accent4"/>
        </w:rPr>
        <w:t>sharing</w:t>
      </w:r>
      <w:r w:rsidR="00FF0043" w:rsidRPr="00387598">
        <w:rPr>
          <w:rFonts w:cs="Arial"/>
          <w:i/>
          <w:iCs/>
          <w:color w:val="548DD4" w:themeColor="accent4"/>
        </w:rPr>
        <w:t xml:space="preserve">, insert: </w:t>
      </w:r>
      <w:r w:rsidR="00896E0E" w:rsidRPr="00387598">
        <w:rPr>
          <w:rFonts w:cs="Arial"/>
          <w:i/>
          <w:iCs/>
          <w:color w:val="548DD4" w:themeColor="accent4"/>
        </w:rPr>
        <w:t>our share of</w:t>
      </w:r>
      <w:r w:rsidR="00F843CB" w:rsidRPr="00387598">
        <w:rPr>
          <w:rFonts w:cs="Arial"/>
          <w:color w:val="548DD4" w:themeColor="accent4"/>
        </w:rPr>
        <w:t>]</w:t>
      </w:r>
      <w:r w:rsidR="00FF0043" w:rsidRPr="00F843CB">
        <w:rPr>
          <w:rFonts w:cs="Arial"/>
        </w:rPr>
        <w:t xml:space="preserve"> the </w:t>
      </w:r>
      <w:bookmarkEnd w:id="76"/>
      <w:bookmarkEnd w:id="77"/>
      <w:r w:rsidR="00FF0043" w:rsidRPr="00F843CB">
        <w:rPr>
          <w:rFonts w:cs="Arial"/>
        </w:rPr>
        <w:t>bill.</w:t>
      </w:r>
    </w:p>
    <w:p w14:paraId="0A3849BD" w14:textId="57B1EE7F" w:rsidR="00FF0043" w:rsidRPr="00F843CB" w:rsidRDefault="00FF0043" w:rsidP="008315D7">
      <w:pPr>
        <w:spacing w:after="120" w:line="320" w:lineRule="exact"/>
        <w:ind w:right="720"/>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1C4A312A" w:rsidR="00FF0043" w:rsidRPr="00F843CB" w:rsidRDefault="00F843CB" w:rsidP="00EE789B">
      <w:pPr>
        <w:rPr>
          <w:rFonts w:cs="Arial"/>
        </w:rPr>
      </w:pPr>
      <w:r w:rsidRPr="00387598">
        <w:rPr>
          <w:rFonts w:cs="Arial"/>
          <w:color w:val="548DD4" w:themeColor="accent4"/>
        </w:rPr>
        <w:t>[</w:t>
      </w:r>
      <w:r w:rsidR="00FF0043" w:rsidRPr="00387598">
        <w:rPr>
          <w:rFonts w:cs="Arial"/>
          <w:i/>
          <w:iCs/>
          <w:color w:val="548DD4" w:themeColor="accent4"/>
        </w:rPr>
        <w:t>Insert as applicable:</w:t>
      </w:r>
      <w:r w:rsidR="00FF0043" w:rsidRPr="00387598">
        <w:rPr>
          <w:rFonts w:cs="Arial"/>
          <w:color w:val="548DD4" w:themeColor="accent4"/>
        </w:rPr>
        <w:t xml:space="preserve"> If you paid for your covered services </w:t>
      </w:r>
      <w:r w:rsidR="00DE4503" w:rsidRPr="00387598">
        <w:rPr>
          <w:rFonts w:cs="Arial"/>
          <w:b/>
          <w:color w:val="548DD4" w:themeColor="accent4"/>
        </w:rPr>
        <w:t>or</w:t>
      </w:r>
      <w:r w:rsidR="00076263" w:rsidRPr="00387598">
        <w:rPr>
          <w:rFonts w:cs="Arial"/>
          <w:color w:val="548DD4" w:themeColor="accent4"/>
        </w:rPr>
        <w:t xml:space="preserve"> </w:t>
      </w:r>
      <w:r w:rsidR="00FF0043" w:rsidRPr="00387598">
        <w:rPr>
          <w:rFonts w:cs="Arial"/>
          <w:color w:val="548DD4" w:themeColor="accent4"/>
        </w:rPr>
        <w:t xml:space="preserve">If you </w:t>
      </w:r>
      <w:r w:rsidR="00074738" w:rsidRPr="00387598">
        <w:rPr>
          <w:rFonts w:cs="Arial"/>
          <w:color w:val="548DD4" w:themeColor="accent4"/>
        </w:rPr>
        <w:t xml:space="preserve">paid </w:t>
      </w:r>
      <w:r w:rsidR="00FF0043" w:rsidRPr="00387598">
        <w:rPr>
          <w:rFonts w:cs="Arial"/>
          <w:color w:val="548DD4" w:themeColor="accent4"/>
        </w:rPr>
        <w:t xml:space="preserve">more than your </w:t>
      </w:r>
      <w:r w:rsidR="008666CC" w:rsidRPr="00387598">
        <w:rPr>
          <w:rFonts w:cs="Arial"/>
          <w:color w:val="548DD4" w:themeColor="accent4"/>
        </w:rPr>
        <w:t>plan cost</w:t>
      </w:r>
      <w:r w:rsidR="007E2B4F" w:rsidRPr="00387598">
        <w:rPr>
          <w:rFonts w:cs="Arial"/>
          <w:color w:val="548DD4" w:themeColor="accent4"/>
        </w:rPr>
        <w:t>-</w:t>
      </w:r>
      <w:r w:rsidR="008666CC" w:rsidRPr="00387598">
        <w:rPr>
          <w:rFonts w:cs="Arial"/>
          <w:color w:val="548DD4" w:themeColor="accent4"/>
        </w:rPr>
        <w:t>sharing</w:t>
      </w:r>
      <w:r w:rsidR="00FF0043" w:rsidRPr="00387598">
        <w:rPr>
          <w:rFonts w:cs="Arial"/>
          <w:color w:val="548DD4" w:themeColor="accent4"/>
        </w:rPr>
        <w:t xml:space="preserve"> for covered services</w:t>
      </w:r>
      <w:r w:rsidRPr="00387598">
        <w:rPr>
          <w:rFonts w:cs="Arial"/>
          <w:color w:val="548DD4" w:themeColor="accent4"/>
        </w:rPr>
        <w:t>]</w:t>
      </w:r>
      <w:r w:rsidR="00FF0043" w:rsidRPr="00387598">
        <w:rPr>
          <w:rFonts w:cs="Arial"/>
          <w:color w:val="548DD4" w:themeColor="accent4"/>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E269A4">
        <w:rPr>
          <w:rFonts w:cs="Arial"/>
          <w:color w:val="548DD4" w:themeColor="accent4"/>
        </w:rPr>
        <w:t>[</w:t>
      </w:r>
      <w:r w:rsidR="00DE4503" w:rsidRPr="00E269A4">
        <w:rPr>
          <w:rFonts w:cs="Arial"/>
          <w:i/>
          <w:iCs/>
          <w:color w:val="548DD4" w:themeColor="accent4"/>
        </w:rPr>
        <w:t>p</w:t>
      </w:r>
      <w:r w:rsidR="00FF0043" w:rsidRPr="00E269A4">
        <w:rPr>
          <w:rFonts w:cs="Arial"/>
          <w:i/>
          <w:iCs/>
          <w:color w:val="548DD4" w:themeColor="accent4"/>
        </w:rPr>
        <w:t xml:space="preserve">lans with </w:t>
      </w:r>
      <w:r w:rsidR="006630A4" w:rsidRPr="00E269A4">
        <w:rPr>
          <w:rFonts w:cs="Arial"/>
          <w:i/>
          <w:iCs/>
          <w:color w:val="548DD4" w:themeColor="accent4"/>
        </w:rPr>
        <w:t>cost-sharing</w:t>
      </w:r>
      <w:r w:rsidR="00FF0043" w:rsidRPr="00E269A4">
        <w:rPr>
          <w:rFonts w:cs="Arial"/>
          <w:i/>
          <w:iCs/>
          <w:color w:val="548DD4" w:themeColor="accent4"/>
        </w:rPr>
        <w:t>, insert:</w:t>
      </w:r>
      <w:r w:rsidR="00FF0043" w:rsidRPr="00E269A4">
        <w:rPr>
          <w:rFonts w:cs="Arial"/>
          <w:color w:val="548DD4" w:themeColor="accent4"/>
        </w:rPr>
        <w:t xml:space="preserve"> the full cost of</w:t>
      </w:r>
      <w:r w:rsidRPr="00E269A4">
        <w:rPr>
          <w:rFonts w:cs="Arial"/>
          <w:color w:val="548DD4" w:themeColor="accent4"/>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B03326">
        <w:rPr>
          <w:rFonts w:cs="Arial"/>
        </w:rPr>
        <w:t xml:space="preserve">this </w:t>
      </w:r>
      <w:r w:rsidR="00295C4D" w:rsidRPr="00356816">
        <w:rPr>
          <w:rFonts w:cs="Arial"/>
          <w:i/>
          <w:iCs/>
        </w:rPr>
        <w:t>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0872D417" w:rsidR="00FF0043" w:rsidRPr="00F843CB" w:rsidRDefault="001C4705" w:rsidP="00BE4408">
      <w:pPr>
        <w:pStyle w:val="Heading2"/>
        <w:rPr>
          <w:rFonts w:cs="Arial"/>
        </w:rPr>
      </w:pPr>
      <w:bookmarkStart w:id="78" w:name="_Toc109315380"/>
      <w:bookmarkStart w:id="79" w:name="_Toc199361812"/>
      <w:bookmarkStart w:id="80" w:name="_Toc347907462"/>
      <w:bookmarkStart w:id="81" w:name="_Toc169505137"/>
      <w:bookmarkStart w:id="82"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 xml:space="preserve">our plan does not cover </w:t>
      </w:r>
      <w:r w:rsidR="00FF0043" w:rsidRPr="00F843CB">
        <w:rPr>
          <w:rFonts w:cs="Arial"/>
        </w:rPr>
        <w:t>services</w:t>
      </w:r>
      <w:bookmarkEnd w:id="78"/>
      <w:bookmarkEnd w:id="79"/>
      <w:bookmarkEnd w:id="80"/>
      <w:bookmarkEnd w:id="81"/>
    </w:p>
    <w:bookmarkEnd w:id="82"/>
    <w:p w14:paraId="4FAAF873" w14:textId="3EE43037" w:rsidR="00FF0043" w:rsidRPr="00E269A4" w:rsidRDefault="00F843CB" w:rsidP="00EE789B">
      <w:pPr>
        <w:rPr>
          <w:rFonts w:cs="Arial"/>
          <w:color w:val="548DD4" w:themeColor="accent4"/>
        </w:rPr>
      </w:pPr>
      <w:r w:rsidRPr="00E269A4">
        <w:rPr>
          <w:rFonts w:cs="Arial"/>
          <w:color w:val="548DD4" w:themeColor="accent4"/>
        </w:rPr>
        <w:t>[</w:t>
      </w:r>
      <w:r w:rsidR="00FF0043" w:rsidRPr="00E269A4">
        <w:rPr>
          <w:rFonts w:cs="Arial"/>
          <w:i/>
          <w:iCs/>
          <w:color w:val="548DD4" w:themeColor="accent4"/>
        </w:rPr>
        <w:t xml:space="preserve">Plans </w:t>
      </w:r>
      <w:r w:rsidR="00074738" w:rsidRPr="00E269A4">
        <w:rPr>
          <w:rFonts w:cs="Arial"/>
          <w:i/>
          <w:iCs/>
          <w:color w:val="548DD4" w:themeColor="accent4"/>
        </w:rPr>
        <w:t xml:space="preserve">with an arrangement with the state </w:t>
      </w:r>
      <w:r w:rsidR="00FF0043" w:rsidRPr="00E269A4">
        <w:rPr>
          <w:rFonts w:cs="Arial"/>
          <w:i/>
          <w:iCs/>
          <w:color w:val="548DD4" w:themeColor="accent4"/>
        </w:rPr>
        <w:t>may add language to reflect that the organization is not allowed to reimburse members for</w:t>
      </w:r>
      <w:r w:rsidR="005A7D99" w:rsidRPr="00E269A4">
        <w:rPr>
          <w:rFonts w:cs="Arial"/>
          <w:i/>
          <w:iCs/>
          <w:color w:val="548DD4" w:themeColor="accent4"/>
        </w:rPr>
        <w:t xml:space="preserve"> Medicaid</w:t>
      </w:r>
      <w:r w:rsidR="00FF0043" w:rsidRPr="00E269A4">
        <w:rPr>
          <w:rFonts w:cs="Arial"/>
          <w:i/>
          <w:iCs/>
          <w:color w:val="548DD4" w:themeColor="accent4"/>
        </w:rPr>
        <w:t>-covered benefits.</w:t>
      </w:r>
      <w:r w:rsidRPr="00E269A4">
        <w:rPr>
          <w:rFonts w:cs="Arial"/>
          <w:color w:val="548DD4" w:themeColor="accent4"/>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FE03E2">
      <w:pPr>
        <w:pStyle w:val="List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4DC661C1" w:rsidR="003074B9" w:rsidRPr="00F843CB" w:rsidRDefault="004F1AF5" w:rsidP="00FE03E2">
      <w:pPr>
        <w:pStyle w:val="List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300223">
        <w:t xml:space="preserve">this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Pr="00F843CB" w:rsidRDefault="004F1AF5" w:rsidP="00FE03E2">
      <w:pPr>
        <w:pStyle w:val="ListBullet"/>
      </w:pPr>
      <w:r>
        <w:t>t</w:t>
      </w:r>
      <w:r w:rsidR="00875DD4" w:rsidRPr="00F843CB">
        <w:t xml:space="preserve">hat </w:t>
      </w:r>
      <w:r w:rsidR="00FF0043" w:rsidRPr="00F843CB">
        <w:t>you get by following plan rules.</w:t>
      </w:r>
    </w:p>
    <w:p w14:paraId="79454803" w14:textId="7B940B6E"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 not cover</w:t>
      </w:r>
      <w:r w:rsidRPr="00F843CB">
        <w:rPr>
          <w:rFonts w:cs="Arial"/>
        </w:rPr>
        <w:t xml:space="preserve">, </w:t>
      </w:r>
      <w:r w:rsidRPr="00F843CB">
        <w:rPr>
          <w:rFonts w:cs="Arial"/>
          <w:b/>
          <w:bCs/>
        </w:rPr>
        <w:t>you pay the full cost yourself</w:t>
      </w:r>
      <w:r w:rsidRPr="00AF35CD">
        <w:rPr>
          <w:rFonts w:cs="Arial"/>
          <w:bCs/>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11C47EC6"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FD1B01">
        <w:rPr>
          <w:rFonts w:cs="Arial"/>
        </w:rPr>
        <w:t xml:space="preserve">this </w:t>
      </w:r>
      <w:r w:rsidR="00295C4D" w:rsidRPr="0006721C">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lastRenderedPageBreak/>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3" w:name="_Toc347907463"/>
      <w:bookmarkStart w:id="84" w:name="_Toc169505138"/>
      <w:r w:rsidRPr="00F843CB">
        <w:t>Coverage of</w:t>
      </w:r>
      <w:r w:rsidR="00FF0043" w:rsidRPr="00F843CB">
        <w:t xml:space="preserve"> </w:t>
      </w:r>
      <w:r w:rsidR="006A47CB" w:rsidRPr="00F843CB">
        <w:t>health care</w:t>
      </w:r>
      <w:r w:rsidR="00FF0043" w:rsidRPr="00F843CB">
        <w:t xml:space="preserve"> services in a clinical research study</w:t>
      </w:r>
      <w:bookmarkEnd w:id="83"/>
      <w:bookmarkEnd w:id="84"/>
    </w:p>
    <w:p w14:paraId="0F5AF760" w14:textId="466FD5E8" w:rsidR="00FF0043" w:rsidRPr="00F843CB" w:rsidRDefault="001C4705" w:rsidP="00BE4408">
      <w:pPr>
        <w:pStyle w:val="Heading2"/>
        <w:rPr>
          <w:rFonts w:cs="Arial"/>
        </w:rPr>
      </w:pPr>
      <w:bookmarkStart w:id="85" w:name="_Toc109315382"/>
      <w:bookmarkStart w:id="86" w:name="_Toc199361814"/>
      <w:bookmarkStart w:id="87" w:name="_Toc347907464"/>
      <w:bookmarkStart w:id="88" w:name="_Toc169505139"/>
      <w:r w:rsidRPr="00F843CB">
        <w:rPr>
          <w:rFonts w:cs="Arial"/>
        </w:rPr>
        <w:t>K</w:t>
      </w:r>
      <w:r w:rsidR="003074B9" w:rsidRPr="00F843CB">
        <w:rPr>
          <w:rFonts w:cs="Arial"/>
        </w:rPr>
        <w:t>1. Definition of</w:t>
      </w:r>
      <w:r w:rsidR="00FF0043" w:rsidRPr="00F843CB">
        <w:rPr>
          <w:rFonts w:cs="Arial"/>
        </w:rPr>
        <w:t xml:space="preserve"> a clinical research study</w:t>
      </w:r>
      <w:bookmarkEnd w:id="85"/>
      <w:bookmarkEnd w:id="86"/>
      <w:bookmarkEnd w:id="87"/>
      <w:bookmarkEnd w:id="88"/>
    </w:p>
    <w:p w14:paraId="1042A7FC" w14:textId="3E0CBB9D" w:rsidR="00413392" w:rsidRPr="003470C1" w:rsidRDefault="00F843CB" w:rsidP="00EE789B">
      <w:pPr>
        <w:rPr>
          <w:rFonts w:cs="Arial"/>
          <w:color w:val="548DD4" w:themeColor="accent4"/>
        </w:rPr>
      </w:pPr>
      <w:r w:rsidRPr="003470C1">
        <w:rPr>
          <w:rFonts w:cs="Arial"/>
          <w:color w:val="548DD4" w:themeColor="accent4"/>
        </w:rPr>
        <w:t>[</w:t>
      </w:r>
      <w:r w:rsidR="00413392" w:rsidRPr="003470C1">
        <w:rPr>
          <w:rFonts w:cs="Arial"/>
          <w:i/>
          <w:iCs/>
          <w:color w:val="548DD4" w:themeColor="accent4"/>
        </w:rPr>
        <w:t xml:space="preserve">If applicable, plans revise this section to describe </w:t>
      </w:r>
      <w:r w:rsidR="00B91C0B" w:rsidRPr="003470C1">
        <w:rPr>
          <w:rFonts w:cs="Arial"/>
          <w:i/>
          <w:iCs/>
          <w:color w:val="548DD4" w:themeColor="accent4"/>
        </w:rPr>
        <w:t xml:space="preserve">Medicaid </w:t>
      </w:r>
      <w:r w:rsidR="00413392" w:rsidRPr="003470C1">
        <w:rPr>
          <w:rFonts w:cs="Arial"/>
          <w:i/>
          <w:iCs/>
          <w:color w:val="548DD4" w:themeColor="accent4"/>
        </w:rPr>
        <w:t>role in providing coverage and payment for clinical research studies.</w:t>
      </w:r>
      <w:r w:rsidRPr="003470C1">
        <w:rPr>
          <w:rFonts w:cs="Arial"/>
          <w:color w:val="548DD4" w:themeColor="accent4"/>
        </w:rPr>
        <w:t>]</w:t>
      </w:r>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 xml:space="preserve">Once Medicare </w:t>
      </w:r>
      <w:r w:rsidR="00F843CB" w:rsidRPr="003470C1">
        <w:rPr>
          <w:rFonts w:cs="Arial"/>
          <w:color w:val="548DD4" w:themeColor="accent4"/>
        </w:rPr>
        <w:t>[</w:t>
      </w:r>
      <w:r w:rsidR="00DE4503" w:rsidRPr="00530CAE">
        <w:rPr>
          <w:rFonts w:cs="Arial"/>
          <w:i/>
          <w:iCs/>
          <w:color w:val="548DD4" w:themeColor="accent4"/>
        </w:rPr>
        <w:t>p</w:t>
      </w:r>
      <w:r w:rsidRPr="00530CAE">
        <w:rPr>
          <w:rFonts w:cs="Arial"/>
          <w:i/>
          <w:iCs/>
          <w:color w:val="548DD4" w:themeColor="accent4"/>
        </w:rPr>
        <w:t xml:space="preserve">lans that conduct or cover clinical trials that are not approved by Medicare, insert: </w:t>
      </w:r>
      <w:r w:rsidRPr="003470C1">
        <w:rPr>
          <w:rFonts w:cs="Arial"/>
          <w:color w:val="548DD4" w:themeColor="accent4"/>
        </w:rPr>
        <w:t>or our plan</w:t>
      </w:r>
      <w:r w:rsidR="00F843CB" w:rsidRPr="003470C1">
        <w:rPr>
          <w:rFonts w:cs="Arial"/>
          <w:color w:val="548DD4" w:themeColor="accent4"/>
        </w:rPr>
        <w:t>]</w:t>
      </w:r>
      <w:r w:rsidRPr="003470C1">
        <w:rPr>
          <w:rFonts w:cs="Arial"/>
          <w:i/>
          <w:iCs/>
          <w:color w:val="548DD4" w:themeColor="accent4"/>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7E292F8" w14:textId="3A402688"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AF3A75">
        <w:rPr>
          <w:rFonts w:cs="Arial"/>
          <w:color w:val="548DD4" w:themeColor="accent4"/>
        </w:rPr>
        <w:t>[</w:t>
      </w:r>
      <w:r w:rsidR="00DE4503" w:rsidRPr="00AF3A75">
        <w:rPr>
          <w:rFonts w:cs="Arial"/>
          <w:i/>
          <w:iCs/>
          <w:color w:val="548DD4" w:themeColor="accent4"/>
        </w:rPr>
        <w:t>p</w:t>
      </w:r>
      <w:r w:rsidRPr="00AF3A75">
        <w:rPr>
          <w:rFonts w:cs="Arial"/>
          <w:i/>
          <w:iCs/>
          <w:color w:val="548DD4" w:themeColor="accent4"/>
        </w:rPr>
        <w:t>lans that do not use PCPs may delete the rest of this sentence</w:t>
      </w:r>
      <w:r w:rsidR="00F843CB" w:rsidRPr="00AF3A75">
        <w:rPr>
          <w:rFonts w:cs="Arial"/>
          <w:color w:val="548DD4" w:themeColor="accent4"/>
        </w:rPr>
        <w:t>]</w:t>
      </w:r>
      <w:r w:rsidRPr="00AF3A75">
        <w:rPr>
          <w:rFonts w:cs="Arial"/>
          <w:color w:val="548DD4" w:themeColor="accent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r w:rsidR="00660BC6">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427CA8">
        <w:rPr>
          <w:rFonts w:cs="Arial"/>
        </w:rPr>
        <w:t xml:space="preserve">requiring coverage with evidence development </w:t>
      </w:r>
      <w:r w:rsidR="00660BC6">
        <w:rPr>
          <w:rFonts w:cs="Arial"/>
        </w:rPr>
        <w:t>(NCDs</w:t>
      </w:r>
      <w:r w:rsidR="00427CA8">
        <w:rPr>
          <w:rFonts w:cs="Arial"/>
        </w:rPr>
        <w:t>-CED</w:t>
      </w:r>
      <w:r w:rsidR="00660BC6">
        <w:rPr>
          <w:rFonts w:cs="Arial"/>
        </w:rPr>
        <w:t xml:space="preserve">) and investigational device </w:t>
      </w:r>
      <w:r w:rsidR="00427CA8">
        <w:rPr>
          <w:rFonts w:cs="Arial"/>
        </w:rPr>
        <w:t>exemption</w:t>
      </w:r>
      <w:r w:rsidR="00660BC6">
        <w:rPr>
          <w:rFonts w:cs="Arial"/>
        </w:rPr>
        <w:t xml:space="preserve"> (IDE) </w:t>
      </w:r>
      <w:r w:rsidR="00427CA8">
        <w:rPr>
          <w:rFonts w:cs="Arial"/>
        </w:rPr>
        <w:t xml:space="preserve">studies </w:t>
      </w:r>
      <w:r w:rsidR="00660BC6">
        <w:rPr>
          <w:rFonts w:cs="Arial"/>
        </w:rPr>
        <w:t>and may 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52C462A7"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72DE5E5A" w:rsidR="00FF0043" w:rsidRPr="00F843CB" w:rsidRDefault="001C4705" w:rsidP="00BE4408">
      <w:pPr>
        <w:pStyle w:val="Heading2"/>
        <w:rPr>
          <w:rFonts w:cs="Arial"/>
        </w:rPr>
      </w:pPr>
      <w:bookmarkStart w:id="89" w:name="_Toc109315383"/>
      <w:bookmarkStart w:id="90" w:name="_Toc199361815"/>
      <w:bookmarkStart w:id="91" w:name="_Toc347907465"/>
      <w:bookmarkStart w:id="92" w:name="_Toc169505140"/>
      <w:r w:rsidRPr="00F843CB">
        <w:rPr>
          <w:rFonts w:cs="Arial"/>
        </w:rPr>
        <w:t>K</w:t>
      </w:r>
      <w:r w:rsidR="003074B9" w:rsidRPr="00F843CB">
        <w:rPr>
          <w:rFonts w:cs="Arial"/>
        </w:rPr>
        <w:t>2. Payment for services w</w:t>
      </w:r>
      <w:r w:rsidR="00FF0043" w:rsidRPr="00F843CB">
        <w:rPr>
          <w:rFonts w:cs="Arial"/>
        </w:rPr>
        <w:t>hen you are in a clinical research study</w:t>
      </w:r>
      <w:bookmarkEnd w:id="89"/>
      <w:bookmarkEnd w:id="90"/>
      <w:bookmarkEnd w:id="91"/>
      <w:bookmarkEnd w:id="92"/>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FE03E2">
      <w:pPr>
        <w:pStyle w:val="ListBullet"/>
      </w:pPr>
      <w:r>
        <w:lastRenderedPageBreak/>
        <w:t>r</w:t>
      </w:r>
      <w:r w:rsidR="00875DD4" w:rsidRPr="00F843CB">
        <w:t xml:space="preserve">oom </w:t>
      </w:r>
      <w:r w:rsidR="00FF0043" w:rsidRPr="00F843CB">
        <w:t>and board for a hospital stay that Medicare would pay for even if you weren’t in a study</w:t>
      </w:r>
    </w:p>
    <w:p w14:paraId="37520BA9" w14:textId="42A74461" w:rsidR="00FF0043" w:rsidRPr="00F843CB" w:rsidRDefault="00072501" w:rsidP="00FE03E2">
      <w:pPr>
        <w:pStyle w:val="ListBullet"/>
      </w:pPr>
      <w:r>
        <w:t>a</w:t>
      </w:r>
      <w:r w:rsidR="00875DD4" w:rsidRPr="00F843CB">
        <w:t xml:space="preserve">n </w:t>
      </w:r>
      <w:r w:rsidR="00FF0043" w:rsidRPr="00F843CB">
        <w:t>operation or other medical procedure that is part of the research study</w:t>
      </w:r>
    </w:p>
    <w:p w14:paraId="61962796" w14:textId="25F726F7" w:rsidR="00FF0043" w:rsidRPr="00F843CB" w:rsidRDefault="00072501" w:rsidP="00FE03E2">
      <w:pPr>
        <w:pStyle w:val="ListBullet"/>
      </w:pPr>
      <w:r>
        <w:t>t</w:t>
      </w:r>
      <w:r w:rsidR="00875DD4" w:rsidRPr="00F843CB">
        <w:t xml:space="preserve">reatment </w:t>
      </w:r>
      <w:r w:rsidR="00FF0043" w:rsidRPr="00F843CB">
        <w:t>of any side effects and complications of the new care</w:t>
      </w:r>
    </w:p>
    <w:p w14:paraId="5879937C" w14:textId="65C20A53" w:rsidR="005E6FDB" w:rsidRPr="00F843CB" w:rsidRDefault="00F843CB" w:rsidP="00792148">
      <w:pPr>
        <w:rPr>
          <w:rFonts w:cs="Arial"/>
        </w:rPr>
      </w:pPr>
      <w:r w:rsidRPr="00AF3A75">
        <w:rPr>
          <w:rFonts w:cs="Arial"/>
          <w:color w:val="548DD4" w:themeColor="accent4"/>
        </w:rPr>
        <w:t>[</w:t>
      </w:r>
      <w:r w:rsidR="005E6FDB" w:rsidRPr="00AF3A75">
        <w:rPr>
          <w:rFonts w:cs="Arial"/>
          <w:i/>
          <w:iCs/>
          <w:color w:val="548DD4" w:themeColor="accent4"/>
        </w:rPr>
        <w:t>Plans that conduct or cover clinical trials that are not approved by Medicare insert:</w:t>
      </w:r>
      <w:r w:rsidR="005E6FDB" w:rsidRPr="00AF3A75">
        <w:rPr>
          <w:rFonts w:cs="Arial"/>
          <w:color w:val="548DD4" w:themeColor="accent4"/>
        </w:rPr>
        <w:t xml:space="preserve"> </w:t>
      </w:r>
      <w:r w:rsidR="00C3735A" w:rsidRPr="00AF3A75">
        <w:rPr>
          <w:rFonts w:cs="Arial"/>
          <w:color w:val="548DD4" w:themeColor="accent4"/>
        </w:rPr>
        <w:t>If you volunteer for a clinical research study, w</w:t>
      </w:r>
      <w:r w:rsidR="005E6FDB" w:rsidRPr="00AF3A75">
        <w:rPr>
          <w:rFonts w:cs="Arial"/>
          <w:color w:val="548DD4" w:themeColor="accent4"/>
        </w:rPr>
        <w:t>e pay any costs that Medicare does not approve but that our plan approves.</w:t>
      </w:r>
      <w:r w:rsidRPr="00AF3A75">
        <w:rPr>
          <w:rFonts w:cs="Arial"/>
          <w:color w:val="548DD4" w:themeColor="accent4"/>
        </w:rPr>
        <w:t>]</w:t>
      </w:r>
      <w:r w:rsidR="005E6FDB" w:rsidRPr="00AF3A75">
        <w:rPr>
          <w:rFonts w:cs="Arial"/>
          <w:color w:val="548DD4" w:themeColor="accent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805516">
        <w:rPr>
          <w:rFonts w:cs="Arial"/>
          <w:color w:val="548DD4" w:themeColor="accent4"/>
        </w:rPr>
        <w:t>[</w:t>
      </w:r>
      <w:r w:rsidR="005E6FDB" w:rsidRPr="00805516">
        <w:rPr>
          <w:rFonts w:cs="Arial"/>
          <w:i/>
          <w:iCs/>
          <w:color w:val="548DD4" w:themeColor="accent4"/>
        </w:rPr>
        <w:t>plans that conduct or cover clinical trials that are not approved by Medicare, insert:</w:t>
      </w:r>
      <w:r w:rsidR="005E6FDB" w:rsidRPr="00805516">
        <w:rPr>
          <w:rFonts w:cs="Arial"/>
          <w:color w:val="548DD4" w:themeColor="accent4"/>
        </w:rPr>
        <w:t xml:space="preserve"> or our plan</w:t>
      </w:r>
      <w:r w:rsidRPr="00805516">
        <w:rPr>
          <w:rFonts w:cs="Arial"/>
          <w:color w:val="548DD4" w:themeColor="accent4"/>
        </w:rPr>
        <w:t>]</w:t>
      </w:r>
      <w:r w:rsidR="005E6FDB" w:rsidRPr="00805516">
        <w:rPr>
          <w:rFonts w:cs="Arial"/>
          <w:i/>
          <w:iCs/>
          <w:color w:val="548DD4" w:themeColor="accent4"/>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3" w:name="_Toc347907466"/>
      <w:bookmarkStart w:id="94" w:name="_Toc169505141"/>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3"/>
      <w:r w:rsidR="003F58FC" w:rsidRPr="00F843CB">
        <w:rPr>
          <w:rFonts w:cs="Arial"/>
        </w:rPr>
        <w:t xml:space="preserve"> about clinical research studies</w:t>
      </w:r>
      <w:bookmarkEnd w:id="94"/>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1" w:history="1">
        <w:r w:rsidR="00295464" w:rsidRPr="00F843CB">
          <w:rPr>
            <w:rStyle w:val="Hyperlink"/>
            <w:rFonts w:cs="Arial"/>
          </w:rPr>
          <w:t>www.medicare.gov/Pubs/pdf/02226-Medi</w:t>
        </w:r>
        <w:r w:rsidR="00295464" w:rsidRPr="00F843CB">
          <w:rPr>
            <w:rStyle w:val="Hyperlink"/>
            <w:rFonts w:cs="Arial"/>
          </w:rPr>
          <w:t>c</w:t>
        </w:r>
        <w:r w:rsidR="00295464" w:rsidRPr="00F843CB">
          <w:rPr>
            <w:rStyle w:val="Hyperlink"/>
            <w:rFonts w:cs="Arial"/>
          </w:rPr>
          <w:t>are-and-Clinical-Research-Studies.pdf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Pr="00F843CB" w:rsidRDefault="00FF0043">
      <w:pPr>
        <w:pStyle w:val="Heading1"/>
      </w:pPr>
      <w:bookmarkStart w:id="95" w:name="_Toc109315384"/>
      <w:bookmarkStart w:id="96" w:name="_Toc199361816"/>
      <w:bookmarkStart w:id="97" w:name="_Toc347907467"/>
      <w:bookmarkStart w:id="98" w:name="_Toc169505142"/>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5"/>
      <w:bookmarkEnd w:id="96"/>
      <w:bookmarkEnd w:id="97"/>
      <w:bookmarkEnd w:id="98"/>
    </w:p>
    <w:p w14:paraId="33939088" w14:textId="0D5E4CBD" w:rsidR="00FF0043" w:rsidRPr="00F843CB" w:rsidRDefault="001C4705" w:rsidP="00BE4408">
      <w:pPr>
        <w:pStyle w:val="Heading2"/>
        <w:rPr>
          <w:rFonts w:cs="Arial"/>
        </w:rPr>
      </w:pPr>
      <w:bookmarkStart w:id="99" w:name="_Toc109315385"/>
      <w:bookmarkStart w:id="100" w:name="_Toc199361817"/>
      <w:bookmarkStart w:id="101" w:name="_Toc347907468"/>
      <w:bookmarkStart w:id="102" w:name="_Toc169505143"/>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9"/>
      <w:bookmarkEnd w:id="100"/>
      <w:bookmarkEnd w:id="101"/>
      <w:bookmarkEnd w:id="102"/>
    </w:p>
    <w:p w14:paraId="17E4A464" w14:textId="54415AEC" w:rsidR="00413392" w:rsidRPr="00805516" w:rsidRDefault="00F843CB" w:rsidP="00413392">
      <w:pPr>
        <w:rPr>
          <w:rFonts w:cs="Arial"/>
          <w:color w:val="548DD4" w:themeColor="accent4"/>
        </w:rPr>
      </w:pPr>
      <w:r w:rsidRPr="00805516">
        <w:rPr>
          <w:rFonts w:cs="Arial"/>
          <w:color w:val="548DD4" w:themeColor="accent4"/>
        </w:rPr>
        <w:t>[</w:t>
      </w:r>
      <w:r w:rsidR="00413392" w:rsidRPr="00805516">
        <w:rPr>
          <w:rFonts w:cs="Arial"/>
          <w:i/>
          <w:iCs/>
          <w:color w:val="548DD4" w:themeColor="accent4"/>
        </w:rPr>
        <w:t>If applicable, plans revise this section to describe</w:t>
      </w:r>
      <w:r w:rsidR="002857B1" w:rsidRPr="00805516">
        <w:rPr>
          <w:rFonts w:cs="Arial"/>
          <w:i/>
          <w:iCs/>
          <w:color w:val="548DD4" w:themeColor="accent4"/>
        </w:rPr>
        <w:t xml:space="preserve"> Medicaid</w:t>
      </w:r>
      <w:r w:rsidR="006003A3" w:rsidRPr="00805516">
        <w:rPr>
          <w:rFonts w:cs="Arial"/>
          <w:i/>
          <w:iCs/>
          <w:color w:val="548DD4" w:themeColor="accent4"/>
        </w:rPr>
        <w:t>’s</w:t>
      </w:r>
      <w:r w:rsidR="00413392" w:rsidRPr="00805516">
        <w:rPr>
          <w:rFonts w:cs="Arial"/>
          <w:i/>
          <w:iCs/>
          <w:color w:val="548DD4" w:themeColor="accent4"/>
        </w:rPr>
        <w:t xml:space="preserve"> role in providing care in religious non-medical health care institutions.</w:t>
      </w:r>
      <w:r w:rsidRPr="00805516">
        <w:rPr>
          <w:rFonts w:cs="Arial"/>
          <w:color w:val="548DD4" w:themeColor="accent4"/>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3" w:name="_Toc109315386"/>
      <w:bookmarkStart w:id="104" w:name="_Toc199361818"/>
      <w:bookmarkStart w:id="105" w:name="_Toc347907469"/>
      <w:bookmarkStart w:id="106" w:name="_Toc169505144"/>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3"/>
      <w:bookmarkEnd w:id="104"/>
      <w:bookmarkEnd w:id="105"/>
      <w:bookmarkEnd w:id="106"/>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FE03E2">
      <w:pPr>
        <w:pStyle w:val="ListBullet"/>
      </w:pPr>
      <w:r w:rsidRPr="00F843CB">
        <w:t xml:space="preserve">“Non-excepted” medical </w:t>
      </w:r>
      <w:r w:rsidR="00DA5A78" w:rsidRPr="00F843CB">
        <w:t xml:space="preserve">treatment </w:t>
      </w:r>
      <w:r w:rsidRPr="00F843CB">
        <w:t xml:space="preserve">is any care that is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77777777" w:rsidR="00FF0043" w:rsidRPr="00F843CB" w:rsidRDefault="00FF0043" w:rsidP="00FE03E2">
      <w:pPr>
        <w:pStyle w:val="ListBullet"/>
      </w:pPr>
      <w:r w:rsidRPr="00F843CB">
        <w:t xml:space="preserve">“Excepted” medical </w:t>
      </w:r>
      <w:r w:rsidR="00DA5A78" w:rsidRPr="00F843CB">
        <w:t xml:space="preserve">treatment </w:t>
      </w:r>
      <w:r w:rsidRPr="00F843CB">
        <w:t xml:space="preserve">is any care that is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lastRenderedPageBreak/>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FE03E2">
      <w:pPr>
        <w:pStyle w:val="ListBullet"/>
      </w:pPr>
      <w:r w:rsidRPr="00F843CB">
        <w:t>The facility providing the care must be certified by Medicare.</w:t>
      </w:r>
    </w:p>
    <w:p w14:paraId="38614C69" w14:textId="25E1E0CA" w:rsidR="001E4D4D" w:rsidRPr="00F843CB" w:rsidRDefault="00FF0043" w:rsidP="00FE03E2">
      <w:pPr>
        <w:pStyle w:val="ListBullet"/>
      </w:pPr>
      <w:r w:rsidRPr="00F843CB">
        <w:t xml:space="preserve">Our plan’s coverage of services is limited to </w:t>
      </w:r>
      <w:r w:rsidRPr="00F843CB">
        <w:rPr>
          <w:iCs/>
        </w:rPr>
        <w:t>non</w:t>
      </w:r>
      <w:r w:rsidR="00EB3A09" w:rsidRPr="00F843CB">
        <w:rPr>
          <w:iCs/>
        </w:rPr>
        <w:t>-</w:t>
      </w:r>
      <w:r w:rsidRPr="00F843CB">
        <w:rPr>
          <w:iCs/>
        </w:rPr>
        <w:t>religious</w:t>
      </w:r>
      <w:r w:rsidRPr="00F843CB">
        <w:t xml:space="preserve"> aspects of care.</w:t>
      </w:r>
    </w:p>
    <w:p w14:paraId="0E5B3C76" w14:textId="77777777" w:rsidR="008B6E81" w:rsidRPr="00F843CB" w:rsidRDefault="00FF0043" w:rsidP="00FE03E2">
      <w:pPr>
        <w:pStyle w:val="ListBullet"/>
      </w:pPr>
      <w:r w:rsidRPr="00F843CB">
        <w:t>If you get services from this institution that are provided to you in a facility</w:t>
      </w:r>
      <w:r w:rsidR="008B6E81" w:rsidRPr="00F843CB">
        <w:t>:</w:t>
      </w:r>
    </w:p>
    <w:p w14:paraId="010AF886" w14:textId="2E18F427" w:rsidR="00FF0043" w:rsidRPr="00F843CB" w:rsidRDefault="00FF0043" w:rsidP="00FE03E2">
      <w:pPr>
        <w:pStyle w:val="ListBullet2"/>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32E8632D" w:rsidR="001E4D4D" w:rsidRPr="00F843CB" w:rsidRDefault="00F843CB" w:rsidP="00FE03E2">
      <w:pPr>
        <w:pStyle w:val="ListBullet2"/>
      </w:pPr>
      <w:r w:rsidRPr="0008181E">
        <w:rPr>
          <w:color w:val="548DD4" w:themeColor="accent4"/>
        </w:rPr>
        <w:t>[</w:t>
      </w:r>
      <w:r w:rsidR="001E4D4D" w:rsidRPr="0008181E">
        <w:rPr>
          <w:i/>
          <w:iCs/>
          <w:color w:val="548DD4" w:themeColor="accent4"/>
        </w:rPr>
        <w:t>Omit this bullet if not applicable</w:t>
      </w:r>
      <w:r w:rsidRPr="0008181E">
        <w:rPr>
          <w:color w:val="548DD4" w:themeColor="accent4"/>
        </w:rPr>
        <w:t>]</w:t>
      </w:r>
      <w:r w:rsidR="001E4D4D" w:rsidRPr="0008181E">
        <w:rPr>
          <w:color w:val="548DD4" w:themeColor="accent4"/>
        </w:rPr>
        <w:t xml:space="preserve"> </w:t>
      </w:r>
      <w:r w:rsidR="001E4D4D" w:rsidRPr="00F843CB">
        <w:t>You must get approval from us before you are admitted to the facility</w:t>
      </w:r>
      <w:r w:rsidR="008B6E81" w:rsidRPr="00F843CB">
        <w:t>,</w:t>
      </w:r>
      <w:r w:rsidR="001E4D4D" w:rsidRPr="00F843CB">
        <w:t xml:space="preserve"> or your stay will </w:t>
      </w:r>
      <w:r w:rsidR="001E4D4D" w:rsidRPr="00F843CB">
        <w:rPr>
          <w:b/>
        </w:rPr>
        <w:t>not</w:t>
      </w:r>
      <w:r w:rsidR="001E4D4D" w:rsidRPr="00F843CB">
        <w:t xml:space="preserve"> be covered.</w:t>
      </w:r>
    </w:p>
    <w:p w14:paraId="5F85A59B" w14:textId="735182A2" w:rsidR="00BC1AED" w:rsidRPr="0008181E" w:rsidRDefault="00F843CB" w:rsidP="00EE789B">
      <w:pPr>
        <w:rPr>
          <w:rFonts w:cs="Arial"/>
          <w:color w:val="548DD4" w:themeColor="accent4"/>
        </w:rPr>
      </w:pPr>
      <w:r w:rsidRPr="0008181E">
        <w:rPr>
          <w:rFonts w:cs="Arial"/>
          <w:color w:val="548DD4" w:themeColor="accent4"/>
        </w:rPr>
        <w:t>[</w:t>
      </w:r>
      <w:r w:rsidR="00FF0043" w:rsidRPr="00514021">
        <w:rPr>
          <w:rFonts w:cs="Arial"/>
          <w:i/>
          <w:iCs/>
          <w:color w:val="548DD4" w:themeColor="accent4"/>
        </w:rPr>
        <w:t xml:space="preserve">Plans must explain whether Medicare Inpatient Hospital coverage limits apply (include a reference to the </w:t>
      </w:r>
      <w:r w:rsidR="006D33ED" w:rsidRPr="00514021">
        <w:rPr>
          <w:rFonts w:cs="Arial"/>
          <w:i/>
          <w:iCs/>
          <w:color w:val="548DD4" w:themeColor="accent4"/>
        </w:rPr>
        <w:t>B</w:t>
      </w:r>
      <w:r w:rsidR="00FF0043" w:rsidRPr="00514021">
        <w:rPr>
          <w:rFonts w:cs="Arial"/>
          <w:i/>
          <w:iCs/>
          <w:color w:val="548DD4" w:themeColor="accent4"/>
        </w:rPr>
        <w:t xml:space="preserve">enefits </w:t>
      </w:r>
      <w:r w:rsidR="006D33ED" w:rsidRPr="00514021">
        <w:rPr>
          <w:rFonts w:cs="Arial"/>
          <w:i/>
          <w:iCs/>
          <w:color w:val="548DD4" w:themeColor="accent4"/>
        </w:rPr>
        <w:t>C</w:t>
      </w:r>
      <w:r w:rsidR="00FF0043" w:rsidRPr="00514021">
        <w:rPr>
          <w:rFonts w:cs="Arial"/>
          <w:i/>
          <w:iCs/>
          <w:color w:val="548DD4" w:themeColor="accent4"/>
        </w:rPr>
        <w:t>hart in Chapter 4</w:t>
      </w:r>
      <w:r w:rsidR="00FF360A" w:rsidRPr="00514021">
        <w:rPr>
          <w:rFonts w:cs="Arial"/>
          <w:i/>
          <w:iCs/>
          <w:color w:val="548DD4" w:themeColor="accent4"/>
        </w:rPr>
        <w:t xml:space="preserve"> </w:t>
      </w:r>
      <w:r w:rsidRPr="00514021">
        <w:rPr>
          <w:rFonts w:cs="Arial"/>
          <w:i/>
          <w:iCs/>
          <w:color w:val="548DD4" w:themeColor="accent4"/>
        </w:rPr>
        <w:t>[</w:t>
      </w:r>
      <w:r w:rsidR="00FF360A" w:rsidRPr="00514021">
        <w:rPr>
          <w:rFonts w:cs="Arial"/>
          <w:i/>
          <w:iCs/>
          <w:color w:val="548DD4" w:themeColor="accent4"/>
        </w:rPr>
        <w:t>insert reference, as applicable</w:t>
      </w:r>
      <w:r w:rsidRPr="00514021">
        <w:rPr>
          <w:rFonts w:cs="Arial"/>
          <w:i/>
          <w:iCs/>
          <w:color w:val="548DD4" w:themeColor="accent4"/>
        </w:rPr>
        <w:t>]</w:t>
      </w:r>
      <w:r w:rsidR="00FF0043" w:rsidRPr="00514021">
        <w:rPr>
          <w:rFonts w:cs="Arial"/>
          <w:i/>
          <w:iCs/>
          <w:color w:val="548DD4" w:themeColor="accent4"/>
        </w:rPr>
        <w:t>) or whether there is unlimited coverage for this benefit.</w:t>
      </w:r>
      <w:r w:rsidRPr="0008181E">
        <w:rPr>
          <w:rFonts w:cs="Arial"/>
          <w:color w:val="548DD4" w:themeColor="accent4"/>
        </w:rPr>
        <w:t>]</w:t>
      </w:r>
    </w:p>
    <w:p w14:paraId="1C2103B9" w14:textId="33760594" w:rsidR="00FF0043" w:rsidRPr="00F843CB" w:rsidRDefault="00960EFA">
      <w:pPr>
        <w:pStyle w:val="Heading1"/>
      </w:pPr>
      <w:bookmarkStart w:id="107" w:name="_Toc347907470"/>
      <w:bookmarkStart w:id="108" w:name="_Toc169505145"/>
      <w:r w:rsidRPr="00F843CB">
        <w:t>D</w:t>
      </w:r>
      <w:r w:rsidR="00FF0043" w:rsidRPr="00F843CB">
        <w:t>urable medical equipment</w:t>
      </w:r>
      <w:bookmarkEnd w:id="107"/>
      <w:r w:rsidR="0087014C" w:rsidRPr="00F843CB">
        <w:t xml:space="preserve"> (DME)</w:t>
      </w:r>
      <w:bookmarkEnd w:id="108"/>
    </w:p>
    <w:p w14:paraId="3998967E" w14:textId="0553A800" w:rsidR="00FF0043" w:rsidRPr="00F843CB" w:rsidRDefault="2CCBB997" w:rsidP="00547FDD">
      <w:pPr>
        <w:pStyle w:val="Heading2"/>
        <w:rPr>
          <w:rFonts w:cs="Arial"/>
        </w:rPr>
      </w:pPr>
      <w:bookmarkStart w:id="109" w:name="_Toc199361820"/>
      <w:bookmarkStart w:id="110" w:name="_Toc169505146"/>
      <w:r w:rsidRPr="00F843CB">
        <w:rPr>
          <w:rFonts w:cs="Arial"/>
        </w:rPr>
        <w:t>M1. DME as a member of our plan</w:t>
      </w:r>
      <w:bookmarkEnd w:id="109"/>
      <w:bookmarkEnd w:id="110"/>
    </w:p>
    <w:p w14:paraId="4561E989" w14:textId="3251338C" w:rsidR="0086575A" w:rsidRPr="00514021" w:rsidRDefault="00F843CB" w:rsidP="00EE789B">
      <w:pPr>
        <w:rPr>
          <w:rFonts w:cs="Arial"/>
          <w:color w:val="548DD4" w:themeColor="accent4"/>
        </w:rPr>
      </w:pPr>
      <w:r w:rsidRPr="00514021">
        <w:rPr>
          <w:rFonts w:cs="Arial"/>
          <w:color w:val="548DD4" w:themeColor="accent4"/>
        </w:rPr>
        <w:t>[</w:t>
      </w:r>
      <w:r w:rsidR="0086575A" w:rsidRPr="00514021">
        <w:rPr>
          <w:rFonts w:cs="Arial"/>
          <w:i/>
          <w:iCs/>
          <w:color w:val="548DD4" w:themeColor="accent4"/>
        </w:rPr>
        <w:t>Plans may modify this section as directed by the state</w:t>
      </w:r>
      <w:r w:rsidR="0086575A" w:rsidRPr="00514021">
        <w:rPr>
          <w:rFonts w:cs="Arial"/>
          <w:color w:val="548DD4" w:themeColor="accent4"/>
        </w:rPr>
        <w:t>.</w:t>
      </w:r>
      <w:r w:rsidRPr="00514021">
        <w:rPr>
          <w:rFonts w:cs="Arial"/>
          <w:color w:val="548DD4" w:themeColor="accent4"/>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7F01972C" w:rsidR="00896E0E" w:rsidRPr="00F843CB" w:rsidRDefault="1F46BAA0" w:rsidP="00EE789B">
      <w:pPr>
        <w:rPr>
          <w:rFonts w:cs="Arial"/>
        </w:rPr>
      </w:pPr>
      <w:r w:rsidRPr="00F843CB">
        <w:rPr>
          <w:rFonts w:cs="Arial"/>
        </w:rPr>
        <w:t xml:space="preserve">In this section, we discuss DME you rent. As a member of our plan, you </w:t>
      </w:r>
      <w:r w:rsidR="00F843CB" w:rsidRPr="00356816">
        <w:rPr>
          <w:rFonts w:cs="Arial"/>
          <w:color w:val="548DD4"/>
        </w:rPr>
        <w:t>[</w:t>
      </w:r>
      <w:r w:rsidRPr="00356816">
        <w:rPr>
          <w:rFonts w:cs="Arial"/>
          <w:i/>
          <w:iCs/>
          <w:color w:val="548DD4"/>
        </w:rPr>
        <w:t xml:space="preserve">insert if the plan </w:t>
      </w:r>
      <w:r w:rsidRPr="00356816">
        <w:rPr>
          <w:rFonts w:cs="Arial"/>
          <w:i/>
          <w:iCs/>
          <w:color w:val="548DD4"/>
          <w:u w:val="single"/>
        </w:rPr>
        <w:t>sometimes</w:t>
      </w:r>
      <w:r w:rsidRPr="00356816">
        <w:rPr>
          <w:rFonts w:cs="Arial"/>
          <w:i/>
          <w:iCs/>
          <w:color w:val="548DD4"/>
        </w:rPr>
        <w:t xml:space="preserve"> allows transfer of ownership to the member:</w:t>
      </w:r>
      <w:r w:rsidRPr="00356816">
        <w:rPr>
          <w:rFonts w:cs="Arial"/>
          <w:color w:val="548DD4"/>
        </w:rPr>
        <w:t xml:space="preserve"> usually</w:t>
      </w:r>
      <w:r w:rsidR="00F843CB" w:rsidRPr="00356816">
        <w:rPr>
          <w:rFonts w:cs="Arial"/>
          <w:color w:val="548DD4"/>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514021" w:rsidRDefault="00F843CB" w:rsidP="00EE789B">
      <w:pPr>
        <w:rPr>
          <w:rFonts w:cs="Arial"/>
          <w:i/>
          <w:color w:val="548DD4" w:themeColor="accent4"/>
        </w:rPr>
      </w:pPr>
      <w:r w:rsidRPr="00514021">
        <w:rPr>
          <w:rFonts w:cs="Arial"/>
          <w:color w:val="548DD4" w:themeColor="accent4"/>
        </w:rPr>
        <w:t>[</w:t>
      </w:r>
      <w:r w:rsidR="0087014C" w:rsidRPr="00514021">
        <w:rPr>
          <w:rFonts w:cs="Arial"/>
          <w:i/>
          <w:iCs/>
          <w:color w:val="548DD4" w:themeColor="accent4"/>
        </w:rPr>
        <w:t xml:space="preserve">If the plan </w:t>
      </w:r>
      <w:r w:rsidR="0087014C" w:rsidRPr="00514021">
        <w:rPr>
          <w:rFonts w:cs="Arial"/>
          <w:i/>
          <w:iCs/>
          <w:color w:val="548DD4" w:themeColor="accent4"/>
          <w:u w:val="single"/>
        </w:rPr>
        <w:t>allows</w:t>
      </w:r>
      <w:r w:rsidR="0087014C" w:rsidRPr="00514021">
        <w:rPr>
          <w:rFonts w:cs="Arial"/>
          <w:i/>
          <w:iCs/>
          <w:color w:val="548DD4" w:themeColor="accent4"/>
        </w:rPr>
        <w:t xml:space="preserve"> transfer of ownership of certain DME items to members, the plan must modify this section to explain the conditions and when the member can own specified DME.</w:t>
      </w:r>
      <w:r w:rsidRPr="00514021">
        <w:rPr>
          <w:rFonts w:cs="Arial"/>
          <w:color w:val="548DD4" w:themeColor="accent4"/>
        </w:rPr>
        <w:t>]</w:t>
      </w:r>
    </w:p>
    <w:p w14:paraId="1C7ADB68" w14:textId="7B1169BE" w:rsidR="00A0517D" w:rsidRPr="00514021" w:rsidRDefault="00F843CB" w:rsidP="00EE789B">
      <w:pPr>
        <w:rPr>
          <w:rFonts w:cs="Arial"/>
          <w:i/>
          <w:color w:val="548DD4" w:themeColor="accent4"/>
        </w:rPr>
      </w:pPr>
      <w:r w:rsidRPr="00514021">
        <w:rPr>
          <w:rFonts w:cs="Arial"/>
          <w:color w:val="548DD4" w:themeColor="accent4"/>
        </w:rPr>
        <w:t>[</w:t>
      </w:r>
      <w:r w:rsidR="00FF0043" w:rsidRPr="00514021">
        <w:rPr>
          <w:rFonts w:cs="Arial"/>
          <w:i/>
          <w:iCs/>
          <w:color w:val="548DD4" w:themeColor="accent4"/>
        </w:rPr>
        <w:t xml:space="preserve">If the plan </w:t>
      </w:r>
      <w:r w:rsidR="00FF0043" w:rsidRPr="00514021">
        <w:rPr>
          <w:rFonts w:cs="Arial"/>
          <w:i/>
          <w:iCs/>
          <w:color w:val="548DD4" w:themeColor="accent4"/>
          <w:u w:val="single"/>
        </w:rPr>
        <w:t>sometimes allows</w:t>
      </w:r>
      <w:r w:rsidR="00FF0043" w:rsidRPr="00514021">
        <w:rPr>
          <w:rFonts w:cs="Arial"/>
          <w:i/>
          <w:iCs/>
          <w:color w:val="548DD4" w:themeColor="accent4"/>
        </w:rPr>
        <w:t xml:space="preserve"> </w:t>
      </w:r>
      <w:r w:rsidR="0087014C" w:rsidRPr="00514021">
        <w:rPr>
          <w:rFonts w:cs="Arial"/>
          <w:i/>
          <w:iCs/>
          <w:color w:val="548DD4" w:themeColor="accent4"/>
        </w:rPr>
        <w:t xml:space="preserve">transfer of </w:t>
      </w:r>
      <w:r w:rsidR="00FF0043" w:rsidRPr="00514021">
        <w:rPr>
          <w:rFonts w:cs="Arial"/>
          <w:i/>
          <w:iCs/>
          <w:color w:val="548DD4" w:themeColor="accent4"/>
        </w:rPr>
        <w:t xml:space="preserve">ownership </w:t>
      </w:r>
      <w:r w:rsidR="00A0517D" w:rsidRPr="00514021">
        <w:rPr>
          <w:rFonts w:cs="Arial"/>
          <w:i/>
          <w:iCs/>
          <w:color w:val="548DD4" w:themeColor="accent4"/>
        </w:rPr>
        <w:t xml:space="preserve">to the member </w:t>
      </w:r>
      <w:r w:rsidR="00FF0043" w:rsidRPr="00514021">
        <w:rPr>
          <w:rFonts w:cs="Arial"/>
          <w:i/>
          <w:iCs/>
          <w:color w:val="548DD4" w:themeColor="accent4"/>
        </w:rPr>
        <w:t xml:space="preserve">for </w:t>
      </w:r>
      <w:r w:rsidR="00A0517D" w:rsidRPr="00514021">
        <w:rPr>
          <w:rFonts w:cs="Arial"/>
          <w:i/>
          <w:iCs/>
          <w:color w:val="548DD4" w:themeColor="accent4"/>
        </w:rPr>
        <w:t xml:space="preserve">DME </w:t>
      </w:r>
      <w:r w:rsidR="00FF0043" w:rsidRPr="00514021">
        <w:rPr>
          <w:rFonts w:cs="Arial"/>
          <w:i/>
          <w:iCs/>
          <w:color w:val="548DD4" w:themeColor="accent4"/>
        </w:rPr>
        <w:t>items other than prosthetics, insert:</w:t>
      </w:r>
      <w:r w:rsidR="00FF0043" w:rsidRPr="00514021">
        <w:rPr>
          <w:rFonts w:cs="Arial"/>
          <w:color w:val="548DD4" w:themeColor="accent4"/>
        </w:rPr>
        <w:t xml:space="preserve"> In certain </w:t>
      </w:r>
      <w:r w:rsidR="00B975C0" w:rsidRPr="00514021">
        <w:rPr>
          <w:rFonts w:cs="Arial"/>
          <w:color w:val="548DD4" w:themeColor="accent4"/>
        </w:rPr>
        <w:t xml:space="preserve">limited </w:t>
      </w:r>
      <w:r w:rsidR="00FF0043" w:rsidRPr="00514021">
        <w:rPr>
          <w:rFonts w:cs="Arial"/>
          <w:color w:val="548DD4" w:themeColor="accent4"/>
        </w:rPr>
        <w:t xml:space="preserve">situations, we transfer ownership of the </w:t>
      </w:r>
      <w:r w:rsidR="00A0517D" w:rsidRPr="00514021">
        <w:rPr>
          <w:rFonts w:cs="Arial"/>
          <w:color w:val="548DD4" w:themeColor="accent4"/>
        </w:rPr>
        <w:t xml:space="preserve">DME </w:t>
      </w:r>
      <w:r w:rsidR="00FF0043" w:rsidRPr="00514021">
        <w:rPr>
          <w:rFonts w:cs="Arial"/>
          <w:color w:val="548DD4" w:themeColor="accent4"/>
        </w:rPr>
        <w:t>item</w:t>
      </w:r>
      <w:r w:rsidR="00A0517D" w:rsidRPr="00514021">
        <w:rPr>
          <w:rFonts w:cs="Arial"/>
          <w:color w:val="548DD4" w:themeColor="accent4"/>
        </w:rPr>
        <w:t xml:space="preserve"> to you</w:t>
      </w:r>
      <w:r w:rsidR="00FF0043" w:rsidRPr="00514021">
        <w:rPr>
          <w:rFonts w:cs="Arial"/>
          <w:color w:val="548DD4" w:themeColor="accent4"/>
        </w:rPr>
        <w:t>. Call Member Services to find out about requirements you must meet and papers you need to provide.</w:t>
      </w:r>
      <w:r w:rsidRPr="00514021">
        <w:rPr>
          <w:rFonts w:cs="Arial"/>
          <w:color w:val="548DD4" w:themeColor="accent4"/>
        </w:rPr>
        <w:t>]</w:t>
      </w:r>
    </w:p>
    <w:p w14:paraId="303FE4FF" w14:textId="4C51712E"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will </w:t>
      </w:r>
      <w:r w:rsidRPr="00F843CB">
        <w:rPr>
          <w:rFonts w:cs="Arial"/>
          <w:b/>
        </w:rPr>
        <w:t>not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11" w:name="_Toc169505147"/>
      <w:r w:rsidRPr="00F843CB">
        <w:rPr>
          <w:rFonts w:cs="Arial"/>
        </w:rPr>
        <w:lastRenderedPageBreak/>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11"/>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5487E7E4"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Chapter 12. You can also find more information about them in the </w:t>
      </w:r>
      <w:r w:rsidRPr="00F843CB">
        <w:rPr>
          <w:rFonts w:cs="Arial"/>
          <w:i/>
          <w:iCs/>
        </w:rPr>
        <w:t>Medicare &amp; You</w:t>
      </w:r>
      <w:r w:rsidRPr="00F843CB">
        <w:rPr>
          <w:rFonts w:cs="Arial"/>
        </w:rPr>
        <w:t xml:space="preserve"> </w:t>
      </w:r>
      <w:r w:rsidR="001C02FE" w:rsidRPr="00346376">
        <w:rPr>
          <w:iCs/>
        </w:rPr>
        <w:t>&lt;Year&gt;</w:t>
      </w:r>
      <w:r w:rsidR="001C02FE" w:rsidRPr="00D862D5">
        <w:rPr>
          <w:rFonts w:cs="Arial"/>
        </w:rPr>
        <w:t xml:space="preserve"> </w:t>
      </w:r>
      <w:r w:rsidRPr="00F843CB">
        <w:rPr>
          <w:rFonts w:cs="Arial"/>
        </w:rPr>
        <w:t>handbook. If you don’t have a copy of this booklet, you can get it at the Medicare website (</w:t>
      </w:r>
      <w:hyperlink r:id="rId12">
        <w:r w:rsidRPr="00F843CB">
          <w:rPr>
            <w:rFonts w:cs="Arial"/>
            <w:color w:val="0000FF"/>
            <w:u w:val="single"/>
          </w:rPr>
          <w:t>www.medicare.</w:t>
        </w:r>
        <w:r w:rsidRPr="00F843CB">
          <w:rPr>
            <w:rFonts w:cs="Arial"/>
            <w:color w:val="0000FF"/>
            <w:u w:val="single"/>
          </w:rPr>
          <w:t>g</w:t>
        </w:r>
        <w:r w:rsidRPr="00F843CB">
          <w:rPr>
            <w:rFonts w:cs="Arial"/>
            <w:color w:val="0000FF"/>
            <w:u w:val="single"/>
          </w:rPr>
          <w:t>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9E310DC" w:rsidR="00F6567F" w:rsidRPr="00F843CB" w:rsidRDefault="00F6567F" w:rsidP="00F6567F">
      <w:pPr>
        <w:rPr>
          <w:rFonts w:cs="Arial"/>
        </w:rPr>
      </w:pPr>
      <w:r w:rsidRPr="00F843CB">
        <w:rPr>
          <w:rFonts w:cs="Arial"/>
        </w:rPr>
        <w:t xml:space="preserve">You will have to make 13 payments in a row under Original Medicare, or you will have to make the number of payments in a row set by the </w:t>
      </w:r>
      <w:r w:rsidR="00B8563E" w:rsidRPr="00F843CB">
        <w:rPr>
          <w:rFonts w:cs="Arial"/>
        </w:rPr>
        <w:t>MA</w:t>
      </w:r>
      <w:r w:rsidRPr="00F843CB">
        <w:rPr>
          <w:rFonts w:cs="Arial"/>
        </w:rPr>
        <w:t xml:space="preserve"> plan, to own the DME item if:</w:t>
      </w:r>
    </w:p>
    <w:p w14:paraId="4C63373D" w14:textId="77777777" w:rsidR="00F6567F" w:rsidRPr="00F843CB" w:rsidRDefault="00F6567F" w:rsidP="00886E35">
      <w:pPr>
        <w:pStyle w:val="ListBullet"/>
      </w:pPr>
      <w:r w:rsidRPr="00F843CB">
        <w:t xml:space="preserve">you did not become the owner of the DME item while you were in our plan, </w:t>
      </w:r>
      <w:r w:rsidRPr="00F843CB">
        <w:rPr>
          <w:b/>
          <w:iCs/>
        </w:rPr>
        <w:t>and</w:t>
      </w:r>
    </w:p>
    <w:p w14:paraId="154AF6FB" w14:textId="66129A7A" w:rsidR="00F6567F" w:rsidRPr="00F843CB" w:rsidRDefault="00F6567F" w:rsidP="00886E35">
      <w:pPr>
        <w:pStyle w:val="List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886E35">
      <w:pPr>
        <w:pStyle w:val="ListBullet"/>
      </w:pPr>
      <w:r w:rsidRPr="00F843CB">
        <w:t xml:space="preserve">You will have to make 13 new payments in a row under Original Medicare or a number of new payments in a row set by the </w:t>
      </w:r>
      <w:r w:rsidR="00B8563E" w:rsidRPr="00F843CB">
        <w:t>MA</w:t>
      </w:r>
      <w:r w:rsidRPr="00F843CB">
        <w:t xml:space="preserve"> plan to own the DME item.</w:t>
      </w:r>
    </w:p>
    <w:p w14:paraId="78F5579E" w14:textId="6B5C8BEB" w:rsidR="005C36A9" w:rsidRPr="00F843CB" w:rsidRDefault="00F6567F" w:rsidP="00886E35">
      <w:pPr>
        <w:pStyle w:val="List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1B2A552" w:rsidR="00DB08E8" w:rsidRPr="00F843CB" w:rsidRDefault="00F6567F" w:rsidP="008E45E9">
      <w:pPr>
        <w:pStyle w:val="Heading2"/>
        <w:rPr>
          <w:rFonts w:cs="Arial"/>
        </w:rPr>
      </w:pPr>
      <w:bookmarkStart w:id="112" w:name="_Toc169505148"/>
      <w:r w:rsidRPr="00F843CB">
        <w:rPr>
          <w:rFonts w:cs="Arial"/>
        </w:rPr>
        <w:t>M</w:t>
      </w:r>
      <w:r w:rsidR="00DB08E8" w:rsidRPr="00F843CB">
        <w:rPr>
          <w:rFonts w:cs="Arial"/>
        </w:rPr>
        <w:t>3. Oxygen equipment benefits as a member of our plan</w:t>
      </w:r>
      <w:bookmarkEnd w:id="112"/>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886E35" w:rsidRDefault="008C2022" w:rsidP="00886E35">
      <w:pPr>
        <w:pStyle w:val="ListBullet"/>
      </w:pPr>
      <w:r w:rsidRPr="00886E35">
        <w:t>r</w:t>
      </w:r>
      <w:r w:rsidR="0004210F" w:rsidRPr="00886E35">
        <w:t xml:space="preserve">ental </w:t>
      </w:r>
      <w:r w:rsidR="00DB08E8" w:rsidRPr="00886E35">
        <w:t>of oxygen equipment</w:t>
      </w:r>
    </w:p>
    <w:p w14:paraId="07D0771D" w14:textId="4CDABC80" w:rsidR="00DB08E8" w:rsidRPr="00886E35" w:rsidRDefault="008C2022" w:rsidP="00886E35">
      <w:pPr>
        <w:pStyle w:val="ListBullet"/>
      </w:pPr>
      <w:r w:rsidRPr="00886E35">
        <w:t>d</w:t>
      </w:r>
      <w:r w:rsidR="0004210F" w:rsidRPr="00886E35">
        <w:t xml:space="preserve">elivery </w:t>
      </w:r>
      <w:r w:rsidR="00DB08E8" w:rsidRPr="00886E35">
        <w:t>of oxygen and oxygen contents</w:t>
      </w:r>
    </w:p>
    <w:p w14:paraId="63764656" w14:textId="7E7E69EA" w:rsidR="00DB08E8" w:rsidRPr="00886E35" w:rsidRDefault="008C2022" w:rsidP="00886E35">
      <w:pPr>
        <w:pStyle w:val="ListBullet"/>
      </w:pPr>
      <w:r w:rsidRPr="00886E35">
        <w:t>t</w:t>
      </w:r>
      <w:r w:rsidR="0004210F" w:rsidRPr="00886E35">
        <w:t xml:space="preserve">ubing </w:t>
      </w:r>
      <w:r w:rsidR="00DB08E8" w:rsidRPr="00886E35">
        <w:t>and related accessories for the delivery of oxygen and oxygen contents</w:t>
      </w:r>
    </w:p>
    <w:p w14:paraId="4B7530ED" w14:textId="52B23A08" w:rsidR="00DB08E8" w:rsidRPr="00886E35" w:rsidRDefault="008C2022" w:rsidP="00886E35">
      <w:pPr>
        <w:pStyle w:val="ListBullet"/>
      </w:pPr>
      <w:r w:rsidRPr="00886E35">
        <w:t>m</w:t>
      </w:r>
      <w:r w:rsidR="0004210F" w:rsidRPr="00886E35">
        <w:t xml:space="preserve">aintenance </w:t>
      </w:r>
      <w:r w:rsidR="00DB08E8" w:rsidRPr="00886E35">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3" w:name="_Toc169505149"/>
      <w:r w:rsidRPr="00F843CB">
        <w:rPr>
          <w:rFonts w:cs="Arial"/>
        </w:rPr>
        <w:lastRenderedPageBreak/>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3"/>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886E35">
      <w:pPr>
        <w:pStyle w:val="List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886E35">
      <w:pPr>
        <w:pStyle w:val="List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886E35">
      <w:pPr>
        <w:pStyle w:val="List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886E35">
      <w:pPr>
        <w:pStyle w:val="ListBullet"/>
      </w:pPr>
      <w:r w:rsidRPr="00F843CB">
        <w:t>A</w:t>
      </w:r>
      <w:r w:rsidR="00DB08E8" w:rsidRPr="00F843CB">
        <w:t xml:space="preserve"> new 5-year period begins.</w:t>
      </w:r>
    </w:p>
    <w:p w14:paraId="140613E0" w14:textId="4424AE9F" w:rsidR="00DB08E8" w:rsidRPr="00F843CB" w:rsidRDefault="00135744" w:rsidP="00886E35">
      <w:pPr>
        <w:pStyle w:val="ListBullet"/>
      </w:pPr>
      <w:r w:rsidRPr="00F843CB">
        <w:t>Y</w:t>
      </w:r>
      <w:r w:rsidR="00DB08E8" w:rsidRPr="00F843CB">
        <w:t>ou rent from a supplier for 36 months.</w:t>
      </w:r>
    </w:p>
    <w:p w14:paraId="48353E48" w14:textId="4E4BDE21" w:rsidR="00DB08E8" w:rsidRPr="00F843CB" w:rsidRDefault="00135744" w:rsidP="00886E35">
      <w:pPr>
        <w:pStyle w:val="List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886E35">
      <w:pPr>
        <w:pStyle w:val="ListBullet"/>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0945F" w14:textId="77777777" w:rsidR="003F1327" w:rsidRDefault="003F1327" w:rsidP="00EA4A7F">
      <w:pPr>
        <w:spacing w:after="0" w:line="240" w:lineRule="auto"/>
      </w:pPr>
      <w:r>
        <w:separator/>
      </w:r>
    </w:p>
  </w:endnote>
  <w:endnote w:type="continuationSeparator" w:id="0">
    <w:p w14:paraId="41937605" w14:textId="77777777" w:rsidR="003F1327" w:rsidRDefault="003F1327" w:rsidP="00EA4A7F">
      <w:pPr>
        <w:spacing w:after="0" w:line="240" w:lineRule="auto"/>
      </w:pPr>
      <w:r>
        <w:continuationSeparator/>
      </w:r>
    </w:p>
  </w:endnote>
  <w:endnote w:type="continuationNotice" w:id="1">
    <w:p w14:paraId="5AFC9F52" w14:textId="77777777" w:rsidR="003F1327" w:rsidRDefault="003F13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037" w14:textId="7CD7E9AB" w:rsidR="000431F2" w:rsidRPr="00A038FD" w:rsidRDefault="000431F2" w:rsidP="005162AD">
    <w:pPr>
      <w:pStyle w:val="Footer"/>
      <w:tabs>
        <w:tab w:val="right" w:pos="9900"/>
      </w:tabs>
    </w:pPr>
    <w:r w:rsidRPr="00A038FD">
      <w:rPr>
        <w:b/>
        <w:noProof/>
        <w:lang w:val="es-US"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0431F2" w:rsidRPr="00E33525" w:rsidRDefault="000431F2" w:rsidP="005162AD">
                            <w:pPr>
                              <w:pStyle w:val="Footer0"/>
                            </w:pPr>
                            <w:r w:rsidRPr="00B66FD7">
                              <w:t>?</w:t>
                            </w:r>
                          </w:p>
                          <w:p w14:paraId="2501C49E" w14:textId="77777777" w:rsidR="000431F2" w:rsidRDefault="000431F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0431F2" w:rsidRPr="00E33525" w:rsidRDefault="000431F2" w:rsidP="005162AD">
                      <w:pPr>
                        <w:pStyle w:val="Footer0"/>
                      </w:pPr>
                      <w:r w:rsidRPr="00B66FD7">
                        <w:t>?</w:t>
                      </w:r>
                    </w:p>
                    <w:p w14:paraId="2501C49E" w14:textId="77777777" w:rsidR="000431F2" w:rsidRDefault="000431F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t>URL</w:t>
    </w:r>
    <w:r w:rsidRPr="00A038FD">
      <w:t>&gt;.</w:t>
    </w:r>
    <w:r w:rsidRPr="00A038FD">
      <w:tab/>
    </w:r>
    <w:r w:rsidRPr="00A038FD">
      <w:fldChar w:fldCharType="begin"/>
    </w:r>
    <w:r w:rsidRPr="00A038FD">
      <w:instrText xml:space="preserve"> PAGE   \* MERGEFORMAT </w:instrText>
    </w:r>
    <w:r w:rsidRPr="00A038FD">
      <w:fldChar w:fldCharType="separate"/>
    </w:r>
    <w:r>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3647" w14:textId="022C4F25" w:rsidR="000431F2" w:rsidRPr="00A038FD" w:rsidRDefault="000431F2" w:rsidP="005162AD">
    <w:pPr>
      <w:pStyle w:val="Footer"/>
      <w:tabs>
        <w:tab w:val="right" w:pos="9900"/>
      </w:tabs>
    </w:pPr>
    <w:r w:rsidRPr="00A038FD">
      <w:rPr>
        <w:b/>
        <w:noProof/>
        <w:lang w:val="es-US"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0431F2" w:rsidRPr="00E33525" w:rsidRDefault="000431F2" w:rsidP="005162AD">
                            <w:pPr>
                              <w:pStyle w:val="Footer0"/>
                            </w:pPr>
                            <w:r w:rsidRPr="00B66FD7">
                              <w:t>?</w:t>
                            </w:r>
                          </w:p>
                          <w:p w14:paraId="6EC6300C" w14:textId="77777777" w:rsidR="000431F2" w:rsidRDefault="000431F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0431F2" w:rsidRPr="00E33525" w:rsidRDefault="000431F2" w:rsidP="005162AD">
                      <w:pPr>
                        <w:pStyle w:val="Footer0"/>
                      </w:pPr>
                      <w:r w:rsidRPr="00B66FD7">
                        <w:t>?</w:t>
                      </w:r>
                    </w:p>
                    <w:p w14:paraId="6EC6300C" w14:textId="77777777" w:rsidR="000431F2" w:rsidRDefault="000431F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t>URL</w:t>
    </w:r>
    <w:r w:rsidRPr="00A038FD">
      <w:t>&gt;.</w:t>
    </w:r>
    <w:r w:rsidRPr="00A038FD">
      <w:tab/>
    </w:r>
    <w:r w:rsidRPr="00A038FD">
      <w:fldChar w:fldCharType="begin"/>
    </w:r>
    <w:r w:rsidRPr="00A038FD">
      <w:instrText xml:space="preserve"> PAGE   \* MERGEFORMAT </w:instrText>
    </w:r>
    <w:r w:rsidRPr="00A038FD">
      <w:fldChar w:fldCharType="separate"/>
    </w:r>
    <w:r>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F1875" w14:textId="77777777" w:rsidR="003F1327" w:rsidRDefault="003F1327" w:rsidP="00EA4A7F">
      <w:pPr>
        <w:spacing w:after="0" w:line="240" w:lineRule="auto"/>
      </w:pPr>
      <w:r>
        <w:separator/>
      </w:r>
    </w:p>
  </w:footnote>
  <w:footnote w:type="continuationSeparator" w:id="0">
    <w:p w14:paraId="33CEF972" w14:textId="77777777" w:rsidR="003F1327" w:rsidRDefault="003F1327" w:rsidP="00EA4A7F">
      <w:pPr>
        <w:spacing w:after="0" w:line="240" w:lineRule="auto"/>
      </w:pPr>
      <w:r>
        <w:continuationSeparator/>
      </w:r>
    </w:p>
  </w:footnote>
  <w:footnote w:type="continuationNotice" w:id="1">
    <w:p w14:paraId="26C17A91" w14:textId="77777777" w:rsidR="003F1327" w:rsidRDefault="003F13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96ED" w14:textId="48A05FCB" w:rsidR="000431F2" w:rsidRPr="00D81C49" w:rsidRDefault="000431F2"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0431F2" w:rsidRPr="00D81C49" w:rsidRDefault="000431F2"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ACB9" w14:textId="2C3DD9DD" w:rsidR="000431F2" w:rsidRPr="00D81C49" w:rsidRDefault="000431F2"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A4A83B5E"/>
    <w:lvl w:ilvl="0" w:tplc="B27CCAB4">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210DA7"/>
    <w:multiLevelType w:val="multilevel"/>
    <w:tmpl w:val="D69C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1"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3"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86EE9"/>
    <w:multiLevelType w:val="hybridMultilevel"/>
    <w:tmpl w:val="5DF633E6"/>
    <w:lvl w:ilvl="0" w:tplc="79648D4E">
      <w:start w:val="1"/>
      <w:numFmt w:val="upperLetter"/>
      <w:pStyle w:val="Heading1"/>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8F4F5C"/>
    <w:multiLevelType w:val="multilevel"/>
    <w:tmpl w:val="9FD2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3080211">
    <w:abstractNumId w:val="12"/>
  </w:num>
  <w:num w:numId="2" w16cid:durableId="1747801002">
    <w:abstractNumId w:val="35"/>
  </w:num>
  <w:num w:numId="3" w16cid:durableId="64033233">
    <w:abstractNumId w:val="29"/>
  </w:num>
  <w:num w:numId="4" w16cid:durableId="1032925391">
    <w:abstractNumId w:val="22"/>
  </w:num>
  <w:num w:numId="5" w16cid:durableId="832256024">
    <w:abstractNumId w:val="21"/>
  </w:num>
  <w:num w:numId="6" w16cid:durableId="726296717">
    <w:abstractNumId w:val="41"/>
  </w:num>
  <w:num w:numId="7" w16cid:durableId="1824352084">
    <w:abstractNumId w:val="16"/>
  </w:num>
  <w:num w:numId="8" w16cid:durableId="733895469">
    <w:abstractNumId w:val="45"/>
  </w:num>
  <w:num w:numId="9" w16cid:durableId="282344921">
    <w:abstractNumId w:val="13"/>
  </w:num>
  <w:num w:numId="10" w16cid:durableId="630786740">
    <w:abstractNumId w:val="23"/>
  </w:num>
  <w:num w:numId="11" w16cid:durableId="489751865">
    <w:abstractNumId w:val="44"/>
  </w:num>
  <w:num w:numId="12" w16cid:durableId="988095550">
    <w:abstractNumId w:val="24"/>
  </w:num>
  <w:num w:numId="13" w16cid:durableId="1878816474">
    <w:abstractNumId w:val="49"/>
  </w:num>
  <w:num w:numId="14" w16cid:durableId="537162093">
    <w:abstractNumId w:val="47"/>
  </w:num>
  <w:num w:numId="15" w16cid:durableId="1537085225">
    <w:abstractNumId w:val="10"/>
  </w:num>
  <w:num w:numId="16" w16cid:durableId="1006327506">
    <w:abstractNumId w:val="20"/>
  </w:num>
  <w:num w:numId="17" w16cid:durableId="1891186790">
    <w:abstractNumId w:val="30"/>
  </w:num>
  <w:num w:numId="18" w16cid:durableId="45685867">
    <w:abstractNumId w:val="48"/>
  </w:num>
  <w:num w:numId="19" w16cid:durableId="612442508">
    <w:abstractNumId w:val="18"/>
  </w:num>
  <w:num w:numId="20" w16cid:durableId="626857639">
    <w:abstractNumId w:val="37"/>
  </w:num>
  <w:num w:numId="21" w16cid:durableId="259878950">
    <w:abstractNumId w:val="4"/>
  </w:num>
  <w:num w:numId="22" w16cid:durableId="1092386377">
    <w:abstractNumId w:val="6"/>
  </w:num>
  <w:num w:numId="23" w16cid:durableId="256787621">
    <w:abstractNumId w:val="3"/>
  </w:num>
  <w:num w:numId="24" w16cid:durableId="21323787">
    <w:abstractNumId w:val="2"/>
  </w:num>
  <w:num w:numId="25" w16cid:durableId="2115128777">
    <w:abstractNumId w:val="1"/>
  </w:num>
  <w:num w:numId="26" w16cid:durableId="782383061">
    <w:abstractNumId w:val="0"/>
  </w:num>
  <w:num w:numId="27" w16cid:durableId="1573351247">
    <w:abstractNumId w:val="38"/>
  </w:num>
  <w:num w:numId="28" w16cid:durableId="1820220844">
    <w:abstractNumId w:val="34"/>
  </w:num>
  <w:num w:numId="29" w16cid:durableId="398796683">
    <w:abstractNumId w:val="25"/>
  </w:num>
  <w:num w:numId="30" w16cid:durableId="1857694574">
    <w:abstractNumId w:val="40"/>
  </w:num>
  <w:num w:numId="31" w16cid:durableId="550074456">
    <w:abstractNumId w:val="33"/>
  </w:num>
  <w:num w:numId="32" w16cid:durableId="1206866640">
    <w:abstractNumId w:val="36"/>
  </w:num>
  <w:num w:numId="33" w16cid:durableId="2061782989">
    <w:abstractNumId w:val="39"/>
  </w:num>
  <w:num w:numId="34" w16cid:durableId="247546642">
    <w:abstractNumId w:val="15"/>
  </w:num>
  <w:num w:numId="35" w16cid:durableId="1738554294">
    <w:abstractNumId w:val="5"/>
  </w:num>
  <w:num w:numId="36" w16cid:durableId="819538087">
    <w:abstractNumId w:val="11"/>
  </w:num>
  <w:num w:numId="37" w16cid:durableId="547375597">
    <w:abstractNumId w:val="31"/>
  </w:num>
  <w:num w:numId="38" w16cid:durableId="167867752">
    <w:abstractNumId w:val="14"/>
  </w:num>
  <w:num w:numId="39" w16cid:durableId="127600597">
    <w:abstractNumId w:val="43"/>
  </w:num>
  <w:num w:numId="40" w16cid:durableId="221840625">
    <w:abstractNumId w:val="17"/>
  </w:num>
  <w:num w:numId="41" w16cid:durableId="576405726">
    <w:abstractNumId w:val="9"/>
  </w:num>
  <w:num w:numId="42" w16cid:durableId="1819882068">
    <w:abstractNumId w:val="8"/>
  </w:num>
  <w:num w:numId="43" w16cid:durableId="1064984017">
    <w:abstractNumId w:val="27"/>
  </w:num>
  <w:num w:numId="44" w16cid:durableId="17125156">
    <w:abstractNumId w:val="42"/>
  </w:num>
  <w:num w:numId="45" w16cid:durableId="85540559">
    <w:abstractNumId w:val="32"/>
  </w:num>
  <w:num w:numId="46" w16cid:durableId="1219592032">
    <w:abstractNumId w:val="7"/>
  </w:num>
  <w:num w:numId="47" w16cid:durableId="1224293697">
    <w:abstractNumId w:val="26"/>
  </w:num>
  <w:num w:numId="48" w16cid:durableId="1116945303">
    <w:abstractNumId w:val="19"/>
  </w:num>
  <w:num w:numId="49" w16cid:durableId="908881199">
    <w:abstractNumId w:val="28"/>
  </w:num>
  <w:num w:numId="50" w16cid:durableId="385296705">
    <w:abstractNumId w:val="4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vendru, Sue R (DHS)">
    <w15:presenceInfo w15:providerId="AD" w15:userId="S::Sue.Kvendru@state.mn.us::a585023f-9507-4480-a7de-c3fa56a591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23626"/>
    <w:rsid w:val="00025913"/>
    <w:rsid w:val="00025BA1"/>
    <w:rsid w:val="00026540"/>
    <w:rsid w:val="000269D8"/>
    <w:rsid w:val="00027F01"/>
    <w:rsid w:val="000314A3"/>
    <w:rsid w:val="00031731"/>
    <w:rsid w:val="00032270"/>
    <w:rsid w:val="000334AC"/>
    <w:rsid w:val="00036C9F"/>
    <w:rsid w:val="00041643"/>
    <w:rsid w:val="0004210F"/>
    <w:rsid w:val="00042B82"/>
    <w:rsid w:val="000431F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6721C"/>
    <w:rsid w:val="00070418"/>
    <w:rsid w:val="00070CA1"/>
    <w:rsid w:val="00071465"/>
    <w:rsid w:val="0007191F"/>
    <w:rsid w:val="00072501"/>
    <w:rsid w:val="00072A15"/>
    <w:rsid w:val="00074738"/>
    <w:rsid w:val="00074BA5"/>
    <w:rsid w:val="00075726"/>
    <w:rsid w:val="00076263"/>
    <w:rsid w:val="00076BD8"/>
    <w:rsid w:val="00076FB1"/>
    <w:rsid w:val="00077533"/>
    <w:rsid w:val="000807CD"/>
    <w:rsid w:val="00080966"/>
    <w:rsid w:val="00080F67"/>
    <w:rsid w:val="0008181E"/>
    <w:rsid w:val="000821A7"/>
    <w:rsid w:val="00083D4A"/>
    <w:rsid w:val="00084CE8"/>
    <w:rsid w:val="000856F8"/>
    <w:rsid w:val="00085FBA"/>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D30"/>
    <w:rsid w:val="000B502C"/>
    <w:rsid w:val="000B50F2"/>
    <w:rsid w:val="000B7D2E"/>
    <w:rsid w:val="000C01EB"/>
    <w:rsid w:val="000C08D2"/>
    <w:rsid w:val="000C0AFA"/>
    <w:rsid w:val="000C15D2"/>
    <w:rsid w:val="000C264F"/>
    <w:rsid w:val="000C2702"/>
    <w:rsid w:val="000C2DAE"/>
    <w:rsid w:val="000C5D7E"/>
    <w:rsid w:val="000C7AC3"/>
    <w:rsid w:val="000D3597"/>
    <w:rsid w:val="000D3EA9"/>
    <w:rsid w:val="000E2106"/>
    <w:rsid w:val="000E233A"/>
    <w:rsid w:val="000E2B9C"/>
    <w:rsid w:val="000E40DE"/>
    <w:rsid w:val="000E7C65"/>
    <w:rsid w:val="000F0F36"/>
    <w:rsid w:val="000F1690"/>
    <w:rsid w:val="000F53C1"/>
    <w:rsid w:val="000F5E19"/>
    <w:rsid w:val="000F7DFE"/>
    <w:rsid w:val="001011C3"/>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D3F"/>
    <w:rsid w:val="00121CF4"/>
    <w:rsid w:val="001244B2"/>
    <w:rsid w:val="00125128"/>
    <w:rsid w:val="00126BE9"/>
    <w:rsid w:val="00126C97"/>
    <w:rsid w:val="00130857"/>
    <w:rsid w:val="00132325"/>
    <w:rsid w:val="00133676"/>
    <w:rsid w:val="00135744"/>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4707"/>
    <w:rsid w:val="00175924"/>
    <w:rsid w:val="00176E0C"/>
    <w:rsid w:val="0017728F"/>
    <w:rsid w:val="0018096C"/>
    <w:rsid w:val="00181848"/>
    <w:rsid w:val="0018188A"/>
    <w:rsid w:val="00181CD8"/>
    <w:rsid w:val="0018234A"/>
    <w:rsid w:val="0018293D"/>
    <w:rsid w:val="00182BBB"/>
    <w:rsid w:val="00185027"/>
    <w:rsid w:val="00185ABC"/>
    <w:rsid w:val="0018609B"/>
    <w:rsid w:val="00186D67"/>
    <w:rsid w:val="00190CB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2FE"/>
    <w:rsid w:val="001C08E7"/>
    <w:rsid w:val="001C0BB0"/>
    <w:rsid w:val="001C4419"/>
    <w:rsid w:val="001C4705"/>
    <w:rsid w:val="001C5374"/>
    <w:rsid w:val="001C58B2"/>
    <w:rsid w:val="001C5D97"/>
    <w:rsid w:val="001D3F05"/>
    <w:rsid w:val="001D40E5"/>
    <w:rsid w:val="001D43F7"/>
    <w:rsid w:val="001D4E56"/>
    <w:rsid w:val="001D4E5B"/>
    <w:rsid w:val="001D5013"/>
    <w:rsid w:val="001E0895"/>
    <w:rsid w:val="001E4288"/>
    <w:rsid w:val="001E494B"/>
    <w:rsid w:val="001E4D4D"/>
    <w:rsid w:val="001E666B"/>
    <w:rsid w:val="001F0C64"/>
    <w:rsid w:val="001F1536"/>
    <w:rsid w:val="001F1F78"/>
    <w:rsid w:val="001F2059"/>
    <w:rsid w:val="001F30C3"/>
    <w:rsid w:val="001F3ACF"/>
    <w:rsid w:val="001F3D02"/>
    <w:rsid w:val="001F73C5"/>
    <w:rsid w:val="001F7531"/>
    <w:rsid w:val="002028A8"/>
    <w:rsid w:val="002036EC"/>
    <w:rsid w:val="0020475E"/>
    <w:rsid w:val="00207D93"/>
    <w:rsid w:val="0021089F"/>
    <w:rsid w:val="00211CFB"/>
    <w:rsid w:val="0021253E"/>
    <w:rsid w:val="0021336C"/>
    <w:rsid w:val="00213D00"/>
    <w:rsid w:val="00214882"/>
    <w:rsid w:val="00216042"/>
    <w:rsid w:val="002230CF"/>
    <w:rsid w:val="002240D8"/>
    <w:rsid w:val="002241CE"/>
    <w:rsid w:val="00226F2B"/>
    <w:rsid w:val="00230D1C"/>
    <w:rsid w:val="00234C33"/>
    <w:rsid w:val="00234ED8"/>
    <w:rsid w:val="00235516"/>
    <w:rsid w:val="002358AC"/>
    <w:rsid w:val="00240A45"/>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2BF3"/>
    <w:rsid w:val="00264FCE"/>
    <w:rsid w:val="00265727"/>
    <w:rsid w:val="00266429"/>
    <w:rsid w:val="00266816"/>
    <w:rsid w:val="002705BB"/>
    <w:rsid w:val="002705FF"/>
    <w:rsid w:val="00271F66"/>
    <w:rsid w:val="00272CAB"/>
    <w:rsid w:val="002735BF"/>
    <w:rsid w:val="00274BAA"/>
    <w:rsid w:val="0027531C"/>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28A7"/>
    <w:rsid w:val="002A2E7F"/>
    <w:rsid w:val="002B271C"/>
    <w:rsid w:val="002B494D"/>
    <w:rsid w:val="002B4D4C"/>
    <w:rsid w:val="002C0537"/>
    <w:rsid w:val="002C0BEB"/>
    <w:rsid w:val="002C1DA4"/>
    <w:rsid w:val="002C7779"/>
    <w:rsid w:val="002C7887"/>
    <w:rsid w:val="002D2DC4"/>
    <w:rsid w:val="002D6469"/>
    <w:rsid w:val="002D7AC1"/>
    <w:rsid w:val="002E2F98"/>
    <w:rsid w:val="002E3F2B"/>
    <w:rsid w:val="002E4EF3"/>
    <w:rsid w:val="002E6849"/>
    <w:rsid w:val="002E7806"/>
    <w:rsid w:val="002E7C9E"/>
    <w:rsid w:val="002F2B57"/>
    <w:rsid w:val="002F75F8"/>
    <w:rsid w:val="002F79C4"/>
    <w:rsid w:val="00300223"/>
    <w:rsid w:val="00303B9C"/>
    <w:rsid w:val="00303EE8"/>
    <w:rsid w:val="00304001"/>
    <w:rsid w:val="00304108"/>
    <w:rsid w:val="003042EC"/>
    <w:rsid w:val="00305638"/>
    <w:rsid w:val="003057E1"/>
    <w:rsid w:val="003074B9"/>
    <w:rsid w:val="0031040D"/>
    <w:rsid w:val="003125C5"/>
    <w:rsid w:val="00312A4F"/>
    <w:rsid w:val="00315A19"/>
    <w:rsid w:val="00320E68"/>
    <w:rsid w:val="00321C7B"/>
    <w:rsid w:val="00322852"/>
    <w:rsid w:val="00324332"/>
    <w:rsid w:val="00326517"/>
    <w:rsid w:val="00326610"/>
    <w:rsid w:val="00327831"/>
    <w:rsid w:val="00330C71"/>
    <w:rsid w:val="003323F4"/>
    <w:rsid w:val="00334FB1"/>
    <w:rsid w:val="00335CB5"/>
    <w:rsid w:val="00336829"/>
    <w:rsid w:val="00336B42"/>
    <w:rsid w:val="00336DCC"/>
    <w:rsid w:val="003379C0"/>
    <w:rsid w:val="00340830"/>
    <w:rsid w:val="003429D9"/>
    <w:rsid w:val="00342C44"/>
    <w:rsid w:val="00342E4B"/>
    <w:rsid w:val="00343FDB"/>
    <w:rsid w:val="00346376"/>
    <w:rsid w:val="00346A87"/>
    <w:rsid w:val="003470C1"/>
    <w:rsid w:val="00347189"/>
    <w:rsid w:val="00347B30"/>
    <w:rsid w:val="00347EB3"/>
    <w:rsid w:val="003505A0"/>
    <w:rsid w:val="003516BA"/>
    <w:rsid w:val="00353A8C"/>
    <w:rsid w:val="00355824"/>
    <w:rsid w:val="00355A79"/>
    <w:rsid w:val="00356816"/>
    <w:rsid w:val="00360583"/>
    <w:rsid w:val="00360B68"/>
    <w:rsid w:val="00361207"/>
    <w:rsid w:val="0036286C"/>
    <w:rsid w:val="00362BAE"/>
    <w:rsid w:val="00362BCD"/>
    <w:rsid w:val="00364C22"/>
    <w:rsid w:val="00367C3D"/>
    <w:rsid w:val="00367CE2"/>
    <w:rsid w:val="0037379F"/>
    <w:rsid w:val="0037393A"/>
    <w:rsid w:val="003739D3"/>
    <w:rsid w:val="0037400F"/>
    <w:rsid w:val="0037466F"/>
    <w:rsid w:val="00375AE8"/>
    <w:rsid w:val="00375DC3"/>
    <w:rsid w:val="00376931"/>
    <w:rsid w:val="00376A1F"/>
    <w:rsid w:val="00380424"/>
    <w:rsid w:val="003808B2"/>
    <w:rsid w:val="003821EB"/>
    <w:rsid w:val="0038266D"/>
    <w:rsid w:val="00382BE3"/>
    <w:rsid w:val="0038392B"/>
    <w:rsid w:val="00384486"/>
    <w:rsid w:val="0038499B"/>
    <w:rsid w:val="00384C9C"/>
    <w:rsid w:val="00385040"/>
    <w:rsid w:val="00386EA6"/>
    <w:rsid w:val="00387598"/>
    <w:rsid w:val="00390808"/>
    <w:rsid w:val="00391542"/>
    <w:rsid w:val="00391756"/>
    <w:rsid w:val="00392923"/>
    <w:rsid w:val="0039379A"/>
    <w:rsid w:val="00393D5B"/>
    <w:rsid w:val="00394D26"/>
    <w:rsid w:val="00395E19"/>
    <w:rsid w:val="00396E61"/>
    <w:rsid w:val="0039790B"/>
    <w:rsid w:val="003A1918"/>
    <w:rsid w:val="003A1E0A"/>
    <w:rsid w:val="003A2DD9"/>
    <w:rsid w:val="003A5270"/>
    <w:rsid w:val="003A5285"/>
    <w:rsid w:val="003A571E"/>
    <w:rsid w:val="003A67B0"/>
    <w:rsid w:val="003B0DE7"/>
    <w:rsid w:val="003B1EE1"/>
    <w:rsid w:val="003B249F"/>
    <w:rsid w:val="003B3ED0"/>
    <w:rsid w:val="003B500F"/>
    <w:rsid w:val="003B5320"/>
    <w:rsid w:val="003B5A65"/>
    <w:rsid w:val="003B5E2E"/>
    <w:rsid w:val="003B6023"/>
    <w:rsid w:val="003B6729"/>
    <w:rsid w:val="003C14C4"/>
    <w:rsid w:val="003C1AA1"/>
    <w:rsid w:val="003C2172"/>
    <w:rsid w:val="003C2C46"/>
    <w:rsid w:val="003C2DDD"/>
    <w:rsid w:val="003C3821"/>
    <w:rsid w:val="003C4503"/>
    <w:rsid w:val="003C4EB0"/>
    <w:rsid w:val="003C7992"/>
    <w:rsid w:val="003D162C"/>
    <w:rsid w:val="003D22A9"/>
    <w:rsid w:val="003D3231"/>
    <w:rsid w:val="003D405E"/>
    <w:rsid w:val="003E0818"/>
    <w:rsid w:val="003E149E"/>
    <w:rsid w:val="003E22BA"/>
    <w:rsid w:val="003E3226"/>
    <w:rsid w:val="003E4D49"/>
    <w:rsid w:val="003F0B5A"/>
    <w:rsid w:val="003F1327"/>
    <w:rsid w:val="003F3864"/>
    <w:rsid w:val="003F58FC"/>
    <w:rsid w:val="003F5BF0"/>
    <w:rsid w:val="003F7628"/>
    <w:rsid w:val="003F7AF1"/>
    <w:rsid w:val="003F7F28"/>
    <w:rsid w:val="0040014C"/>
    <w:rsid w:val="00400177"/>
    <w:rsid w:val="004016E5"/>
    <w:rsid w:val="004028FB"/>
    <w:rsid w:val="004052A6"/>
    <w:rsid w:val="00405A9E"/>
    <w:rsid w:val="00407A8F"/>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5AD8"/>
    <w:rsid w:val="0042771A"/>
    <w:rsid w:val="00427CA8"/>
    <w:rsid w:val="00430D76"/>
    <w:rsid w:val="0043183C"/>
    <w:rsid w:val="0043207D"/>
    <w:rsid w:val="004320D8"/>
    <w:rsid w:val="0043426A"/>
    <w:rsid w:val="004354C9"/>
    <w:rsid w:val="00435D0F"/>
    <w:rsid w:val="0044007D"/>
    <w:rsid w:val="00440BCC"/>
    <w:rsid w:val="004420F4"/>
    <w:rsid w:val="00442C73"/>
    <w:rsid w:val="004431EA"/>
    <w:rsid w:val="00443645"/>
    <w:rsid w:val="00443EAB"/>
    <w:rsid w:val="00444C8F"/>
    <w:rsid w:val="004458EF"/>
    <w:rsid w:val="0044673C"/>
    <w:rsid w:val="004503C2"/>
    <w:rsid w:val="00451554"/>
    <w:rsid w:val="004527BC"/>
    <w:rsid w:val="00453011"/>
    <w:rsid w:val="004530FA"/>
    <w:rsid w:val="00453F3E"/>
    <w:rsid w:val="00457CC0"/>
    <w:rsid w:val="00462748"/>
    <w:rsid w:val="00462855"/>
    <w:rsid w:val="0046297F"/>
    <w:rsid w:val="00462B87"/>
    <w:rsid w:val="00466DAF"/>
    <w:rsid w:val="00470837"/>
    <w:rsid w:val="00472331"/>
    <w:rsid w:val="0047390C"/>
    <w:rsid w:val="004745C4"/>
    <w:rsid w:val="00474E88"/>
    <w:rsid w:val="004756B1"/>
    <w:rsid w:val="0047579A"/>
    <w:rsid w:val="00476E42"/>
    <w:rsid w:val="00477D5B"/>
    <w:rsid w:val="00477EAC"/>
    <w:rsid w:val="0048026A"/>
    <w:rsid w:val="004806B3"/>
    <w:rsid w:val="00485A6D"/>
    <w:rsid w:val="00486662"/>
    <w:rsid w:val="00486A10"/>
    <w:rsid w:val="00486B04"/>
    <w:rsid w:val="00487A61"/>
    <w:rsid w:val="00490031"/>
    <w:rsid w:val="00490F03"/>
    <w:rsid w:val="00491BD7"/>
    <w:rsid w:val="0049260E"/>
    <w:rsid w:val="004974B5"/>
    <w:rsid w:val="004A3093"/>
    <w:rsid w:val="004A3DB2"/>
    <w:rsid w:val="004A3E09"/>
    <w:rsid w:val="004A4824"/>
    <w:rsid w:val="004A5E64"/>
    <w:rsid w:val="004A62EC"/>
    <w:rsid w:val="004A64AB"/>
    <w:rsid w:val="004A6C1C"/>
    <w:rsid w:val="004A6E0D"/>
    <w:rsid w:val="004A73BA"/>
    <w:rsid w:val="004B0A2F"/>
    <w:rsid w:val="004B4CCF"/>
    <w:rsid w:val="004B5FB3"/>
    <w:rsid w:val="004B6341"/>
    <w:rsid w:val="004B64DB"/>
    <w:rsid w:val="004B66D4"/>
    <w:rsid w:val="004B683E"/>
    <w:rsid w:val="004C0BE0"/>
    <w:rsid w:val="004C113B"/>
    <w:rsid w:val="004C2388"/>
    <w:rsid w:val="004C2C82"/>
    <w:rsid w:val="004C651C"/>
    <w:rsid w:val="004C65FF"/>
    <w:rsid w:val="004D201C"/>
    <w:rsid w:val="004E069D"/>
    <w:rsid w:val="004E1BAC"/>
    <w:rsid w:val="004E2D32"/>
    <w:rsid w:val="004E4BF2"/>
    <w:rsid w:val="004E5E15"/>
    <w:rsid w:val="004E710E"/>
    <w:rsid w:val="004F1AF5"/>
    <w:rsid w:val="004F2483"/>
    <w:rsid w:val="004F454B"/>
    <w:rsid w:val="004F548A"/>
    <w:rsid w:val="004F60BA"/>
    <w:rsid w:val="004F6D07"/>
    <w:rsid w:val="00500441"/>
    <w:rsid w:val="00503563"/>
    <w:rsid w:val="00503AF1"/>
    <w:rsid w:val="00504FF4"/>
    <w:rsid w:val="00505250"/>
    <w:rsid w:val="00506C29"/>
    <w:rsid w:val="005074A2"/>
    <w:rsid w:val="0050780B"/>
    <w:rsid w:val="005079F5"/>
    <w:rsid w:val="00507A0F"/>
    <w:rsid w:val="00513335"/>
    <w:rsid w:val="00513B63"/>
    <w:rsid w:val="00514021"/>
    <w:rsid w:val="0051430D"/>
    <w:rsid w:val="005162AD"/>
    <w:rsid w:val="00517032"/>
    <w:rsid w:val="005176BF"/>
    <w:rsid w:val="00517D81"/>
    <w:rsid w:val="00522C91"/>
    <w:rsid w:val="0052400C"/>
    <w:rsid w:val="005262E9"/>
    <w:rsid w:val="00526D66"/>
    <w:rsid w:val="00527897"/>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4494"/>
    <w:rsid w:val="0054630B"/>
    <w:rsid w:val="00546851"/>
    <w:rsid w:val="005468A3"/>
    <w:rsid w:val="00546A80"/>
    <w:rsid w:val="005477CF"/>
    <w:rsid w:val="00547FDD"/>
    <w:rsid w:val="005509A7"/>
    <w:rsid w:val="00550DBF"/>
    <w:rsid w:val="00551BBD"/>
    <w:rsid w:val="0055327A"/>
    <w:rsid w:val="00553F1B"/>
    <w:rsid w:val="00554347"/>
    <w:rsid w:val="00556B75"/>
    <w:rsid w:val="005573B2"/>
    <w:rsid w:val="005618B9"/>
    <w:rsid w:val="00563697"/>
    <w:rsid w:val="005638D2"/>
    <w:rsid w:val="005651E3"/>
    <w:rsid w:val="005665EF"/>
    <w:rsid w:val="005671BA"/>
    <w:rsid w:val="00567DDA"/>
    <w:rsid w:val="00571150"/>
    <w:rsid w:val="005737C0"/>
    <w:rsid w:val="00574EE8"/>
    <w:rsid w:val="00576FCC"/>
    <w:rsid w:val="00577CAE"/>
    <w:rsid w:val="0058003B"/>
    <w:rsid w:val="005808D4"/>
    <w:rsid w:val="00583806"/>
    <w:rsid w:val="00584AB2"/>
    <w:rsid w:val="005850DD"/>
    <w:rsid w:val="005868BB"/>
    <w:rsid w:val="005869C0"/>
    <w:rsid w:val="00587902"/>
    <w:rsid w:val="00592487"/>
    <w:rsid w:val="00592FE9"/>
    <w:rsid w:val="005940CD"/>
    <w:rsid w:val="0059436A"/>
    <w:rsid w:val="00594418"/>
    <w:rsid w:val="005945AB"/>
    <w:rsid w:val="00594C98"/>
    <w:rsid w:val="005961D1"/>
    <w:rsid w:val="005A0357"/>
    <w:rsid w:val="005A0CB2"/>
    <w:rsid w:val="005A0D82"/>
    <w:rsid w:val="005A18B6"/>
    <w:rsid w:val="005A2993"/>
    <w:rsid w:val="005A4134"/>
    <w:rsid w:val="005A468F"/>
    <w:rsid w:val="005A554B"/>
    <w:rsid w:val="005A631E"/>
    <w:rsid w:val="005A7D99"/>
    <w:rsid w:val="005B00DF"/>
    <w:rsid w:val="005B112F"/>
    <w:rsid w:val="005B3A32"/>
    <w:rsid w:val="005B3DEF"/>
    <w:rsid w:val="005B4AF1"/>
    <w:rsid w:val="005B541E"/>
    <w:rsid w:val="005B56FC"/>
    <w:rsid w:val="005B7696"/>
    <w:rsid w:val="005C1399"/>
    <w:rsid w:val="005C36A9"/>
    <w:rsid w:val="005C5901"/>
    <w:rsid w:val="005C5A89"/>
    <w:rsid w:val="005D22D2"/>
    <w:rsid w:val="005D23BE"/>
    <w:rsid w:val="005D3072"/>
    <w:rsid w:val="005D37E6"/>
    <w:rsid w:val="005D3B5C"/>
    <w:rsid w:val="005D57AF"/>
    <w:rsid w:val="005D5831"/>
    <w:rsid w:val="005D5B20"/>
    <w:rsid w:val="005D61C4"/>
    <w:rsid w:val="005D62BA"/>
    <w:rsid w:val="005D6B47"/>
    <w:rsid w:val="005D76FF"/>
    <w:rsid w:val="005E0CD2"/>
    <w:rsid w:val="005E3EC4"/>
    <w:rsid w:val="005E4457"/>
    <w:rsid w:val="005E5861"/>
    <w:rsid w:val="005E6B13"/>
    <w:rsid w:val="005E6CD7"/>
    <w:rsid w:val="005E6FDB"/>
    <w:rsid w:val="005F0613"/>
    <w:rsid w:val="005F250B"/>
    <w:rsid w:val="005F2D9E"/>
    <w:rsid w:val="005F33C2"/>
    <w:rsid w:val="005F5407"/>
    <w:rsid w:val="005F6843"/>
    <w:rsid w:val="005F758B"/>
    <w:rsid w:val="006003A3"/>
    <w:rsid w:val="00601AA1"/>
    <w:rsid w:val="0060205E"/>
    <w:rsid w:val="00602552"/>
    <w:rsid w:val="0060269F"/>
    <w:rsid w:val="00603878"/>
    <w:rsid w:val="00604262"/>
    <w:rsid w:val="00604714"/>
    <w:rsid w:val="00605055"/>
    <w:rsid w:val="0060628F"/>
    <w:rsid w:val="00606B1A"/>
    <w:rsid w:val="00606FD4"/>
    <w:rsid w:val="00610159"/>
    <w:rsid w:val="00610200"/>
    <w:rsid w:val="00610D91"/>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54D8"/>
    <w:rsid w:val="00636B74"/>
    <w:rsid w:val="00636E22"/>
    <w:rsid w:val="0064000D"/>
    <w:rsid w:val="00640692"/>
    <w:rsid w:val="00640CE4"/>
    <w:rsid w:val="00641C42"/>
    <w:rsid w:val="00641E8D"/>
    <w:rsid w:val="00641F96"/>
    <w:rsid w:val="006433E5"/>
    <w:rsid w:val="00643940"/>
    <w:rsid w:val="00643AAD"/>
    <w:rsid w:val="00643D4D"/>
    <w:rsid w:val="006456E0"/>
    <w:rsid w:val="00646EC6"/>
    <w:rsid w:val="006477BB"/>
    <w:rsid w:val="006516AD"/>
    <w:rsid w:val="00654967"/>
    <w:rsid w:val="00654DA1"/>
    <w:rsid w:val="0065559B"/>
    <w:rsid w:val="00655B9C"/>
    <w:rsid w:val="00655C8E"/>
    <w:rsid w:val="00656740"/>
    <w:rsid w:val="006606BE"/>
    <w:rsid w:val="006606CC"/>
    <w:rsid w:val="00660BC6"/>
    <w:rsid w:val="00662A13"/>
    <w:rsid w:val="00662CD9"/>
    <w:rsid w:val="006630A4"/>
    <w:rsid w:val="0066673D"/>
    <w:rsid w:val="00667401"/>
    <w:rsid w:val="00667AC2"/>
    <w:rsid w:val="0067021E"/>
    <w:rsid w:val="00670E57"/>
    <w:rsid w:val="00672F52"/>
    <w:rsid w:val="006744FB"/>
    <w:rsid w:val="00674FBB"/>
    <w:rsid w:val="00677872"/>
    <w:rsid w:val="00681C5A"/>
    <w:rsid w:val="0068413D"/>
    <w:rsid w:val="0068441B"/>
    <w:rsid w:val="006856E1"/>
    <w:rsid w:val="00686700"/>
    <w:rsid w:val="006902FE"/>
    <w:rsid w:val="00690C98"/>
    <w:rsid w:val="006921C0"/>
    <w:rsid w:val="00692703"/>
    <w:rsid w:val="00692F41"/>
    <w:rsid w:val="00694555"/>
    <w:rsid w:val="006A0E67"/>
    <w:rsid w:val="006A1747"/>
    <w:rsid w:val="006A215C"/>
    <w:rsid w:val="006A24FC"/>
    <w:rsid w:val="006A3BBD"/>
    <w:rsid w:val="006A47CB"/>
    <w:rsid w:val="006A4EF7"/>
    <w:rsid w:val="006A72AE"/>
    <w:rsid w:val="006B0BB8"/>
    <w:rsid w:val="006B23B6"/>
    <w:rsid w:val="006B2E84"/>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388E"/>
    <w:rsid w:val="007153FF"/>
    <w:rsid w:val="00715604"/>
    <w:rsid w:val="007177FF"/>
    <w:rsid w:val="00717958"/>
    <w:rsid w:val="007206FF"/>
    <w:rsid w:val="00721669"/>
    <w:rsid w:val="0072612C"/>
    <w:rsid w:val="00727388"/>
    <w:rsid w:val="00730179"/>
    <w:rsid w:val="007304CC"/>
    <w:rsid w:val="00731CF8"/>
    <w:rsid w:val="007325B7"/>
    <w:rsid w:val="00735586"/>
    <w:rsid w:val="00736291"/>
    <w:rsid w:val="00737DD9"/>
    <w:rsid w:val="0074042E"/>
    <w:rsid w:val="0074080C"/>
    <w:rsid w:val="0074428E"/>
    <w:rsid w:val="00744D4F"/>
    <w:rsid w:val="00745E46"/>
    <w:rsid w:val="00746056"/>
    <w:rsid w:val="00747F02"/>
    <w:rsid w:val="007503EE"/>
    <w:rsid w:val="00753BC7"/>
    <w:rsid w:val="0075475A"/>
    <w:rsid w:val="00755710"/>
    <w:rsid w:val="00755F8E"/>
    <w:rsid w:val="00757989"/>
    <w:rsid w:val="007606A5"/>
    <w:rsid w:val="0076165A"/>
    <w:rsid w:val="007622B9"/>
    <w:rsid w:val="00763CB2"/>
    <w:rsid w:val="0076416B"/>
    <w:rsid w:val="00770902"/>
    <w:rsid w:val="0077152B"/>
    <w:rsid w:val="00771F65"/>
    <w:rsid w:val="007725B0"/>
    <w:rsid w:val="00772E99"/>
    <w:rsid w:val="00772FA9"/>
    <w:rsid w:val="0077339C"/>
    <w:rsid w:val="00774808"/>
    <w:rsid w:val="007765A5"/>
    <w:rsid w:val="00780CF6"/>
    <w:rsid w:val="00782384"/>
    <w:rsid w:val="007838FB"/>
    <w:rsid w:val="00784B47"/>
    <w:rsid w:val="0078680C"/>
    <w:rsid w:val="0078769F"/>
    <w:rsid w:val="0079125B"/>
    <w:rsid w:val="00792148"/>
    <w:rsid w:val="00794CDB"/>
    <w:rsid w:val="0079503C"/>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C45"/>
    <w:rsid w:val="007C35AD"/>
    <w:rsid w:val="007C36D2"/>
    <w:rsid w:val="007C504A"/>
    <w:rsid w:val="007C5883"/>
    <w:rsid w:val="007C6B02"/>
    <w:rsid w:val="007C76AD"/>
    <w:rsid w:val="007D021D"/>
    <w:rsid w:val="007D2999"/>
    <w:rsid w:val="007D3ACC"/>
    <w:rsid w:val="007D4D50"/>
    <w:rsid w:val="007D5044"/>
    <w:rsid w:val="007D5ECC"/>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516"/>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936"/>
    <w:rsid w:val="00831E60"/>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3626"/>
    <w:rsid w:val="008643DB"/>
    <w:rsid w:val="0086575A"/>
    <w:rsid w:val="00865D1E"/>
    <w:rsid w:val="008660D3"/>
    <w:rsid w:val="0086664D"/>
    <w:rsid w:val="008666CC"/>
    <w:rsid w:val="00867ABB"/>
    <w:rsid w:val="0087014C"/>
    <w:rsid w:val="00872634"/>
    <w:rsid w:val="008727F8"/>
    <w:rsid w:val="00875DD4"/>
    <w:rsid w:val="00877C17"/>
    <w:rsid w:val="00880A76"/>
    <w:rsid w:val="00881947"/>
    <w:rsid w:val="00881EB2"/>
    <w:rsid w:val="00882BE7"/>
    <w:rsid w:val="008835E5"/>
    <w:rsid w:val="0088518A"/>
    <w:rsid w:val="008855B7"/>
    <w:rsid w:val="00886E35"/>
    <w:rsid w:val="008879F5"/>
    <w:rsid w:val="00887E5F"/>
    <w:rsid w:val="008901B1"/>
    <w:rsid w:val="00890FC0"/>
    <w:rsid w:val="0089318B"/>
    <w:rsid w:val="0089618E"/>
    <w:rsid w:val="00896E0E"/>
    <w:rsid w:val="00897C55"/>
    <w:rsid w:val="00897F5A"/>
    <w:rsid w:val="008A3C87"/>
    <w:rsid w:val="008A60B0"/>
    <w:rsid w:val="008A618C"/>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137C"/>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776"/>
    <w:rsid w:val="008F1E07"/>
    <w:rsid w:val="008F2C93"/>
    <w:rsid w:val="008F6014"/>
    <w:rsid w:val="008F739C"/>
    <w:rsid w:val="008F796D"/>
    <w:rsid w:val="008F7B4C"/>
    <w:rsid w:val="0090082B"/>
    <w:rsid w:val="009026CA"/>
    <w:rsid w:val="009029C6"/>
    <w:rsid w:val="0090385E"/>
    <w:rsid w:val="00904568"/>
    <w:rsid w:val="00910A96"/>
    <w:rsid w:val="0091223B"/>
    <w:rsid w:val="00912C3C"/>
    <w:rsid w:val="00913CAE"/>
    <w:rsid w:val="0091417E"/>
    <w:rsid w:val="009142A5"/>
    <w:rsid w:val="009145FB"/>
    <w:rsid w:val="009150E6"/>
    <w:rsid w:val="00916C5B"/>
    <w:rsid w:val="0091726B"/>
    <w:rsid w:val="009201DC"/>
    <w:rsid w:val="009230D7"/>
    <w:rsid w:val="00925767"/>
    <w:rsid w:val="009259E2"/>
    <w:rsid w:val="00927A58"/>
    <w:rsid w:val="00930010"/>
    <w:rsid w:val="00931FA3"/>
    <w:rsid w:val="00933DBD"/>
    <w:rsid w:val="009344C6"/>
    <w:rsid w:val="00936B8E"/>
    <w:rsid w:val="0094013C"/>
    <w:rsid w:val="00940715"/>
    <w:rsid w:val="0094071D"/>
    <w:rsid w:val="009418CD"/>
    <w:rsid w:val="00942C6A"/>
    <w:rsid w:val="00943CA7"/>
    <w:rsid w:val="0094575D"/>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DF6"/>
    <w:rsid w:val="00966428"/>
    <w:rsid w:val="009709C3"/>
    <w:rsid w:val="00971D75"/>
    <w:rsid w:val="00977837"/>
    <w:rsid w:val="0098380B"/>
    <w:rsid w:val="0098394B"/>
    <w:rsid w:val="00984028"/>
    <w:rsid w:val="00984CB7"/>
    <w:rsid w:val="00987D7B"/>
    <w:rsid w:val="00990AF1"/>
    <w:rsid w:val="00991051"/>
    <w:rsid w:val="00991442"/>
    <w:rsid w:val="009934D7"/>
    <w:rsid w:val="0099372C"/>
    <w:rsid w:val="0099451E"/>
    <w:rsid w:val="009946CD"/>
    <w:rsid w:val="00995F3E"/>
    <w:rsid w:val="00996071"/>
    <w:rsid w:val="009967BE"/>
    <w:rsid w:val="0099784C"/>
    <w:rsid w:val="009A0CFF"/>
    <w:rsid w:val="009A25C2"/>
    <w:rsid w:val="009A2B53"/>
    <w:rsid w:val="009A31AB"/>
    <w:rsid w:val="009A4766"/>
    <w:rsid w:val="009A5BE1"/>
    <w:rsid w:val="009A7141"/>
    <w:rsid w:val="009B0875"/>
    <w:rsid w:val="009B0FCB"/>
    <w:rsid w:val="009B1883"/>
    <w:rsid w:val="009B240D"/>
    <w:rsid w:val="009B2C96"/>
    <w:rsid w:val="009B37BF"/>
    <w:rsid w:val="009B43E1"/>
    <w:rsid w:val="009B45E7"/>
    <w:rsid w:val="009B5765"/>
    <w:rsid w:val="009B5778"/>
    <w:rsid w:val="009B58CD"/>
    <w:rsid w:val="009B5F00"/>
    <w:rsid w:val="009B65F0"/>
    <w:rsid w:val="009B66F6"/>
    <w:rsid w:val="009B6F8A"/>
    <w:rsid w:val="009C1B60"/>
    <w:rsid w:val="009C1B9C"/>
    <w:rsid w:val="009C2834"/>
    <w:rsid w:val="009C2CC2"/>
    <w:rsid w:val="009C3102"/>
    <w:rsid w:val="009C3405"/>
    <w:rsid w:val="009C3560"/>
    <w:rsid w:val="009C4557"/>
    <w:rsid w:val="009C4F54"/>
    <w:rsid w:val="009C79E5"/>
    <w:rsid w:val="009D4606"/>
    <w:rsid w:val="009D55B1"/>
    <w:rsid w:val="009D5C5B"/>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4FC9"/>
    <w:rsid w:val="00A0517D"/>
    <w:rsid w:val="00A05824"/>
    <w:rsid w:val="00A10402"/>
    <w:rsid w:val="00A106D0"/>
    <w:rsid w:val="00A13F45"/>
    <w:rsid w:val="00A14906"/>
    <w:rsid w:val="00A14A81"/>
    <w:rsid w:val="00A15024"/>
    <w:rsid w:val="00A24537"/>
    <w:rsid w:val="00A249B4"/>
    <w:rsid w:val="00A26C8B"/>
    <w:rsid w:val="00A2755C"/>
    <w:rsid w:val="00A309ED"/>
    <w:rsid w:val="00A3108F"/>
    <w:rsid w:val="00A32209"/>
    <w:rsid w:val="00A334DF"/>
    <w:rsid w:val="00A3448D"/>
    <w:rsid w:val="00A35457"/>
    <w:rsid w:val="00A37189"/>
    <w:rsid w:val="00A37223"/>
    <w:rsid w:val="00A4064D"/>
    <w:rsid w:val="00A420D7"/>
    <w:rsid w:val="00A429BB"/>
    <w:rsid w:val="00A42EDE"/>
    <w:rsid w:val="00A43F86"/>
    <w:rsid w:val="00A44A25"/>
    <w:rsid w:val="00A46A23"/>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6D8"/>
    <w:rsid w:val="00A81B8F"/>
    <w:rsid w:val="00A81E40"/>
    <w:rsid w:val="00A8263F"/>
    <w:rsid w:val="00A82F2A"/>
    <w:rsid w:val="00A87B9B"/>
    <w:rsid w:val="00A907D6"/>
    <w:rsid w:val="00A93148"/>
    <w:rsid w:val="00A93B26"/>
    <w:rsid w:val="00A95E05"/>
    <w:rsid w:val="00A96FB9"/>
    <w:rsid w:val="00AA2C5C"/>
    <w:rsid w:val="00AA34EA"/>
    <w:rsid w:val="00AB0A59"/>
    <w:rsid w:val="00AB1CB4"/>
    <w:rsid w:val="00AB3232"/>
    <w:rsid w:val="00AB3D2B"/>
    <w:rsid w:val="00AB47CE"/>
    <w:rsid w:val="00AB493E"/>
    <w:rsid w:val="00AB4DA3"/>
    <w:rsid w:val="00AB6B72"/>
    <w:rsid w:val="00AB7E4C"/>
    <w:rsid w:val="00AC0293"/>
    <w:rsid w:val="00AC034F"/>
    <w:rsid w:val="00AC0A30"/>
    <w:rsid w:val="00AC1554"/>
    <w:rsid w:val="00AC2244"/>
    <w:rsid w:val="00AC3078"/>
    <w:rsid w:val="00AC411F"/>
    <w:rsid w:val="00AC589D"/>
    <w:rsid w:val="00AC716F"/>
    <w:rsid w:val="00AC7229"/>
    <w:rsid w:val="00AC72F6"/>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011"/>
    <w:rsid w:val="00AF3545"/>
    <w:rsid w:val="00AF35CD"/>
    <w:rsid w:val="00AF3753"/>
    <w:rsid w:val="00AF38B4"/>
    <w:rsid w:val="00AF3A75"/>
    <w:rsid w:val="00AF3DFD"/>
    <w:rsid w:val="00AF53F3"/>
    <w:rsid w:val="00AF55D7"/>
    <w:rsid w:val="00AF55F8"/>
    <w:rsid w:val="00AF5BD4"/>
    <w:rsid w:val="00AF5F02"/>
    <w:rsid w:val="00AF6CC8"/>
    <w:rsid w:val="00AF6D54"/>
    <w:rsid w:val="00AF6D6A"/>
    <w:rsid w:val="00AF7FA5"/>
    <w:rsid w:val="00B00992"/>
    <w:rsid w:val="00B01554"/>
    <w:rsid w:val="00B0236D"/>
    <w:rsid w:val="00B02832"/>
    <w:rsid w:val="00B02CFD"/>
    <w:rsid w:val="00B03326"/>
    <w:rsid w:val="00B04B3C"/>
    <w:rsid w:val="00B05414"/>
    <w:rsid w:val="00B10DAF"/>
    <w:rsid w:val="00B11173"/>
    <w:rsid w:val="00B1162D"/>
    <w:rsid w:val="00B12128"/>
    <w:rsid w:val="00B143E3"/>
    <w:rsid w:val="00B14D14"/>
    <w:rsid w:val="00B15390"/>
    <w:rsid w:val="00B16673"/>
    <w:rsid w:val="00B20519"/>
    <w:rsid w:val="00B227E1"/>
    <w:rsid w:val="00B228D2"/>
    <w:rsid w:val="00B23DD4"/>
    <w:rsid w:val="00B2485F"/>
    <w:rsid w:val="00B2627C"/>
    <w:rsid w:val="00B32065"/>
    <w:rsid w:val="00B34534"/>
    <w:rsid w:val="00B346D2"/>
    <w:rsid w:val="00B351F4"/>
    <w:rsid w:val="00B35FBF"/>
    <w:rsid w:val="00B40823"/>
    <w:rsid w:val="00B41553"/>
    <w:rsid w:val="00B44938"/>
    <w:rsid w:val="00B44CF3"/>
    <w:rsid w:val="00B4658C"/>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5E79"/>
    <w:rsid w:val="00B872AF"/>
    <w:rsid w:val="00B87824"/>
    <w:rsid w:val="00B91C0B"/>
    <w:rsid w:val="00B931D2"/>
    <w:rsid w:val="00B95100"/>
    <w:rsid w:val="00B9705F"/>
    <w:rsid w:val="00B97395"/>
    <w:rsid w:val="00B975C0"/>
    <w:rsid w:val="00BA04D8"/>
    <w:rsid w:val="00BA1800"/>
    <w:rsid w:val="00BA3948"/>
    <w:rsid w:val="00BA5BE3"/>
    <w:rsid w:val="00BA7E25"/>
    <w:rsid w:val="00BB0246"/>
    <w:rsid w:val="00BB08A6"/>
    <w:rsid w:val="00BB09B8"/>
    <w:rsid w:val="00BB0B3B"/>
    <w:rsid w:val="00BB0D56"/>
    <w:rsid w:val="00BB2C64"/>
    <w:rsid w:val="00BB30CA"/>
    <w:rsid w:val="00BB4957"/>
    <w:rsid w:val="00BB50EB"/>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30C2"/>
    <w:rsid w:val="00BE4408"/>
    <w:rsid w:val="00BE4830"/>
    <w:rsid w:val="00BE4C87"/>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3373"/>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E92"/>
    <w:rsid w:val="00C64B04"/>
    <w:rsid w:val="00C64BF0"/>
    <w:rsid w:val="00C659DC"/>
    <w:rsid w:val="00C65F92"/>
    <w:rsid w:val="00C70460"/>
    <w:rsid w:val="00C70C49"/>
    <w:rsid w:val="00C71114"/>
    <w:rsid w:val="00C7176F"/>
    <w:rsid w:val="00C71FAD"/>
    <w:rsid w:val="00C72587"/>
    <w:rsid w:val="00C75168"/>
    <w:rsid w:val="00C75DB1"/>
    <w:rsid w:val="00C77630"/>
    <w:rsid w:val="00C80628"/>
    <w:rsid w:val="00C8244E"/>
    <w:rsid w:val="00C826B3"/>
    <w:rsid w:val="00C844D4"/>
    <w:rsid w:val="00C8500D"/>
    <w:rsid w:val="00C8525B"/>
    <w:rsid w:val="00C86908"/>
    <w:rsid w:val="00C86BF3"/>
    <w:rsid w:val="00C90158"/>
    <w:rsid w:val="00C90AFA"/>
    <w:rsid w:val="00C90C2C"/>
    <w:rsid w:val="00C92799"/>
    <w:rsid w:val="00C93DF3"/>
    <w:rsid w:val="00C941CD"/>
    <w:rsid w:val="00C94B5C"/>
    <w:rsid w:val="00C94DC7"/>
    <w:rsid w:val="00CA232C"/>
    <w:rsid w:val="00CA2812"/>
    <w:rsid w:val="00CA684B"/>
    <w:rsid w:val="00CA73C0"/>
    <w:rsid w:val="00CA74E9"/>
    <w:rsid w:val="00CB28B2"/>
    <w:rsid w:val="00CB2C9F"/>
    <w:rsid w:val="00CB58E3"/>
    <w:rsid w:val="00CB6186"/>
    <w:rsid w:val="00CB7690"/>
    <w:rsid w:val="00CC0033"/>
    <w:rsid w:val="00CC1FE8"/>
    <w:rsid w:val="00CC20D9"/>
    <w:rsid w:val="00CC54F3"/>
    <w:rsid w:val="00CC6550"/>
    <w:rsid w:val="00CD16CE"/>
    <w:rsid w:val="00CD2D8B"/>
    <w:rsid w:val="00CD4010"/>
    <w:rsid w:val="00CD5F08"/>
    <w:rsid w:val="00CD662E"/>
    <w:rsid w:val="00CD7F0D"/>
    <w:rsid w:val="00CE0717"/>
    <w:rsid w:val="00CE2820"/>
    <w:rsid w:val="00CE30FE"/>
    <w:rsid w:val="00CE4E7B"/>
    <w:rsid w:val="00CE4E9D"/>
    <w:rsid w:val="00CE5D46"/>
    <w:rsid w:val="00CE7941"/>
    <w:rsid w:val="00CF0410"/>
    <w:rsid w:val="00CF16BC"/>
    <w:rsid w:val="00CF2A84"/>
    <w:rsid w:val="00CF4D63"/>
    <w:rsid w:val="00CF60F2"/>
    <w:rsid w:val="00D01BB8"/>
    <w:rsid w:val="00D01D6E"/>
    <w:rsid w:val="00D034B6"/>
    <w:rsid w:val="00D0518E"/>
    <w:rsid w:val="00D07B46"/>
    <w:rsid w:val="00D07B53"/>
    <w:rsid w:val="00D11C23"/>
    <w:rsid w:val="00D13CF7"/>
    <w:rsid w:val="00D155EB"/>
    <w:rsid w:val="00D163D2"/>
    <w:rsid w:val="00D16BFF"/>
    <w:rsid w:val="00D1742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DDB"/>
    <w:rsid w:val="00D4522A"/>
    <w:rsid w:val="00D458E4"/>
    <w:rsid w:val="00D45CD5"/>
    <w:rsid w:val="00D47ADD"/>
    <w:rsid w:val="00D47D65"/>
    <w:rsid w:val="00D517E0"/>
    <w:rsid w:val="00D51B00"/>
    <w:rsid w:val="00D51B89"/>
    <w:rsid w:val="00D52BAC"/>
    <w:rsid w:val="00D52C18"/>
    <w:rsid w:val="00D531FA"/>
    <w:rsid w:val="00D53B4A"/>
    <w:rsid w:val="00D573C4"/>
    <w:rsid w:val="00D578D8"/>
    <w:rsid w:val="00D61141"/>
    <w:rsid w:val="00D617E7"/>
    <w:rsid w:val="00D61C77"/>
    <w:rsid w:val="00D63F82"/>
    <w:rsid w:val="00D64C27"/>
    <w:rsid w:val="00D65059"/>
    <w:rsid w:val="00D65A5E"/>
    <w:rsid w:val="00D670A5"/>
    <w:rsid w:val="00D677EA"/>
    <w:rsid w:val="00D67AB0"/>
    <w:rsid w:val="00D67ABC"/>
    <w:rsid w:val="00D72A62"/>
    <w:rsid w:val="00D731DA"/>
    <w:rsid w:val="00D7509C"/>
    <w:rsid w:val="00D75FAE"/>
    <w:rsid w:val="00D77525"/>
    <w:rsid w:val="00D801A5"/>
    <w:rsid w:val="00D8065B"/>
    <w:rsid w:val="00D8090D"/>
    <w:rsid w:val="00D80B71"/>
    <w:rsid w:val="00D81C49"/>
    <w:rsid w:val="00D84377"/>
    <w:rsid w:val="00D858E8"/>
    <w:rsid w:val="00D862D5"/>
    <w:rsid w:val="00D875CD"/>
    <w:rsid w:val="00D878B3"/>
    <w:rsid w:val="00D92D31"/>
    <w:rsid w:val="00D9328F"/>
    <w:rsid w:val="00D9438C"/>
    <w:rsid w:val="00D94A80"/>
    <w:rsid w:val="00D9514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C7832"/>
    <w:rsid w:val="00DD1088"/>
    <w:rsid w:val="00DD113C"/>
    <w:rsid w:val="00DD144E"/>
    <w:rsid w:val="00DD1824"/>
    <w:rsid w:val="00DD24AE"/>
    <w:rsid w:val="00DD4597"/>
    <w:rsid w:val="00DD4CDF"/>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773"/>
    <w:rsid w:val="00DE65E0"/>
    <w:rsid w:val="00DE72C7"/>
    <w:rsid w:val="00DE7B28"/>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ED3"/>
    <w:rsid w:val="00E21FE5"/>
    <w:rsid w:val="00E23757"/>
    <w:rsid w:val="00E23A38"/>
    <w:rsid w:val="00E24A5B"/>
    <w:rsid w:val="00E25B30"/>
    <w:rsid w:val="00E26847"/>
    <w:rsid w:val="00E269A4"/>
    <w:rsid w:val="00E27528"/>
    <w:rsid w:val="00E321CE"/>
    <w:rsid w:val="00E33AF5"/>
    <w:rsid w:val="00E34B4F"/>
    <w:rsid w:val="00E42406"/>
    <w:rsid w:val="00E43588"/>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B071E"/>
    <w:rsid w:val="00EB10BF"/>
    <w:rsid w:val="00EB2018"/>
    <w:rsid w:val="00EB2896"/>
    <w:rsid w:val="00EB38AA"/>
    <w:rsid w:val="00EB3A09"/>
    <w:rsid w:val="00EB3B78"/>
    <w:rsid w:val="00EB4211"/>
    <w:rsid w:val="00EB4257"/>
    <w:rsid w:val="00EB5DAB"/>
    <w:rsid w:val="00EB5E0A"/>
    <w:rsid w:val="00EC0172"/>
    <w:rsid w:val="00EC07D2"/>
    <w:rsid w:val="00EC10D0"/>
    <w:rsid w:val="00EC1A31"/>
    <w:rsid w:val="00EC3448"/>
    <w:rsid w:val="00EC3B3D"/>
    <w:rsid w:val="00EC6226"/>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47C2"/>
    <w:rsid w:val="00F26A00"/>
    <w:rsid w:val="00F32CC7"/>
    <w:rsid w:val="00F33203"/>
    <w:rsid w:val="00F342C5"/>
    <w:rsid w:val="00F348DF"/>
    <w:rsid w:val="00F359D4"/>
    <w:rsid w:val="00F3755B"/>
    <w:rsid w:val="00F45FDA"/>
    <w:rsid w:val="00F46CDE"/>
    <w:rsid w:val="00F46E17"/>
    <w:rsid w:val="00F46E67"/>
    <w:rsid w:val="00F47E72"/>
    <w:rsid w:val="00F51FC2"/>
    <w:rsid w:val="00F525DD"/>
    <w:rsid w:val="00F52AA8"/>
    <w:rsid w:val="00F530CB"/>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70561"/>
    <w:rsid w:val="00F73CB4"/>
    <w:rsid w:val="00F749F0"/>
    <w:rsid w:val="00F74E05"/>
    <w:rsid w:val="00F75594"/>
    <w:rsid w:val="00F75DC8"/>
    <w:rsid w:val="00F766EF"/>
    <w:rsid w:val="00F77234"/>
    <w:rsid w:val="00F7769A"/>
    <w:rsid w:val="00F839AC"/>
    <w:rsid w:val="00F843CB"/>
    <w:rsid w:val="00F8476A"/>
    <w:rsid w:val="00F84BB5"/>
    <w:rsid w:val="00F8580B"/>
    <w:rsid w:val="00F86DE9"/>
    <w:rsid w:val="00F908FB"/>
    <w:rsid w:val="00F90F41"/>
    <w:rsid w:val="00F9326F"/>
    <w:rsid w:val="00F95230"/>
    <w:rsid w:val="00F97F75"/>
    <w:rsid w:val="00FA0A01"/>
    <w:rsid w:val="00FA2B28"/>
    <w:rsid w:val="00FA4075"/>
    <w:rsid w:val="00FA42C0"/>
    <w:rsid w:val="00FA58E8"/>
    <w:rsid w:val="00FA651B"/>
    <w:rsid w:val="00FA6E7D"/>
    <w:rsid w:val="00FA6F75"/>
    <w:rsid w:val="00FB0393"/>
    <w:rsid w:val="00FB03B2"/>
    <w:rsid w:val="00FB0C49"/>
    <w:rsid w:val="00FB3F16"/>
    <w:rsid w:val="00FB460C"/>
    <w:rsid w:val="00FB4D35"/>
    <w:rsid w:val="00FB4FF2"/>
    <w:rsid w:val="00FB5389"/>
    <w:rsid w:val="00FB5F1F"/>
    <w:rsid w:val="00FB7637"/>
    <w:rsid w:val="00FB7B59"/>
    <w:rsid w:val="00FC2327"/>
    <w:rsid w:val="00FC271D"/>
    <w:rsid w:val="00FC3C9F"/>
    <w:rsid w:val="00FC3E37"/>
    <w:rsid w:val="00FC49E1"/>
    <w:rsid w:val="00FC4F90"/>
    <w:rsid w:val="00FC7136"/>
    <w:rsid w:val="00FC7451"/>
    <w:rsid w:val="00FD077B"/>
    <w:rsid w:val="00FD1B01"/>
    <w:rsid w:val="00FD1D99"/>
    <w:rsid w:val="00FD279C"/>
    <w:rsid w:val="00FD388E"/>
    <w:rsid w:val="00FD4B17"/>
    <w:rsid w:val="00FD5AD2"/>
    <w:rsid w:val="00FD609E"/>
    <w:rsid w:val="00FD6C82"/>
    <w:rsid w:val="00FD7205"/>
    <w:rsid w:val="00FD72BE"/>
    <w:rsid w:val="00FD79C6"/>
    <w:rsid w:val="00FE03E2"/>
    <w:rsid w:val="00FE2441"/>
    <w:rsid w:val="00FE2471"/>
    <w:rsid w:val="00FE2EC5"/>
    <w:rsid w:val="00FE3038"/>
    <w:rsid w:val="00FE56DF"/>
    <w:rsid w:val="00FE6B26"/>
    <w:rsid w:val="00FE7E98"/>
    <w:rsid w:val="00FF0043"/>
    <w:rsid w:val="00FF360A"/>
    <w:rsid w:val="00FF369F"/>
    <w:rsid w:val="00FF52A0"/>
    <w:rsid w:val="00FF54E1"/>
    <w:rsid w:val="00FF5CCB"/>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w:basedOn w:val="Normal"/>
    <w:next w:val="Normal"/>
    <w:link w:val="Heading2Char1"/>
    <w:qFormat/>
    <w:rsid w:val="000E7C6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Char"/>
    <w:link w:val="Heading2"/>
    <w:locked/>
    <w:rsid w:val="000E7C65"/>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4354C9"/>
    <w:pPr>
      <w:numPr>
        <w:numId w:val="5"/>
      </w:numPr>
      <w:ind w:right="720"/>
    </w:pPr>
  </w:style>
  <w:style w:type="paragraph" w:styleId="ListBullet2">
    <w:name w:val="List Bullet 2"/>
    <w:aliases w:val="D-SNP Second Level Bullet"/>
    <w:basedOn w:val="ListBullet"/>
    <w:locked/>
    <w:rsid w:val="004354C9"/>
    <w:pPr>
      <w:numPr>
        <w:numId w:val="48"/>
      </w:numPr>
      <w:ind w:lef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character" w:customStyle="1" w:styleId="DeltaViewDeletion">
    <w:name w:val="DeltaView Deletion"/>
    <w:uiPriority w:val="99"/>
    <w:rsid w:val="0076416B"/>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medicare-and-yo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00AB2593-9619-41B9-8FEA-1DA75DAA4D42}">
  <ds:schemaRefs>
    <ds:schemaRef ds:uri="http://schemas.openxmlformats.org/officeDocument/2006/bibliography"/>
  </ds:schemaRefs>
</ds:datastoreItem>
</file>

<file path=customXml/itemProps3.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A7CF2167-9D7A-4996-8BBB-1FB65EB47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6249</Words>
  <Characters>35625</Characters>
  <Application>Microsoft Office Word</Application>
  <DocSecurity>0</DocSecurity>
  <Lines>296</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2025 Dual Eligible Special Needs Plans Model Member Handbook Chapter 3</vt:lpstr>
      <vt:lpstr>Contract Year 2024 Dual Eligible Special Needs Plans Model Member Handbook Chapter 3</vt:lpstr>
    </vt:vector>
  </TitlesOfParts>
  <Company/>
  <LinksUpToDate>false</LinksUpToDate>
  <CharactersWithSpaces>41791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3</dc:title>
  <dc:subject>MN CY 2025 D-SNPs Model MH CH 3</dc:subject>
  <dc:creator>CMS/MMCO</dc:creator>
  <cp:keywords>Minnesota, MN, Contract Year, CY, 2025, Dual Eligible Special Needs Plans, D-SNPs, Model Materials, Member Handbook, MH, Chapter 3</cp:keywords>
  <cp:lastModifiedBy>MMCO</cp:lastModifiedBy>
  <cp:revision>2</cp:revision>
  <cp:lastPrinted>2012-06-29T11:48:00Z</cp:lastPrinted>
  <dcterms:created xsi:type="dcterms:W3CDTF">2024-06-21T12:56:00Z</dcterms:created>
  <dcterms:modified xsi:type="dcterms:W3CDTF">2024-06-21T12:56:00Z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ies>
</file>