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11E4F" w14:textId="77777777" w:rsidR="0008020D" w:rsidRPr="00743CB4" w:rsidRDefault="0008020D">
      <w:pPr>
        <w:pStyle w:val="NoSpacing"/>
        <w:spacing w:line="276" w:lineRule="auto"/>
        <w:contextualSpacing/>
        <w:jc w:val="center"/>
        <w:rPr>
          <w:rFonts w:ascii="Times New Roman" w:hAnsi="Times New Roman" w:cs="Times New Roman"/>
          <w:b/>
          <w:bCs/>
          <w:sz w:val="28"/>
          <w:szCs w:val="28"/>
        </w:rPr>
        <w:pPrChange w:id="4" w:author="Danielle Motley" w:date="2023-11-20T11:22:00Z">
          <w:pPr>
            <w:pStyle w:val="NoSpacing"/>
            <w:jc w:val="center"/>
          </w:pPr>
        </w:pPrChange>
      </w:pPr>
      <w:bookmarkStart w:id="5" w:name="_Hlk131771023"/>
      <w:bookmarkEnd w:id="5"/>
      <w:r w:rsidRPr="00743CB4">
        <w:rPr>
          <w:rFonts w:ascii="Times New Roman" w:hAnsi="Times New Roman" w:cs="Times New Roman"/>
          <w:b/>
          <w:bCs/>
          <w:sz w:val="28"/>
          <w:szCs w:val="28"/>
        </w:rPr>
        <w:t>Guidance to Planning Grant States to Apply to Participate in the Section 223</w:t>
      </w:r>
    </w:p>
    <w:p w14:paraId="4F84AB84" w14:textId="77777777" w:rsidR="0008020D" w:rsidRPr="00743CB4" w:rsidRDefault="0008020D">
      <w:pPr>
        <w:pStyle w:val="NoSpacing"/>
        <w:spacing w:line="276" w:lineRule="auto"/>
        <w:contextualSpacing/>
        <w:jc w:val="center"/>
        <w:rPr>
          <w:rFonts w:ascii="Times New Roman" w:hAnsi="Times New Roman" w:cs="Times New Roman"/>
          <w:b/>
          <w:bCs/>
          <w:sz w:val="28"/>
          <w:szCs w:val="28"/>
        </w:rPr>
        <w:pPrChange w:id="6" w:author="Danielle Motley" w:date="2023-11-20T11:22:00Z">
          <w:pPr>
            <w:pStyle w:val="NoSpacing"/>
            <w:jc w:val="center"/>
          </w:pPr>
        </w:pPrChange>
      </w:pPr>
      <w:r w:rsidRPr="00743CB4">
        <w:rPr>
          <w:rFonts w:ascii="Times New Roman" w:hAnsi="Times New Roman" w:cs="Times New Roman"/>
          <w:b/>
          <w:bCs/>
          <w:sz w:val="28"/>
          <w:szCs w:val="28"/>
        </w:rPr>
        <w:t>CCBHC Demonstration Program</w:t>
      </w:r>
    </w:p>
    <w:p w14:paraId="2FB4D9AB" w14:textId="77777777" w:rsidR="0008020D" w:rsidRPr="00FE3E4F" w:rsidRDefault="0008020D">
      <w:pPr>
        <w:spacing w:after="3" w:line="276" w:lineRule="auto"/>
        <w:ind w:left="-3" w:hanging="10"/>
        <w:contextualSpacing/>
        <w:rPr>
          <w:rFonts w:ascii="Times New Roman" w:eastAsia="Times New Roman" w:hAnsi="Times New Roman" w:cs="Times New Roman"/>
          <w:b/>
          <w:bCs/>
          <w:sz w:val="24"/>
          <w:szCs w:val="24"/>
        </w:rPr>
        <w:pPrChange w:id="7" w:author="Danielle Motley" w:date="2023-11-20T11:22:00Z">
          <w:pPr>
            <w:spacing w:after="3"/>
            <w:ind w:left="-3" w:hanging="10"/>
          </w:pPr>
        </w:pPrChange>
      </w:pPr>
    </w:p>
    <w:p w14:paraId="480F527B" w14:textId="566F7769" w:rsidR="0008020D" w:rsidRDefault="0008020D">
      <w:pPr>
        <w:pStyle w:val="MainSectionHeader-Level1"/>
        <w:spacing w:line="276" w:lineRule="auto"/>
        <w:contextualSpacing/>
        <w:pPrChange w:id="8" w:author="Danielle Motley" w:date="2023-11-20T11:22:00Z">
          <w:pPr>
            <w:pStyle w:val="MainSectionHeader-Level1"/>
          </w:pPr>
        </w:pPrChange>
      </w:pPr>
      <w:r w:rsidRPr="00FE3E4F">
        <w:t>Introduction</w:t>
      </w:r>
    </w:p>
    <w:p w14:paraId="685A5AE4" w14:textId="2863D2D9" w:rsidR="00E80348" w:rsidRDefault="00E80348">
      <w:pPr>
        <w:spacing w:after="3" w:line="276" w:lineRule="auto"/>
        <w:ind w:left="-3" w:hanging="10"/>
        <w:contextualSpacing/>
        <w:rPr>
          <w:rFonts w:ascii="Times New Roman" w:hAnsi="Times New Roman" w:cs="Times New Roman"/>
          <w:sz w:val="24"/>
          <w:szCs w:val="24"/>
        </w:rPr>
        <w:pPrChange w:id="9" w:author="Danielle Motley" w:date="2023-11-20T11:22:00Z">
          <w:pPr>
            <w:spacing w:after="3"/>
            <w:ind w:left="-3" w:hanging="10"/>
          </w:pPr>
        </w:pPrChange>
      </w:pPr>
      <w:bookmarkStart w:id="10" w:name="_Hlk148526092"/>
      <w:r w:rsidRPr="00937273">
        <w:rPr>
          <w:rFonts w:ascii="Times New Roman" w:hAnsi="Times New Roman" w:cs="Times New Roman"/>
          <w:sz w:val="24"/>
          <w:szCs w:val="24"/>
        </w:rPr>
        <w:t>Section 223 of the Protecting Access to Medicare Act (PAMA) of 2014 (P.L. 113-93)</w:t>
      </w:r>
      <w:r w:rsidR="00DA697D">
        <w:rPr>
          <w:rStyle w:val="FootnoteReference"/>
          <w:rFonts w:ascii="Times New Roman" w:hAnsi="Times New Roman" w:cs="Times New Roman"/>
          <w:sz w:val="24"/>
          <w:szCs w:val="24"/>
        </w:rPr>
        <w:footnoteReference w:id="2"/>
      </w:r>
      <w:r w:rsidRPr="00937273">
        <w:rPr>
          <w:rFonts w:ascii="Times New Roman" w:hAnsi="Times New Roman" w:cs="Times New Roman"/>
          <w:sz w:val="24"/>
          <w:szCs w:val="24"/>
        </w:rPr>
        <w:t xml:space="preserve"> authorized the Certified Community Behavioral Health Clinic (CCBHC) demonstration to allow states to test a new strategy for delivering and reimbursing a comprehensive array of services provided in community behavioral health clinics. The demonstration aims to improve the availability, quality, and outcomes of outpatient services provided in these clinics</w:t>
      </w:r>
      <w:r>
        <w:rPr>
          <w:rFonts w:ascii="Times New Roman" w:hAnsi="Times New Roman" w:cs="Times New Roman"/>
          <w:sz w:val="24"/>
          <w:szCs w:val="24"/>
        </w:rPr>
        <w:t xml:space="preserve">. It also requires states to reimburse CCBHC providers using </w:t>
      </w:r>
      <w:r w:rsidRPr="00937273">
        <w:rPr>
          <w:rFonts w:ascii="Times New Roman" w:hAnsi="Times New Roman" w:cs="Times New Roman"/>
          <w:sz w:val="24"/>
          <w:szCs w:val="24"/>
        </w:rPr>
        <w:t xml:space="preserve">a Medicaid prospective payment system (PPS) </w:t>
      </w:r>
      <w:r>
        <w:rPr>
          <w:rFonts w:ascii="Times New Roman" w:hAnsi="Times New Roman" w:cs="Times New Roman"/>
          <w:sz w:val="24"/>
          <w:szCs w:val="24"/>
        </w:rPr>
        <w:t xml:space="preserve">methodology </w:t>
      </w:r>
      <w:r w:rsidRPr="00937273">
        <w:rPr>
          <w:rFonts w:ascii="Times New Roman" w:hAnsi="Times New Roman" w:cs="Times New Roman"/>
          <w:sz w:val="24"/>
          <w:szCs w:val="24"/>
        </w:rPr>
        <w:t xml:space="preserve">intended to cover the full cost of </w:t>
      </w:r>
      <w:r>
        <w:rPr>
          <w:rFonts w:ascii="Times New Roman" w:hAnsi="Times New Roman" w:cs="Times New Roman"/>
          <w:sz w:val="24"/>
          <w:szCs w:val="24"/>
        </w:rPr>
        <w:t xml:space="preserve">providing </w:t>
      </w:r>
      <w:r w:rsidRPr="00937273">
        <w:rPr>
          <w:rFonts w:ascii="Times New Roman" w:hAnsi="Times New Roman" w:cs="Times New Roman"/>
          <w:sz w:val="24"/>
          <w:szCs w:val="24"/>
        </w:rPr>
        <w:t xml:space="preserve">CCBHC services </w:t>
      </w:r>
      <w:r>
        <w:rPr>
          <w:rFonts w:ascii="Times New Roman" w:hAnsi="Times New Roman" w:cs="Times New Roman"/>
          <w:sz w:val="24"/>
          <w:szCs w:val="24"/>
        </w:rPr>
        <w:t>to</w:t>
      </w:r>
      <w:r w:rsidRPr="00937273">
        <w:rPr>
          <w:rFonts w:ascii="Times New Roman" w:hAnsi="Times New Roman" w:cs="Times New Roman"/>
          <w:sz w:val="24"/>
          <w:szCs w:val="24"/>
        </w:rPr>
        <w:t xml:space="preserve"> Medicaid beneficiaries. In 2016, the U.S. Department of Health and Human Services (HHS) selected eight states to participate in the demonstration (Minnesota, Missouri, Nevada, New Jersey, New York, Oklahoma, Oregon, and Pennsylvania)</w:t>
      </w:r>
      <w:r>
        <w:rPr>
          <w:rFonts w:ascii="Times New Roman" w:hAnsi="Times New Roman" w:cs="Times New Roman"/>
          <w:sz w:val="24"/>
          <w:szCs w:val="24"/>
        </w:rPr>
        <w:t xml:space="preserve"> and </w:t>
      </w:r>
      <w:r w:rsidRPr="00937273">
        <w:rPr>
          <w:rFonts w:ascii="Times New Roman" w:hAnsi="Times New Roman" w:cs="Times New Roman"/>
          <w:sz w:val="24"/>
          <w:szCs w:val="24"/>
        </w:rPr>
        <w:t xml:space="preserve">expanded the demonstration to two new states (Kentucky and Michigan) </w:t>
      </w:r>
      <w:r>
        <w:rPr>
          <w:rFonts w:ascii="Times New Roman" w:hAnsi="Times New Roman" w:cs="Times New Roman"/>
          <w:sz w:val="24"/>
          <w:szCs w:val="24"/>
        </w:rPr>
        <w:t xml:space="preserve">through </w:t>
      </w:r>
      <w:r w:rsidRPr="00937273">
        <w:rPr>
          <w:rFonts w:ascii="Times New Roman" w:hAnsi="Times New Roman" w:cs="Times New Roman"/>
          <w:sz w:val="24"/>
          <w:szCs w:val="24"/>
        </w:rPr>
        <w:t>the Coronavirus Aid, Relief, and Economic Security Act (P.L. 116-136)</w:t>
      </w:r>
      <w:r>
        <w:rPr>
          <w:rFonts w:ascii="Times New Roman" w:hAnsi="Times New Roman" w:cs="Times New Roman"/>
          <w:sz w:val="24"/>
          <w:szCs w:val="24"/>
        </w:rPr>
        <w:t xml:space="preserve"> in August 2020</w:t>
      </w:r>
      <w:r w:rsidRPr="00937273">
        <w:rPr>
          <w:rFonts w:ascii="Times New Roman" w:hAnsi="Times New Roman" w:cs="Times New Roman"/>
          <w:sz w:val="24"/>
          <w:szCs w:val="24"/>
        </w:rPr>
        <w:t xml:space="preserve">. </w:t>
      </w:r>
      <w:r>
        <w:rPr>
          <w:rFonts w:ascii="Times New Roman" w:hAnsi="Times New Roman" w:cs="Times New Roman"/>
          <w:sz w:val="24"/>
          <w:szCs w:val="24"/>
        </w:rPr>
        <w:t>Though there have been several extensions to what was an originally a two-year demonstration program, the most recent expansion under the Bipartisan Safer Communities Act of 2022</w:t>
      </w:r>
      <w:r w:rsidR="00066407">
        <w:rPr>
          <w:rFonts w:ascii="Times New Roman" w:hAnsi="Times New Roman" w:cs="Times New Roman"/>
          <w:sz w:val="24"/>
          <w:szCs w:val="24"/>
        </w:rPr>
        <w:t xml:space="preserve"> (P.L. 117-259)</w:t>
      </w:r>
      <w:r>
        <w:rPr>
          <w:rFonts w:ascii="Times New Roman" w:hAnsi="Times New Roman" w:cs="Times New Roman"/>
          <w:sz w:val="24"/>
          <w:szCs w:val="24"/>
        </w:rPr>
        <w:t xml:space="preserve"> authorized an additional </w:t>
      </w:r>
      <w:r>
        <w:rPr>
          <w:rFonts w:ascii="Times New Roman" w:hAnsi="Times New Roman"/>
          <w:sz w:val="24"/>
          <w:szCs w:val="24"/>
        </w:rPr>
        <w:t xml:space="preserve">one-year planning grant phase and the addition of up to 10 additional states to participate in the CCBHC Demonstration beginning as early as July 1, 2024, and every two years </w:t>
      </w:r>
      <w:r w:rsidR="001D1BFD">
        <w:rPr>
          <w:rFonts w:ascii="Times New Roman" w:hAnsi="Times New Roman"/>
          <w:sz w:val="24"/>
          <w:szCs w:val="24"/>
        </w:rPr>
        <w:t>thereafter</w:t>
      </w:r>
      <w:r>
        <w:rPr>
          <w:rFonts w:ascii="Times New Roman" w:hAnsi="Times New Roman"/>
          <w:sz w:val="24"/>
          <w:szCs w:val="24"/>
        </w:rPr>
        <w:t xml:space="preserve">. </w:t>
      </w:r>
      <w:r>
        <w:rPr>
          <w:rFonts w:ascii="Times New Roman" w:hAnsi="Times New Roman" w:cs="Times New Roman"/>
          <w:sz w:val="24"/>
          <w:szCs w:val="24"/>
        </w:rPr>
        <w:t xml:space="preserve">  </w:t>
      </w:r>
    </w:p>
    <w:p w14:paraId="0CFF9D6F" w14:textId="77777777" w:rsidR="00E80348" w:rsidRPr="00960F47" w:rsidRDefault="00E80348">
      <w:pPr>
        <w:spacing w:after="3" w:line="276" w:lineRule="auto"/>
        <w:ind w:left="-3" w:hanging="10"/>
        <w:contextualSpacing/>
        <w:rPr>
          <w:rFonts w:ascii="Times New Roman" w:eastAsia="Segoe UI" w:hAnsi="Times New Roman" w:cs="Times New Roman"/>
          <w:sz w:val="24"/>
          <w:szCs w:val="24"/>
        </w:rPr>
        <w:pPrChange w:id="11" w:author="Danielle Motley" w:date="2023-11-20T11:22:00Z">
          <w:pPr>
            <w:spacing w:after="3"/>
            <w:ind w:left="-3" w:hanging="10"/>
          </w:pPr>
        </w:pPrChange>
      </w:pPr>
    </w:p>
    <w:p w14:paraId="0EEEA18B" w14:textId="29CBD739" w:rsidR="0039211B" w:rsidRDefault="00E80348">
      <w:pPr>
        <w:spacing w:after="3" w:line="276" w:lineRule="auto"/>
        <w:ind w:left="-3" w:hanging="10"/>
        <w:contextualSpacing/>
        <w:rPr>
          <w:rFonts w:ascii="Times New Roman" w:eastAsia="Times New Roman" w:hAnsi="Times New Roman" w:cs="Times New Roman"/>
          <w:sz w:val="24"/>
          <w:szCs w:val="24"/>
        </w:rPr>
        <w:pPrChange w:id="12" w:author="Danielle Motley" w:date="2023-11-20T11:22:00Z">
          <w:pPr>
            <w:spacing w:after="3"/>
            <w:ind w:left="-3" w:hanging="10"/>
          </w:pPr>
        </w:pPrChange>
      </w:pPr>
      <w:r>
        <w:rPr>
          <w:rFonts w:ascii="Times New Roman" w:eastAsia="Times New Roman" w:hAnsi="Times New Roman" w:cs="Times New Roman"/>
          <w:sz w:val="24"/>
          <w:szCs w:val="24"/>
        </w:rPr>
        <w:t xml:space="preserve">The </w:t>
      </w:r>
      <w:r w:rsidR="009774AD">
        <w:rPr>
          <w:rFonts w:ascii="Times New Roman" w:eastAsia="Times New Roman" w:hAnsi="Times New Roman" w:cs="Times New Roman"/>
          <w:sz w:val="24"/>
          <w:szCs w:val="24"/>
        </w:rPr>
        <w:t xml:space="preserve">CCBHC </w:t>
      </w:r>
      <w:r w:rsidR="0039211B" w:rsidRPr="00EB3238">
        <w:rPr>
          <w:rFonts w:ascii="Times New Roman" w:eastAsia="Times New Roman" w:hAnsi="Times New Roman" w:cs="Times New Roman"/>
          <w:sz w:val="24"/>
          <w:szCs w:val="24"/>
        </w:rPr>
        <w:t xml:space="preserve">Planning Grants </w:t>
      </w:r>
      <w:r>
        <w:rPr>
          <w:rFonts w:ascii="Times New Roman" w:eastAsia="Times New Roman" w:hAnsi="Times New Roman" w:cs="Times New Roman"/>
          <w:sz w:val="24"/>
          <w:szCs w:val="24"/>
        </w:rPr>
        <w:t xml:space="preserve">awarded </w:t>
      </w:r>
      <w:r w:rsidR="009774AD">
        <w:rPr>
          <w:rFonts w:ascii="Times New Roman" w:eastAsia="Times New Roman" w:hAnsi="Times New Roman" w:cs="Times New Roman"/>
          <w:sz w:val="24"/>
          <w:szCs w:val="24"/>
        </w:rPr>
        <w:t>by</w:t>
      </w:r>
      <w:r>
        <w:rPr>
          <w:rFonts w:ascii="Times New Roman" w:eastAsia="Times New Roman" w:hAnsi="Times New Roman" w:cs="Times New Roman"/>
          <w:sz w:val="24"/>
          <w:szCs w:val="24"/>
        </w:rPr>
        <w:t xml:space="preserve"> SAMHSA in Mar</w:t>
      </w:r>
      <w:r w:rsidRPr="00E80348">
        <w:rPr>
          <w:rFonts w:ascii="Times New Roman" w:eastAsia="Times New Roman" w:hAnsi="Times New Roman" w:cs="Times New Roman"/>
          <w:sz w:val="24"/>
          <w:szCs w:val="24"/>
        </w:rPr>
        <w:t>ch 2023</w:t>
      </w:r>
      <w:r w:rsidR="009774AD">
        <w:rPr>
          <w:rStyle w:val="FootnoteReference"/>
          <w:rFonts w:ascii="Times New Roman" w:eastAsia="Times New Roman" w:hAnsi="Times New Roman" w:cs="Times New Roman"/>
          <w:sz w:val="24"/>
          <w:szCs w:val="24"/>
        </w:rPr>
        <w:footnoteReference w:id="3"/>
      </w:r>
      <w:r>
        <w:rPr>
          <w:rFonts w:ascii="Times New Roman" w:eastAsia="Times New Roman" w:hAnsi="Times New Roman" w:cs="Times New Roman"/>
          <w:sz w:val="24"/>
          <w:szCs w:val="24"/>
        </w:rPr>
        <w:t xml:space="preserve"> </w:t>
      </w:r>
      <w:r w:rsidR="0039211B" w:rsidRPr="00EB3238">
        <w:rPr>
          <w:rFonts w:ascii="Times New Roman" w:eastAsia="Times New Roman" w:hAnsi="Times New Roman" w:cs="Times New Roman"/>
          <w:sz w:val="24"/>
          <w:szCs w:val="24"/>
        </w:rPr>
        <w:t>are designed to support</w:t>
      </w:r>
      <w:r w:rsidR="009774AD">
        <w:rPr>
          <w:rFonts w:ascii="Times New Roman" w:eastAsia="Times New Roman" w:hAnsi="Times New Roman" w:cs="Times New Roman"/>
          <w:sz w:val="24"/>
          <w:szCs w:val="24"/>
        </w:rPr>
        <w:t xml:space="preserve"> </w:t>
      </w:r>
      <w:r w:rsidR="0039211B" w:rsidRPr="00EB3238">
        <w:rPr>
          <w:rFonts w:ascii="Times New Roman" w:eastAsia="Times New Roman" w:hAnsi="Times New Roman" w:cs="Times New Roman"/>
          <w:sz w:val="24"/>
          <w:szCs w:val="24"/>
        </w:rPr>
        <w:t xml:space="preserve">states </w:t>
      </w:r>
      <w:r w:rsidR="00D9204B">
        <w:rPr>
          <w:rFonts w:ascii="Times New Roman" w:eastAsia="Times New Roman" w:hAnsi="Times New Roman" w:cs="Times New Roman"/>
          <w:sz w:val="24"/>
          <w:szCs w:val="24"/>
        </w:rPr>
        <w:t>through the 1-yea</w:t>
      </w:r>
      <w:r>
        <w:rPr>
          <w:rFonts w:ascii="Times New Roman" w:eastAsia="Times New Roman" w:hAnsi="Times New Roman" w:cs="Times New Roman"/>
          <w:sz w:val="24"/>
          <w:szCs w:val="24"/>
        </w:rPr>
        <w:t>r</w:t>
      </w:r>
      <w:r w:rsidR="00D9204B">
        <w:rPr>
          <w:rFonts w:ascii="Times New Roman" w:eastAsia="Times New Roman" w:hAnsi="Times New Roman" w:cs="Times New Roman"/>
          <w:sz w:val="24"/>
          <w:szCs w:val="24"/>
        </w:rPr>
        <w:t xml:space="preserve"> </w:t>
      </w:r>
      <w:r w:rsidR="00DF16BC">
        <w:rPr>
          <w:rFonts w:ascii="Times New Roman" w:eastAsia="Times New Roman" w:hAnsi="Times New Roman" w:cs="Times New Roman"/>
          <w:sz w:val="24"/>
          <w:szCs w:val="24"/>
        </w:rPr>
        <w:t>s</w:t>
      </w:r>
      <w:r w:rsidR="00D9204B">
        <w:rPr>
          <w:rFonts w:ascii="Times New Roman" w:eastAsia="Times New Roman" w:hAnsi="Times New Roman" w:cs="Times New Roman"/>
          <w:sz w:val="24"/>
          <w:szCs w:val="24"/>
        </w:rPr>
        <w:t>tatutory planning phase of the CCBHC Demonstration</w:t>
      </w:r>
      <w:r w:rsidR="009774AD">
        <w:rPr>
          <w:rFonts w:ascii="Times New Roman" w:eastAsia="Times New Roman" w:hAnsi="Times New Roman" w:cs="Times New Roman"/>
          <w:sz w:val="24"/>
          <w:szCs w:val="24"/>
        </w:rPr>
        <w:t xml:space="preserve"> and </w:t>
      </w:r>
      <w:r w:rsidR="0039211B" w:rsidRPr="00EB3238">
        <w:rPr>
          <w:rFonts w:ascii="Times New Roman" w:eastAsia="Times New Roman" w:hAnsi="Times New Roman" w:cs="Times New Roman"/>
          <w:sz w:val="24"/>
          <w:szCs w:val="24"/>
        </w:rPr>
        <w:t xml:space="preserve">prepare </w:t>
      </w:r>
      <w:r w:rsidR="009774AD">
        <w:rPr>
          <w:rFonts w:ascii="Times New Roman" w:eastAsia="Times New Roman" w:hAnsi="Times New Roman" w:cs="Times New Roman"/>
          <w:sz w:val="24"/>
          <w:szCs w:val="24"/>
        </w:rPr>
        <w:t>them and their clinics</w:t>
      </w:r>
      <w:r w:rsidR="00D9204B">
        <w:rPr>
          <w:rFonts w:ascii="Times New Roman" w:eastAsia="Times New Roman" w:hAnsi="Times New Roman" w:cs="Times New Roman"/>
          <w:sz w:val="24"/>
          <w:szCs w:val="24"/>
        </w:rPr>
        <w:t xml:space="preserve"> </w:t>
      </w:r>
      <w:r w:rsidR="0039211B" w:rsidRPr="00EB3238">
        <w:rPr>
          <w:rFonts w:ascii="Times New Roman" w:eastAsia="Times New Roman" w:hAnsi="Times New Roman" w:cs="Times New Roman"/>
          <w:sz w:val="24"/>
          <w:szCs w:val="24"/>
        </w:rPr>
        <w:t xml:space="preserve">to participate in </w:t>
      </w:r>
      <w:r w:rsidR="00D9204B">
        <w:rPr>
          <w:rFonts w:ascii="Times New Roman" w:eastAsia="Times New Roman" w:hAnsi="Times New Roman" w:cs="Times New Roman"/>
          <w:sz w:val="24"/>
          <w:szCs w:val="24"/>
        </w:rPr>
        <w:t>D</w:t>
      </w:r>
      <w:r w:rsidR="0039211B" w:rsidRPr="00EB3238">
        <w:rPr>
          <w:rFonts w:ascii="Times New Roman" w:eastAsia="Times New Roman" w:hAnsi="Times New Roman" w:cs="Times New Roman"/>
          <w:sz w:val="24"/>
          <w:szCs w:val="24"/>
        </w:rPr>
        <w:t>emonstration program. As a</w:t>
      </w:r>
      <w:r w:rsidR="00F64C3E">
        <w:rPr>
          <w:rFonts w:ascii="Times New Roman" w:eastAsia="Times New Roman" w:hAnsi="Times New Roman" w:cs="Times New Roman"/>
          <w:sz w:val="24"/>
          <w:szCs w:val="24"/>
        </w:rPr>
        <w:t xml:space="preserve"> planning grant</w:t>
      </w:r>
      <w:r w:rsidR="0039211B" w:rsidRPr="00EB3238">
        <w:rPr>
          <w:rFonts w:ascii="Times New Roman" w:eastAsia="Times New Roman" w:hAnsi="Times New Roman" w:cs="Times New Roman"/>
          <w:sz w:val="24"/>
          <w:szCs w:val="24"/>
        </w:rPr>
        <w:t xml:space="preserve"> recipient</w:t>
      </w:r>
      <w:r w:rsidR="009774AD">
        <w:rPr>
          <w:rFonts w:ascii="Times New Roman" w:eastAsia="Times New Roman" w:hAnsi="Times New Roman" w:cs="Times New Roman"/>
          <w:sz w:val="24"/>
          <w:szCs w:val="24"/>
        </w:rPr>
        <w:t xml:space="preserve">, </w:t>
      </w:r>
      <w:r w:rsidR="00D9204B">
        <w:rPr>
          <w:rFonts w:ascii="Times New Roman" w:eastAsia="Times New Roman" w:hAnsi="Times New Roman" w:cs="Times New Roman"/>
          <w:sz w:val="24"/>
          <w:szCs w:val="24"/>
        </w:rPr>
        <w:t>CCBHC planning grant states</w:t>
      </w:r>
      <w:r w:rsidR="00D9204B" w:rsidRPr="00EB3238">
        <w:rPr>
          <w:rFonts w:ascii="Times New Roman" w:eastAsia="Times New Roman" w:hAnsi="Times New Roman" w:cs="Times New Roman"/>
          <w:sz w:val="24"/>
          <w:szCs w:val="24"/>
        </w:rPr>
        <w:t xml:space="preserve"> </w:t>
      </w:r>
      <w:r w:rsidR="0039211B" w:rsidRPr="00EB3238">
        <w:rPr>
          <w:rFonts w:ascii="Times New Roman" w:eastAsia="Times New Roman" w:hAnsi="Times New Roman" w:cs="Times New Roman"/>
          <w:sz w:val="24"/>
          <w:szCs w:val="24"/>
        </w:rPr>
        <w:t xml:space="preserve">are expected to </w:t>
      </w:r>
      <w:proofErr w:type="gramStart"/>
      <w:r w:rsidR="0039211B" w:rsidRPr="00EB3238">
        <w:rPr>
          <w:rFonts w:ascii="Times New Roman" w:eastAsia="Times New Roman" w:hAnsi="Times New Roman" w:cs="Times New Roman"/>
          <w:sz w:val="24"/>
          <w:szCs w:val="24"/>
        </w:rPr>
        <w:t>submit an application</w:t>
      </w:r>
      <w:proofErr w:type="gramEnd"/>
      <w:r w:rsidR="0039211B" w:rsidRPr="00EB3238">
        <w:rPr>
          <w:rFonts w:ascii="Times New Roman" w:eastAsia="Times New Roman" w:hAnsi="Times New Roman" w:cs="Times New Roman"/>
          <w:sz w:val="24"/>
          <w:szCs w:val="24"/>
        </w:rPr>
        <w:t xml:space="preserve"> to formally apply to participate in the </w:t>
      </w:r>
      <w:r w:rsidR="00D9204B">
        <w:rPr>
          <w:rFonts w:ascii="Times New Roman" w:eastAsia="Times New Roman" w:hAnsi="Times New Roman" w:cs="Times New Roman"/>
          <w:sz w:val="24"/>
          <w:szCs w:val="24"/>
        </w:rPr>
        <w:t>four</w:t>
      </w:r>
      <w:r w:rsidR="0039211B" w:rsidRPr="00EB3238">
        <w:rPr>
          <w:rFonts w:ascii="Times New Roman" w:eastAsia="Times New Roman" w:hAnsi="Times New Roman" w:cs="Times New Roman"/>
          <w:sz w:val="24"/>
          <w:szCs w:val="24"/>
        </w:rPr>
        <w:t xml:space="preserve">‐year </w:t>
      </w:r>
      <w:r w:rsidR="00D9204B">
        <w:rPr>
          <w:rFonts w:ascii="Times New Roman" w:eastAsia="Times New Roman" w:hAnsi="Times New Roman" w:cs="Times New Roman"/>
          <w:sz w:val="24"/>
          <w:szCs w:val="24"/>
        </w:rPr>
        <w:t>D</w:t>
      </w:r>
      <w:r w:rsidR="0039211B" w:rsidRPr="00EB3238">
        <w:rPr>
          <w:rFonts w:ascii="Times New Roman" w:eastAsia="Times New Roman" w:hAnsi="Times New Roman" w:cs="Times New Roman"/>
          <w:sz w:val="24"/>
          <w:szCs w:val="24"/>
        </w:rPr>
        <w:t xml:space="preserve">emonstration. Up to </w:t>
      </w:r>
      <w:r w:rsidR="00D9204B">
        <w:rPr>
          <w:rFonts w:ascii="Times New Roman" w:eastAsia="Times New Roman" w:hAnsi="Times New Roman" w:cs="Times New Roman"/>
          <w:sz w:val="24"/>
          <w:szCs w:val="24"/>
        </w:rPr>
        <w:t>ten</w:t>
      </w:r>
      <w:r w:rsidR="00D9204B" w:rsidRPr="00EB3238">
        <w:rPr>
          <w:rFonts w:ascii="Times New Roman" w:eastAsia="Times New Roman" w:hAnsi="Times New Roman" w:cs="Times New Roman"/>
          <w:sz w:val="24"/>
          <w:szCs w:val="24"/>
        </w:rPr>
        <w:t xml:space="preserve"> </w:t>
      </w:r>
      <w:r w:rsidR="0039211B" w:rsidRPr="00EB3238">
        <w:rPr>
          <w:rFonts w:ascii="Times New Roman" w:eastAsia="Times New Roman" w:hAnsi="Times New Roman" w:cs="Times New Roman"/>
          <w:sz w:val="24"/>
          <w:szCs w:val="24"/>
        </w:rPr>
        <w:t xml:space="preserve">states </w:t>
      </w:r>
      <w:r w:rsidR="00D9204B">
        <w:rPr>
          <w:rFonts w:ascii="Times New Roman" w:eastAsia="Times New Roman" w:hAnsi="Times New Roman" w:cs="Times New Roman"/>
          <w:sz w:val="24"/>
          <w:szCs w:val="24"/>
        </w:rPr>
        <w:t xml:space="preserve">will be selected to participate in the Demonstration </w:t>
      </w:r>
      <w:r w:rsidR="0039211B" w:rsidRPr="00EB3238">
        <w:rPr>
          <w:rFonts w:ascii="Times New Roman" w:eastAsia="Times New Roman" w:hAnsi="Times New Roman" w:cs="Times New Roman"/>
          <w:sz w:val="24"/>
          <w:szCs w:val="24"/>
        </w:rPr>
        <w:t xml:space="preserve">based on the quality of the applications and geographic distribution, per the statute. </w:t>
      </w:r>
    </w:p>
    <w:p w14:paraId="141D3AC2" w14:textId="77777777" w:rsidR="0039211B" w:rsidRDefault="0039211B">
      <w:pPr>
        <w:spacing w:after="3" w:line="276" w:lineRule="auto"/>
        <w:ind w:left="-3" w:hanging="10"/>
        <w:contextualSpacing/>
        <w:rPr>
          <w:rFonts w:ascii="Times New Roman" w:eastAsia="Times New Roman" w:hAnsi="Times New Roman" w:cs="Times New Roman"/>
          <w:sz w:val="24"/>
          <w:szCs w:val="24"/>
        </w:rPr>
        <w:pPrChange w:id="13" w:author="Danielle Motley" w:date="2023-11-20T11:22:00Z">
          <w:pPr>
            <w:spacing w:after="3"/>
            <w:ind w:left="-3" w:hanging="10"/>
          </w:pPr>
        </w:pPrChange>
      </w:pPr>
    </w:p>
    <w:p w14:paraId="3FD7EC23" w14:textId="0C0C5DD5" w:rsidR="0039211B" w:rsidRDefault="0039211B">
      <w:pPr>
        <w:spacing w:after="3" w:line="276" w:lineRule="auto"/>
        <w:ind w:left="-3" w:hanging="10"/>
        <w:contextualSpacing/>
        <w:rPr>
          <w:rFonts w:ascii="Times New Roman" w:eastAsia="Times New Roman" w:hAnsi="Times New Roman" w:cs="Times New Roman"/>
          <w:sz w:val="24"/>
          <w:szCs w:val="24"/>
        </w:rPr>
        <w:pPrChange w:id="14" w:author="Danielle Motley" w:date="2023-11-20T11:22:00Z">
          <w:pPr>
            <w:spacing w:after="3"/>
            <w:ind w:left="-3" w:hanging="10"/>
          </w:pPr>
        </w:pPrChange>
      </w:pPr>
      <w:r w:rsidRPr="00EB3238">
        <w:rPr>
          <w:rFonts w:ascii="Times New Roman" w:eastAsia="Times New Roman" w:hAnsi="Times New Roman" w:cs="Times New Roman"/>
          <w:sz w:val="24"/>
          <w:szCs w:val="24"/>
        </w:rPr>
        <w:t xml:space="preserve">Applications will be reviewed by a panel of federal subject matter experts. Based on that review, recommendations for selection will be made to federal officials of </w:t>
      </w:r>
      <w:r w:rsidR="00D9204B">
        <w:rPr>
          <w:rFonts w:ascii="Times New Roman" w:eastAsia="Times New Roman" w:hAnsi="Times New Roman" w:cs="Times New Roman"/>
          <w:sz w:val="24"/>
          <w:szCs w:val="24"/>
        </w:rPr>
        <w:t>the Assistant Secretary for Planning and Evaluation (</w:t>
      </w:r>
      <w:r w:rsidRPr="00EB3238">
        <w:rPr>
          <w:rFonts w:ascii="Times New Roman" w:eastAsia="Times New Roman" w:hAnsi="Times New Roman" w:cs="Times New Roman"/>
          <w:sz w:val="24"/>
          <w:szCs w:val="24"/>
        </w:rPr>
        <w:t>ASPE</w:t>
      </w:r>
      <w:r w:rsidR="00D9204B">
        <w:rPr>
          <w:rFonts w:ascii="Times New Roman" w:eastAsia="Times New Roman" w:hAnsi="Times New Roman" w:cs="Times New Roman"/>
          <w:sz w:val="24"/>
          <w:szCs w:val="24"/>
        </w:rPr>
        <w:t>)</w:t>
      </w:r>
      <w:r w:rsidRPr="00EB3238">
        <w:rPr>
          <w:rFonts w:ascii="Times New Roman" w:eastAsia="Times New Roman" w:hAnsi="Times New Roman" w:cs="Times New Roman"/>
          <w:sz w:val="24"/>
          <w:szCs w:val="24"/>
        </w:rPr>
        <w:t xml:space="preserve">, </w:t>
      </w:r>
      <w:r w:rsidR="00D9204B">
        <w:rPr>
          <w:rFonts w:ascii="Times New Roman" w:eastAsia="Times New Roman" w:hAnsi="Times New Roman" w:cs="Times New Roman"/>
          <w:sz w:val="24"/>
          <w:szCs w:val="24"/>
        </w:rPr>
        <w:t xml:space="preserve">the Centers for Medicare </w:t>
      </w:r>
      <w:r w:rsidR="00DF16BC">
        <w:rPr>
          <w:rFonts w:ascii="Times New Roman" w:eastAsia="Times New Roman" w:hAnsi="Times New Roman" w:cs="Times New Roman"/>
          <w:sz w:val="24"/>
          <w:szCs w:val="24"/>
        </w:rPr>
        <w:t>&amp;</w:t>
      </w:r>
      <w:r w:rsidR="00D9204B">
        <w:rPr>
          <w:rFonts w:ascii="Times New Roman" w:eastAsia="Times New Roman" w:hAnsi="Times New Roman" w:cs="Times New Roman"/>
          <w:sz w:val="24"/>
          <w:szCs w:val="24"/>
        </w:rPr>
        <w:t xml:space="preserve"> Medicaid Services (</w:t>
      </w:r>
      <w:r w:rsidRPr="00EB3238">
        <w:rPr>
          <w:rFonts w:ascii="Times New Roman" w:eastAsia="Times New Roman" w:hAnsi="Times New Roman" w:cs="Times New Roman"/>
          <w:sz w:val="24"/>
          <w:szCs w:val="24"/>
        </w:rPr>
        <w:t>CMS</w:t>
      </w:r>
      <w:r w:rsidR="00D9204B">
        <w:rPr>
          <w:rFonts w:ascii="Times New Roman" w:eastAsia="Times New Roman" w:hAnsi="Times New Roman" w:cs="Times New Roman"/>
          <w:sz w:val="24"/>
          <w:szCs w:val="24"/>
        </w:rPr>
        <w:t>)</w:t>
      </w:r>
      <w:r w:rsidRPr="00EB3238">
        <w:rPr>
          <w:rFonts w:ascii="Times New Roman" w:eastAsia="Times New Roman" w:hAnsi="Times New Roman" w:cs="Times New Roman"/>
          <w:sz w:val="24"/>
          <w:szCs w:val="24"/>
        </w:rPr>
        <w:t xml:space="preserve">, and </w:t>
      </w:r>
      <w:r w:rsidR="00D9204B">
        <w:rPr>
          <w:rFonts w:ascii="Times New Roman" w:eastAsia="Times New Roman" w:hAnsi="Times New Roman" w:cs="Times New Roman"/>
          <w:sz w:val="24"/>
          <w:szCs w:val="24"/>
        </w:rPr>
        <w:t xml:space="preserve">the </w:t>
      </w:r>
      <w:r w:rsidR="00D9204B" w:rsidRPr="00AD4931">
        <w:rPr>
          <w:rFonts w:ascii="Times New Roman" w:hAnsi="Times New Roman"/>
          <w:color w:val="auto"/>
          <w:sz w:val="24"/>
          <w:szCs w:val="24"/>
        </w:rPr>
        <w:t>Substance Abuse and Mental Health Services Administration</w:t>
      </w:r>
      <w:r w:rsidR="00D9204B" w:rsidRPr="00937273">
        <w:rPr>
          <w:rFonts w:ascii="Times New Roman" w:hAnsi="Times New Roman"/>
          <w:color w:val="4A4A4A"/>
          <w:sz w:val="24"/>
          <w:szCs w:val="24"/>
        </w:rPr>
        <w:t xml:space="preserve"> </w:t>
      </w:r>
      <w:r w:rsidR="00D9204B">
        <w:rPr>
          <w:rFonts w:ascii="Times New Roman" w:hAnsi="Times New Roman"/>
          <w:color w:val="4A4A4A"/>
          <w:sz w:val="24"/>
          <w:szCs w:val="24"/>
        </w:rPr>
        <w:t>(</w:t>
      </w:r>
      <w:r w:rsidRPr="00EB3238">
        <w:rPr>
          <w:rFonts w:ascii="Times New Roman" w:eastAsia="Times New Roman" w:hAnsi="Times New Roman" w:cs="Times New Roman"/>
          <w:sz w:val="24"/>
          <w:szCs w:val="24"/>
        </w:rPr>
        <w:t>SAMHSA</w:t>
      </w:r>
      <w:r w:rsidR="00D9204B">
        <w:rPr>
          <w:rFonts w:ascii="Times New Roman" w:eastAsia="Times New Roman" w:hAnsi="Times New Roman" w:cs="Times New Roman"/>
          <w:sz w:val="24"/>
          <w:szCs w:val="24"/>
        </w:rPr>
        <w:t>)</w:t>
      </w:r>
      <w:r w:rsidRPr="00EB3238">
        <w:rPr>
          <w:rFonts w:ascii="Times New Roman" w:eastAsia="Times New Roman" w:hAnsi="Times New Roman" w:cs="Times New Roman"/>
          <w:sz w:val="24"/>
          <w:szCs w:val="24"/>
        </w:rPr>
        <w:t xml:space="preserve"> for final selection no later than </w:t>
      </w:r>
      <w:r w:rsidR="00D9204B">
        <w:rPr>
          <w:rFonts w:ascii="Times New Roman" w:eastAsia="Times New Roman" w:hAnsi="Times New Roman" w:cs="Times New Roman"/>
          <w:sz w:val="24"/>
          <w:szCs w:val="24"/>
        </w:rPr>
        <w:t>June</w:t>
      </w:r>
      <w:r w:rsidR="00D9204B" w:rsidRPr="00EB3238">
        <w:rPr>
          <w:rFonts w:ascii="Times New Roman" w:eastAsia="Times New Roman" w:hAnsi="Times New Roman" w:cs="Times New Roman"/>
          <w:sz w:val="24"/>
          <w:szCs w:val="24"/>
        </w:rPr>
        <w:t xml:space="preserve"> </w:t>
      </w:r>
      <w:r w:rsidR="00D9204B">
        <w:rPr>
          <w:rFonts w:ascii="Times New Roman" w:eastAsia="Times New Roman" w:hAnsi="Times New Roman" w:cs="Times New Roman"/>
          <w:sz w:val="24"/>
          <w:szCs w:val="24"/>
        </w:rPr>
        <w:t>17</w:t>
      </w:r>
      <w:r w:rsidRPr="00EB3238">
        <w:rPr>
          <w:rFonts w:ascii="Times New Roman" w:eastAsia="Times New Roman" w:hAnsi="Times New Roman" w:cs="Times New Roman"/>
          <w:sz w:val="24"/>
          <w:szCs w:val="24"/>
        </w:rPr>
        <w:t xml:space="preserve">, </w:t>
      </w:r>
      <w:r w:rsidR="00D9204B" w:rsidRPr="00EB3238">
        <w:rPr>
          <w:rFonts w:ascii="Times New Roman" w:eastAsia="Times New Roman" w:hAnsi="Times New Roman" w:cs="Times New Roman"/>
          <w:sz w:val="24"/>
          <w:szCs w:val="24"/>
        </w:rPr>
        <w:t>20</w:t>
      </w:r>
      <w:r w:rsidR="00D9204B">
        <w:rPr>
          <w:rFonts w:ascii="Times New Roman" w:eastAsia="Times New Roman" w:hAnsi="Times New Roman" w:cs="Times New Roman"/>
          <w:sz w:val="24"/>
          <w:szCs w:val="24"/>
        </w:rPr>
        <w:t>24</w:t>
      </w:r>
      <w:r w:rsidRPr="00EB3238">
        <w:rPr>
          <w:rFonts w:ascii="Times New Roman" w:eastAsia="Times New Roman" w:hAnsi="Times New Roman" w:cs="Times New Roman"/>
          <w:sz w:val="24"/>
          <w:szCs w:val="24"/>
        </w:rPr>
        <w:t>. This document outlines the key application materials that must be submitted</w:t>
      </w:r>
      <w:r w:rsidR="00D9204B">
        <w:rPr>
          <w:rFonts w:ascii="Times New Roman" w:eastAsia="Times New Roman" w:hAnsi="Times New Roman" w:cs="Times New Roman"/>
          <w:sz w:val="24"/>
          <w:szCs w:val="24"/>
        </w:rPr>
        <w:t xml:space="preserve"> and clarifies</w:t>
      </w:r>
      <w:r w:rsidRPr="00EB3238">
        <w:rPr>
          <w:rFonts w:ascii="Times New Roman" w:eastAsia="Times New Roman" w:hAnsi="Times New Roman" w:cs="Times New Roman"/>
          <w:sz w:val="24"/>
          <w:szCs w:val="24"/>
        </w:rPr>
        <w:t xml:space="preserve"> the evaluation criteria that will be used to select states to participate in the demonstration. </w:t>
      </w:r>
    </w:p>
    <w:p w14:paraId="6DA267F6" w14:textId="77777777" w:rsidR="0039211B" w:rsidRDefault="0039211B">
      <w:pPr>
        <w:spacing w:after="3" w:line="276" w:lineRule="auto"/>
        <w:ind w:left="-3" w:hanging="10"/>
        <w:contextualSpacing/>
        <w:rPr>
          <w:rFonts w:ascii="Times New Roman" w:eastAsia="Times New Roman" w:hAnsi="Times New Roman" w:cs="Times New Roman"/>
          <w:sz w:val="24"/>
          <w:szCs w:val="24"/>
        </w:rPr>
        <w:pPrChange w:id="15" w:author="Danielle Motley" w:date="2023-11-20T11:22:00Z">
          <w:pPr>
            <w:spacing w:after="3"/>
            <w:ind w:left="-3" w:hanging="10"/>
          </w:pPr>
        </w:pPrChange>
      </w:pPr>
    </w:p>
    <w:p w14:paraId="5DD5E4C4" w14:textId="137CEB00" w:rsidR="0039211B" w:rsidRDefault="009456B5">
      <w:pPr>
        <w:spacing w:after="3" w:line="276" w:lineRule="auto"/>
        <w:ind w:left="-3" w:hanging="10"/>
        <w:contextualSpacing/>
        <w:rPr>
          <w:rFonts w:ascii="Times New Roman" w:eastAsia="Times New Roman" w:hAnsi="Times New Roman" w:cs="Times New Roman"/>
          <w:sz w:val="24"/>
          <w:szCs w:val="24"/>
        </w:rPr>
        <w:pPrChange w:id="16" w:author="Danielle Motley" w:date="2023-11-20T11:22:00Z">
          <w:pPr>
            <w:spacing w:after="3"/>
            <w:ind w:left="-3" w:hanging="10"/>
          </w:pPr>
        </w:pPrChange>
      </w:pPr>
      <w:r>
        <w:rPr>
          <w:rFonts w:ascii="Times New Roman" w:eastAsia="Times New Roman" w:hAnsi="Times New Roman" w:cs="Times New Roman"/>
          <w:sz w:val="24"/>
          <w:szCs w:val="24"/>
        </w:rPr>
        <w:lastRenderedPageBreak/>
        <w:t>PAMA (P.L. 113-93, 42 U.S.C. 1396a, note),</w:t>
      </w:r>
      <w:r w:rsidR="0039211B" w:rsidRPr="00EB3238">
        <w:rPr>
          <w:rFonts w:ascii="Times New Roman" w:eastAsia="Times New Roman" w:hAnsi="Times New Roman" w:cs="Times New Roman"/>
          <w:sz w:val="24"/>
          <w:szCs w:val="24"/>
        </w:rPr>
        <w:t xml:space="preserve"> at subsection 223 (d)(4)(A) under which the program is authorized</w:t>
      </w:r>
      <w:r>
        <w:rPr>
          <w:rFonts w:ascii="Times New Roman" w:eastAsia="Times New Roman" w:hAnsi="Times New Roman" w:cs="Times New Roman"/>
          <w:sz w:val="24"/>
          <w:szCs w:val="24"/>
        </w:rPr>
        <w:t>,</w:t>
      </w:r>
      <w:r w:rsidR="0039211B" w:rsidRPr="00EB3238">
        <w:rPr>
          <w:rFonts w:ascii="Times New Roman" w:eastAsia="Times New Roman" w:hAnsi="Times New Roman" w:cs="Times New Roman"/>
          <w:sz w:val="24"/>
          <w:szCs w:val="24"/>
        </w:rPr>
        <w:t xml:space="preserve"> is explicit that preference must be given to selecting demonstration programs where participating CCBHCs will achieve at least one of the following: </w:t>
      </w:r>
    </w:p>
    <w:p w14:paraId="3ABFEFF3" w14:textId="77777777" w:rsidR="0039211B" w:rsidRDefault="0039211B">
      <w:pPr>
        <w:pStyle w:val="ListParagraph"/>
        <w:numPr>
          <w:ilvl w:val="0"/>
          <w:numId w:val="20"/>
        </w:numPr>
        <w:spacing w:after="3" w:line="276" w:lineRule="auto"/>
        <w:rPr>
          <w:rFonts w:ascii="Times New Roman" w:eastAsia="Times New Roman" w:hAnsi="Times New Roman" w:cs="Times New Roman"/>
          <w:sz w:val="24"/>
          <w:szCs w:val="24"/>
        </w:rPr>
        <w:pPrChange w:id="17" w:author="Danielle Motley" w:date="2023-11-20T11:22:00Z">
          <w:pPr>
            <w:pStyle w:val="ListParagraph"/>
            <w:numPr>
              <w:numId w:val="20"/>
            </w:numPr>
            <w:spacing w:after="3"/>
            <w:ind w:left="707" w:hanging="360"/>
          </w:pPr>
        </w:pPrChange>
      </w:pPr>
      <w:r w:rsidRPr="00EB3238">
        <w:rPr>
          <w:rFonts w:ascii="Times New Roman" w:eastAsia="Times New Roman" w:hAnsi="Times New Roman" w:cs="Times New Roman"/>
          <w:sz w:val="24"/>
          <w:szCs w:val="24"/>
        </w:rPr>
        <w:t>Provide the most complete scope of services as described in the Criteria to individuals eligible for medical assistance under the state Medicaid program; OR</w:t>
      </w:r>
    </w:p>
    <w:p w14:paraId="63BA4A7C" w14:textId="77777777" w:rsidR="0039211B" w:rsidRDefault="0039211B">
      <w:pPr>
        <w:pStyle w:val="ListParagraph"/>
        <w:numPr>
          <w:ilvl w:val="0"/>
          <w:numId w:val="20"/>
        </w:numPr>
        <w:spacing w:after="3" w:line="276" w:lineRule="auto"/>
        <w:rPr>
          <w:rFonts w:ascii="Times New Roman" w:eastAsia="Times New Roman" w:hAnsi="Times New Roman" w:cs="Times New Roman"/>
          <w:sz w:val="24"/>
          <w:szCs w:val="24"/>
        </w:rPr>
        <w:pPrChange w:id="18" w:author="Danielle Motley" w:date="2023-11-20T11:22:00Z">
          <w:pPr>
            <w:pStyle w:val="ListParagraph"/>
            <w:numPr>
              <w:numId w:val="20"/>
            </w:numPr>
            <w:spacing w:after="3"/>
            <w:ind w:left="707" w:hanging="360"/>
          </w:pPr>
        </w:pPrChange>
      </w:pPr>
      <w:r w:rsidRPr="00EB3238">
        <w:rPr>
          <w:rFonts w:ascii="Times New Roman" w:eastAsia="Times New Roman" w:hAnsi="Times New Roman" w:cs="Times New Roman"/>
          <w:sz w:val="24"/>
          <w:szCs w:val="24"/>
        </w:rPr>
        <w:t xml:space="preserve">Improve availability of, access to, and participation in, services described in subsection Criteria to individuals eligible for medical assistance under the state Medicaid program; OR </w:t>
      </w:r>
    </w:p>
    <w:p w14:paraId="3E4C89DD" w14:textId="77777777" w:rsidR="0039211B" w:rsidRDefault="0039211B">
      <w:pPr>
        <w:pStyle w:val="ListParagraph"/>
        <w:numPr>
          <w:ilvl w:val="0"/>
          <w:numId w:val="20"/>
        </w:numPr>
        <w:spacing w:after="3" w:line="276" w:lineRule="auto"/>
        <w:rPr>
          <w:rFonts w:ascii="Times New Roman" w:eastAsia="Times New Roman" w:hAnsi="Times New Roman" w:cs="Times New Roman"/>
          <w:sz w:val="24"/>
          <w:szCs w:val="24"/>
        </w:rPr>
        <w:pPrChange w:id="19" w:author="Danielle Motley" w:date="2023-11-20T11:22:00Z">
          <w:pPr>
            <w:pStyle w:val="ListParagraph"/>
            <w:numPr>
              <w:numId w:val="20"/>
            </w:numPr>
            <w:spacing w:after="3"/>
            <w:ind w:left="707" w:hanging="360"/>
          </w:pPr>
        </w:pPrChange>
      </w:pPr>
      <w:r w:rsidRPr="00EB3238">
        <w:rPr>
          <w:rFonts w:ascii="Times New Roman" w:eastAsia="Times New Roman" w:hAnsi="Times New Roman" w:cs="Times New Roman"/>
          <w:sz w:val="24"/>
          <w:szCs w:val="24"/>
        </w:rPr>
        <w:t>Improve availability of, access to, and participation in assisted outpatient mental health treatment in the state; OR</w:t>
      </w:r>
    </w:p>
    <w:p w14:paraId="6DC9AF48" w14:textId="77777777" w:rsidR="0039211B" w:rsidRDefault="0039211B">
      <w:pPr>
        <w:pStyle w:val="ListParagraph"/>
        <w:numPr>
          <w:ilvl w:val="0"/>
          <w:numId w:val="20"/>
        </w:numPr>
        <w:spacing w:after="3" w:line="276" w:lineRule="auto"/>
        <w:rPr>
          <w:rFonts w:ascii="Times New Roman" w:eastAsia="Times New Roman" w:hAnsi="Times New Roman" w:cs="Times New Roman"/>
          <w:sz w:val="24"/>
          <w:szCs w:val="24"/>
        </w:rPr>
        <w:pPrChange w:id="20" w:author="Danielle Motley" w:date="2023-11-20T11:22:00Z">
          <w:pPr>
            <w:pStyle w:val="ListParagraph"/>
            <w:numPr>
              <w:numId w:val="20"/>
            </w:numPr>
            <w:spacing w:after="3"/>
            <w:ind w:left="707" w:hanging="360"/>
          </w:pPr>
        </w:pPrChange>
      </w:pPr>
      <w:r w:rsidRPr="00EB3238">
        <w:rPr>
          <w:rFonts w:ascii="Times New Roman" w:eastAsia="Times New Roman" w:hAnsi="Times New Roman" w:cs="Times New Roman"/>
          <w:sz w:val="24"/>
          <w:szCs w:val="24"/>
        </w:rPr>
        <w:t xml:space="preserve">Demonstrate the potential to expand available mental health services in a demonstration area and increase the quality of such services without increasing net federal spending. </w:t>
      </w:r>
    </w:p>
    <w:p w14:paraId="463FA22E" w14:textId="77777777" w:rsidR="0039211B" w:rsidRDefault="0039211B">
      <w:pPr>
        <w:spacing w:after="3" w:line="276" w:lineRule="auto"/>
        <w:contextualSpacing/>
        <w:rPr>
          <w:rFonts w:ascii="Times New Roman" w:eastAsia="Times New Roman" w:hAnsi="Times New Roman" w:cs="Times New Roman"/>
          <w:sz w:val="24"/>
          <w:szCs w:val="24"/>
        </w:rPr>
        <w:pPrChange w:id="21" w:author="Danielle Motley" w:date="2023-11-20T11:22:00Z">
          <w:pPr>
            <w:spacing w:after="3"/>
          </w:pPr>
        </w:pPrChange>
      </w:pPr>
    </w:p>
    <w:p w14:paraId="23E490B6" w14:textId="4B4B97C5" w:rsidR="0039211B" w:rsidRPr="00EB3238" w:rsidRDefault="0039211B">
      <w:pPr>
        <w:spacing w:after="3" w:line="276" w:lineRule="auto"/>
        <w:contextualSpacing/>
        <w:rPr>
          <w:rFonts w:ascii="Times New Roman" w:eastAsia="Times New Roman" w:hAnsi="Times New Roman" w:cs="Times New Roman"/>
          <w:sz w:val="24"/>
          <w:szCs w:val="24"/>
        </w:rPr>
        <w:pPrChange w:id="22" w:author="Danielle Motley" w:date="2023-11-20T11:22:00Z">
          <w:pPr>
            <w:spacing w:after="3"/>
          </w:pPr>
        </w:pPrChange>
      </w:pPr>
      <w:r w:rsidRPr="00EB3238">
        <w:rPr>
          <w:rFonts w:ascii="Times New Roman" w:eastAsia="Times New Roman" w:hAnsi="Times New Roman" w:cs="Times New Roman"/>
          <w:sz w:val="24"/>
          <w:szCs w:val="24"/>
        </w:rPr>
        <w:t xml:space="preserve">This guidance is provided to clarify the criteria that federal subject matter experts will use to assess which states are most likely to achieve at least one of the above goal(s) during the demonstration program. Other criteria will be considered such as each state’s readiness to participate in the program in terms of meeting the expectations of the planning grant, the state’s compliance with the </w:t>
      </w:r>
      <w:r w:rsidR="00E80348">
        <w:rPr>
          <w:rFonts w:ascii="Times New Roman" w:eastAsia="Times New Roman" w:hAnsi="Times New Roman" w:cs="Times New Roman"/>
          <w:sz w:val="24"/>
          <w:szCs w:val="24"/>
        </w:rPr>
        <w:t xml:space="preserve">updated </w:t>
      </w:r>
      <w:r w:rsidRPr="00EB3238">
        <w:rPr>
          <w:rFonts w:ascii="Times New Roman" w:eastAsia="Times New Roman" w:hAnsi="Times New Roman" w:cs="Times New Roman"/>
          <w:sz w:val="24"/>
          <w:szCs w:val="24"/>
        </w:rPr>
        <w:t>CCBHC Criteria</w:t>
      </w:r>
      <w:r w:rsidR="009774AD">
        <w:rPr>
          <w:rStyle w:val="FootnoteReference"/>
          <w:rFonts w:ascii="Times New Roman" w:eastAsia="Times New Roman" w:hAnsi="Times New Roman" w:cs="Times New Roman"/>
          <w:sz w:val="24"/>
          <w:szCs w:val="24"/>
        </w:rPr>
        <w:footnoteReference w:id="4"/>
      </w:r>
      <w:r w:rsidRPr="00EB3238">
        <w:rPr>
          <w:rFonts w:ascii="Times New Roman" w:eastAsia="Times New Roman" w:hAnsi="Times New Roman" w:cs="Times New Roman"/>
          <w:sz w:val="24"/>
          <w:szCs w:val="24"/>
        </w:rPr>
        <w:t xml:space="preserve"> and conformance of the state’s PPS to the </w:t>
      </w:r>
      <w:r w:rsidR="00E80348">
        <w:rPr>
          <w:rFonts w:ascii="Times New Roman" w:eastAsia="Times New Roman" w:hAnsi="Times New Roman" w:cs="Times New Roman"/>
          <w:sz w:val="24"/>
          <w:szCs w:val="24"/>
        </w:rPr>
        <w:t xml:space="preserve">updated </w:t>
      </w:r>
      <w:r w:rsidRPr="00EB3238">
        <w:rPr>
          <w:rFonts w:ascii="Times New Roman" w:eastAsia="Times New Roman" w:hAnsi="Times New Roman" w:cs="Times New Roman"/>
          <w:sz w:val="24"/>
          <w:szCs w:val="24"/>
        </w:rPr>
        <w:t>PPS Guidance</w:t>
      </w:r>
      <w:r w:rsidR="009774AD">
        <w:rPr>
          <w:rStyle w:val="FootnoteReference"/>
          <w:rFonts w:ascii="Times New Roman" w:eastAsia="Times New Roman" w:hAnsi="Times New Roman" w:cs="Times New Roman"/>
          <w:sz w:val="24"/>
          <w:szCs w:val="24"/>
        </w:rPr>
        <w:footnoteReference w:id="5"/>
      </w:r>
      <w:r w:rsidRPr="00EB3238">
        <w:rPr>
          <w:rFonts w:ascii="Times New Roman" w:eastAsia="Times New Roman" w:hAnsi="Times New Roman" w:cs="Times New Roman"/>
          <w:sz w:val="24"/>
          <w:szCs w:val="24"/>
        </w:rPr>
        <w:t xml:space="preserve">. </w:t>
      </w:r>
    </w:p>
    <w:p w14:paraId="105DE5A0" w14:textId="77777777" w:rsidR="0039211B" w:rsidRDefault="0039211B">
      <w:pPr>
        <w:spacing w:after="3" w:line="276" w:lineRule="auto"/>
        <w:ind w:left="-3" w:hanging="10"/>
        <w:contextualSpacing/>
        <w:rPr>
          <w:rFonts w:ascii="Times New Roman" w:eastAsia="Times New Roman" w:hAnsi="Times New Roman" w:cs="Times New Roman"/>
          <w:b/>
          <w:bCs/>
          <w:sz w:val="24"/>
          <w:szCs w:val="24"/>
        </w:rPr>
        <w:pPrChange w:id="23" w:author="Danielle Motley" w:date="2023-11-20T11:22:00Z">
          <w:pPr>
            <w:spacing w:after="3"/>
            <w:ind w:left="-3" w:hanging="10"/>
          </w:pPr>
        </w:pPrChange>
      </w:pPr>
    </w:p>
    <w:p w14:paraId="07152FA2" w14:textId="1006A6C9" w:rsidR="0039211B" w:rsidRPr="00FE3E4F" w:rsidRDefault="0039211B">
      <w:pPr>
        <w:spacing w:after="3" w:line="276" w:lineRule="auto"/>
        <w:contextualSpacing/>
        <w:rPr>
          <w:rFonts w:ascii="Times New Roman" w:eastAsia="Times New Roman" w:hAnsi="Times New Roman" w:cs="Times New Roman"/>
          <w:sz w:val="24"/>
          <w:szCs w:val="24"/>
        </w:rPr>
        <w:pPrChange w:id="24" w:author="Danielle Motley" w:date="2023-11-20T11:22:00Z">
          <w:pPr>
            <w:spacing w:after="3"/>
          </w:pPr>
        </w:pPrChange>
      </w:pPr>
      <w:r w:rsidRPr="00FE3E4F">
        <w:rPr>
          <w:rFonts w:ascii="Times New Roman" w:eastAsia="Times New Roman" w:hAnsi="Times New Roman" w:cs="Times New Roman"/>
          <w:sz w:val="24"/>
          <w:szCs w:val="24"/>
        </w:rPr>
        <w:t xml:space="preserve">Planning Grant States must submit applications to participate in the demonstration no later than </w:t>
      </w:r>
      <w:r>
        <w:rPr>
          <w:rFonts w:ascii="Times New Roman" w:eastAsia="Times New Roman" w:hAnsi="Times New Roman" w:cs="Times New Roman"/>
          <w:sz w:val="24"/>
          <w:szCs w:val="24"/>
        </w:rPr>
        <w:t>March 20, 2024</w:t>
      </w:r>
      <w:r w:rsidRPr="00FE3E4F">
        <w:rPr>
          <w:rFonts w:ascii="Times New Roman" w:eastAsia="Times New Roman" w:hAnsi="Times New Roman" w:cs="Times New Roman"/>
          <w:sz w:val="24"/>
          <w:szCs w:val="24"/>
        </w:rPr>
        <w:t>, 11:59</w:t>
      </w:r>
      <w:r>
        <w:rPr>
          <w:rFonts w:ascii="Times New Roman" w:eastAsia="Times New Roman" w:hAnsi="Times New Roman" w:cs="Times New Roman"/>
          <w:sz w:val="24"/>
          <w:szCs w:val="24"/>
        </w:rPr>
        <w:t>PM</w:t>
      </w:r>
      <w:r w:rsidRPr="00FE3E4F">
        <w:rPr>
          <w:rFonts w:ascii="Times New Roman" w:eastAsia="Times New Roman" w:hAnsi="Times New Roman" w:cs="Times New Roman"/>
          <w:sz w:val="24"/>
          <w:szCs w:val="24"/>
        </w:rPr>
        <w:t xml:space="preserve"> EST.  </w:t>
      </w:r>
      <w:r>
        <w:rPr>
          <w:rFonts w:ascii="Times New Roman" w:eastAsia="Times New Roman" w:hAnsi="Times New Roman" w:cs="Times New Roman"/>
          <w:sz w:val="24"/>
          <w:szCs w:val="24"/>
        </w:rPr>
        <w:t xml:space="preserve">Applications must be submitted by email to </w:t>
      </w:r>
      <w:r w:rsidR="000D0953">
        <w:fldChar w:fldCharType="begin"/>
      </w:r>
      <w:r w:rsidR="000D0953">
        <w:instrText>HYPERLINK "mailto:CCBHC@samhsa.hhs.gov"</w:instrText>
      </w:r>
      <w:r w:rsidR="000D0953">
        <w:fldChar w:fldCharType="separate"/>
      </w:r>
      <w:r w:rsidRPr="009E256A">
        <w:rPr>
          <w:rStyle w:val="Hyperlink"/>
          <w:rFonts w:ascii="Times New Roman" w:eastAsia="Times New Roman" w:hAnsi="Times New Roman" w:cs="Times New Roman"/>
          <w:sz w:val="24"/>
          <w:szCs w:val="24"/>
        </w:rPr>
        <w:t>CCBHC@samhsa.hhs.gov</w:t>
      </w:r>
      <w:r w:rsidR="000D0953">
        <w:rPr>
          <w:rStyle w:val="Hyperlink"/>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FE3E4F">
        <w:rPr>
          <w:rFonts w:ascii="Times New Roman" w:eastAsia="Times New Roman" w:hAnsi="Times New Roman" w:cs="Times New Roman"/>
          <w:sz w:val="24"/>
          <w:szCs w:val="24"/>
        </w:rPr>
        <w:t xml:space="preserve">States selected to participate in the demonstration program will be announced in </w:t>
      </w:r>
      <w:r>
        <w:rPr>
          <w:rFonts w:ascii="Times New Roman" w:eastAsia="Times New Roman" w:hAnsi="Times New Roman" w:cs="Times New Roman"/>
          <w:sz w:val="24"/>
          <w:szCs w:val="24"/>
        </w:rPr>
        <w:t>June 2024</w:t>
      </w:r>
      <w:r w:rsidRPr="00FE3E4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bookmarkEnd w:id="10"/>
    <w:p w14:paraId="64A3816E" w14:textId="77777777" w:rsidR="0039211B" w:rsidRDefault="0039211B">
      <w:pPr>
        <w:spacing w:after="3" w:line="276" w:lineRule="auto"/>
        <w:ind w:left="-3" w:hanging="10"/>
        <w:contextualSpacing/>
        <w:rPr>
          <w:rFonts w:ascii="Times New Roman" w:eastAsia="Times New Roman" w:hAnsi="Times New Roman" w:cs="Times New Roman"/>
          <w:b/>
          <w:bCs/>
          <w:sz w:val="24"/>
          <w:szCs w:val="24"/>
        </w:rPr>
        <w:pPrChange w:id="25" w:author="Danielle Motley" w:date="2023-11-20T11:22:00Z">
          <w:pPr>
            <w:spacing w:after="3"/>
            <w:ind w:left="-3" w:hanging="10"/>
          </w:pPr>
        </w:pPrChange>
      </w:pPr>
    </w:p>
    <w:p w14:paraId="45F338E4" w14:textId="77777777" w:rsidR="0008020D" w:rsidRPr="00FE3E4F" w:rsidRDefault="0008020D">
      <w:pPr>
        <w:spacing w:after="3" w:line="276" w:lineRule="auto"/>
        <w:contextualSpacing/>
        <w:rPr>
          <w:rFonts w:ascii="Times New Roman" w:eastAsia="Times New Roman" w:hAnsi="Times New Roman" w:cs="Times New Roman"/>
          <w:sz w:val="28"/>
        </w:rPr>
        <w:pPrChange w:id="26" w:author="Danielle Motley" w:date="2023-11-20T11:22:00Z">
          <w:pPr>
            <w:spacing w:after="3"/>
          </w:pPr>
        </w:pPrChange>
      </w:pPr>
      <w:bookmarkStart w:id="27" w:name="_Hlk148526211"/>
    </w:p>
    <w:bookmarkEnd w:id="27"/>
    <w:p w14:paraId="7B09A338" w14:textId="77777777" w:rsidR="006A32DE" w:rsidRDefault="006A32DE">
      <w:pPr>
        <w:spacing w:line="276" w:lineRule="auto"/>
        <w:contextualSpacing/>
        <w:rPr>
          <w:rFonts w:ascii="Times New Roman" w:eastAsia="Times New Roman" w:hAnsi="Times New Roman" w:cs="Times New Roman"/>
          <w:b/>
          <w:bCs/>
          <w:sz w:val="24"/>
          <w:szCs w:val="24"/>
        </w:rPr>
        <w:pPrChange w:id="28" w:author="Danielle Motley" w:date="2023-11-20T11:22:00Z">
          <w:pPr/>
        </w:pPrChange>
      </w:pPr>
      <w:r>
        <w:rPr>
          <w:rFonts w:ascii="Times New Roman" w:eastAsia="Times New Roman" w:hAnsi="Times New Roman" w:cs="Times New Roman"/>
          <w:b/>
          <w:bCs/>
          <w:sz w:val="24"/>
          <w:szCs w:val="24"/>
        </w:rPr>
        <w:br w:type="page"/>
      </w:r>
    </w:p>
    <w:p w14:paraId="1EDA5780" w14:textId="4594DDB1" w:rsidR="0008020D" w:rsidRPr="00FE3E4F" w:rsidRDefault="0008020D">
      <w:pPr>
        <w:pStyle w:val="MainSectionHeader-Level1"/>
        <w:spacing w:before="360" w:line="276" w:lineRule="auto"/>
        <w:contextualSpacing/>
        <w:pPrChange w:id="29" w:author="Danielle Motley" w:date="2023-11-20T11:22:00Z">
          <w:pPr>
            <w:pStyle w:val="MainSectionHeader-Level1"/>
          </w:pPr>
        </w:pPrChange>
      </w:pPr>
      <w:r w:rsidRPr="00FE3E4F">
        <w:lastRenderedPageBreak/>
        <w:t>Components of the Application to Participate in the Section 223 Demonstration Program</w:t>
      </w:r>
    </w:p>
    <w:p w14:paraId="395B86B8" w14:textId="5049C9BC" w:rsidR="0008020D" w:rsidRPr="00FE3E4F" w:rsidDel="00215EE2" w:rsidRDefault="0008020D">
      <w:pPr>
        <w:spacing w:after="3" w:line="276" w:lineRule="auto"/>
        <w:contextualSpacing/>
        <w:rPr>
          <w:del w:id="30" w:author="Danielle Motley" w:date="2023-11-20T11:20:00Z"/>
          <w:rFonts w:ascii="Times New Roman" w:eastAsia="Times New Roman" w:hAnsi="Times New Roman" w:cs="Times New Roman"/>
          <w:sz w:val="24"/>
          <w:szCs w:val="24"/>
        </w:rPr>
        <w:pPrChange w:id="31" w:author="Danielle Motley" w:date="2023-11-20T11:22:00Z">
          <w:pPr>
            <w:spacing w:after="3"/>
          </w:pPr>
        </w:pPrChange>
      </w:pPr>
    </w:p>
    <w:p w14:paraId="074C03AF" w14:textId="77777777" w:rsidR="0008020D" w:rsidRPr="00FE3E4F" w:rsidRDefault="0008020D">
      <w:pPr>
        <w:spacing w:after="0" w:line="276" w:lineRule="auto"/>
        <w:ind w:left="-6"/>
        <w:contextualSpacing/>
        <w:rPr>
          <w:rFonts w:ascii="Times New Roman" w:hAnsi="Times New Roman" w:cs="Times New Roman"/>
          <w:sz w:val="24"/>
          <w:szCs w:val="24"/>
        </w:rPr>
        <w:pPrChange w:id="32" w:author="Danielle Motley" w:date="2023-11-20T11:22:00Z">
          <w:pPr>
            <w:spacing w:after="0"/>
            <w:ind w:left="-6"/>
          </w:pPr>
        </w:pPrChange>
      </w:pPr>
      <w:r w:rsidRPr="00FE3E4F">
        <w:rPr>
          <w:rFonts w:ascii="Times New Roman" w:hAnsi="Times New Roman" w:cs="Times New Roman"/>
          <w:sz w:val="24"/>
          <w:szCs w:val="24"/>
        </w:rPr>
        <w:t xml:space="preserve">Applications to participate in the demonstration program will be assessed on the completeness of the application and the score applied by an objective review of applications.  There are three parts to this application: Required Attachments, Program Narrative, and Prospective Payment System Methodology Description.  The components are described in greater detail below along with the points assigned for each section in parentheses.  The total possible score is 100 for the complete application.  </w:t>
      </w:r>
    </w:p>
    <w:p w14:paraId="0A3604F4" w14:textId="77777777" w:rsidR="0008020D" w:rsidRPr="00FE3E4F" w:rsidRDefault="0008020D">
      <w:pPr>
        <w:spacing w:after="0" w:line="276" w:lineRule="auto"/>
        <w:ind w:left="-6"/>
        <w:contextualSpacing/>
        <w:rPr>
          <w:rFonts w:ascii="Times New Roman" w:hAnsi="Times New Roman" w:cs="Times New Roman"/>
          <w:sz w:val="24"/>
          <w:szCs w:val="24"/>
        </w:rPr>
        <w:pPrChange w:id="33" w:author="Danielle Motley" w:date="2023-11-20T11:22:00Z">
          <w:pPr>
            <w:spacing w:after="0"/>
            <w:ind w:left="-6"/>
          </w:pPr>
        </w:pPrChange>
      </w:pPr>
    </w:p>
    <w:p w14:paraId="5568B6D7" w14:textId="77777777" w:rsidR="0008020D" w:rsidRPr="00FE3E4F" w:rsidRDefault="0008020D" w:rsidP="005F598B">
      <w:pPr>
        <w:pStyle w:val="SectionHeader-Level2"/>
      </w:pPr>
      <w:r w:rsidRPr="00FE3E4F">
        <w:t>Part 1: Required Attachments</w:t>
      </w:r>
    </w:p>
    <w:p w14:paraId="529C0D2C" w14:textId="2A239179" w:rsidR="0008020D" w:rsidDel="00BE4A17" w:rsidRDefault="0008020D">
      <w:pPr>
        <w:spacing w:after="0" w:line="276" w:lineRule="auto"/>
        <w:ind w:left="-6"/>
        <w:contextualSpacing/>
        <w:rPr>
          <w:del w:id="34" w:author="Danielle Motley" w:date="2023-11-20T11:22:00Z"/>
          <w:rFonts w:ascii="Times New Roman" w:hAnsi="Times New Roman" w:cs="Times New Roman"/>
          <w:sz w:val="24"/>
          <w:szCs w:val="24"/>
        </w:rPr>
        <w:pPrChange w:id="35" w:author="Danielle Motley" w:date="2023-11-20T11:22:00Z">
          <w:pPr>
            <w:spacing w:after="0"/>
            <w:ind w:left="-6"/>
          </w:pPr>
        </w:pPrChange>
      </w:pPr>
    </w:p>
    <w:p w14:paraId="2D3B4AC5" w14:textId="5FEE4363" w:rsidR="0008020D" w:rsidRPr="00FE3E4F" w:rsidRDefault="0008020D">
      <w:pPr>
        <w:spacing w:after="0" w:line="276" w:lineRule="auto"/>
        <w:ind w:left="-6"/>
        <w:contextualSpacing/>
        <w:rPr>
          <w:rFonts w:ascii="Times New Roman" w:hAnsi="Times New Roman" w:cs="Times New Roman"/>
          <w:sz w:val="24"/>
          <w:szCs w:val="24"/>
        </w:rPr>
        <w:pPrChange w:id="36" w:author="Danielle Motley" w:date="2023-11-20T11:22:00Z">
          <w:pPr>
            <w:spacing w:after="0"/>
            <w:ind w:left="-6"/>
          </w:pPr>
        </w:pPrChange>
      </w:pPr>
      <w:r w:rsidRPr="00FE3E4F">
        <w:rPr>
          <w:rFonts w:ascii="Times New Roman" w:hAnsi="Times New Roman" w:cs="Times New Roman"/>
          <w:sz w:val="24"/>
          <w:szCs w:val="24"/>
        </w:rPr>
        <w:t xml:space="preserve">You must include </w:t>
      </w:r>
      <w:proofErr w:type="gramStart"/>
      <w:r w:rsidRPr="00FE3E4F">
        <w:rPr>
          <w:rFonts w:ascii="Times New Roman" w:hAnsi="Times New Roman" w:cs="Times New Roman"/>
          <w:sz w:val="24"/>
          <w:szCs w:val="24"/>
        </w:rPr>
        <w:t>all of</w:t>
      </w:r>
      <w:proofErr w:type="gramEnd"/>
      <w:r w:rsidRPr="00FE3E4F">
        <w:rPr>
          <w:rFonts w:ascii="Times New Roman" w:hAnsi="Times New Roman" w:cs="Times New Roman"/>
          <w:sz w:val="24"/>
          <w:szCs w:val="24"/>
        </w:rPr>
        <w:t xml:space="preserve"> the following attachments.  Attachment 1 will be scored as described under Part 2, item B.</w:t>
      </w:r>
    </w:p>
    <w:p w14:paraId="56B03A49" w14:textId="77777777" w:rsidR="0008020D" w:rsidRPr="00FE3E4F" w:rsidRDefault="0008020D">
      <w:pPr>
        <w:spacing w:after="0" w:line="276" w:lineRule="auto"/>
        <w:ind w:left="1440" w:hanging="1440"/>
        <w:contextualSpacing/>
        <w:rPr>
          <w:rFonts w:ascii="Times New Roman" w:hAnsi="Times New Roman" w:cs="Times New Roman"/>
          <w:sz w:val="24"/>
          <w:szCs w:val="24"/>
        </w:rPr>
        <w:pPrChange w:id="37" w:author="Danielle Motley" w:date="2023-11-20T11:22:00Z">
          <w:pPr>
            <w:spacing w:after="0"/>
            <w:ind w:left="1440" w:hanging="1440"/>
          </w:pPr>
        </w:pPrChange>
      </w:pPr>
    </w:p>
    <w:p w14:paraId="41B8F0BD" w14:textId="62BEBB58" w:rsidR="0008020D" w:rsidRPr="00FE3E4F" w:rsidRDefault="0008020D">
      <w:pPr>
        <w:spacing w:after="0" w:line="276" w:lineRule="auto"/>
        <w:ind w:left="2160" w:hanging="2160"/>
        <w:contextualSpacing/>
        <w:rPr>
          <w:rFonts w:ascii="Times New Roman" w:hAnsi="Times New Roman" w:cs="Times New Roman"/>
          <w:sz w:val="24"/>
          <w:szCs w:val="24"/>
        </w:rPr>
        <w:pPrChange w:id="38" w:author="Danielle Motley" w:date="2023-11-20T11:22:00Z">
          <w:pPr>
            <w:spacing w:after="0"/>
            <w:ind w:left="2160" w:hanging="2160"/>
          </w:pPr>
        </w:pPrChange>
      </w:pPr>
      <w:r w:rsidRPr="00FE3E4F">
        <w:rPr>
          <w:rFonts w:ascii="Times New Roman" w:hAnsi="Times New Roman" w:cs="Times New Roman"/>
          <w:sz w:val="24"/>
          <w:szCs w:val="24"/>
        </w:rPr>
        <w:t>Attachment 1.</w:t>
      </w:r>
      <w:r>
        <w:tab/>
      </w:r>
      <w:r w:rsidRPr="00FE3E4F">
        <w:rPr>
          <w:rFonts w:ascii="Times New Roman" w:hAnsi="Times New Roman" w:cs="Times New Roman"/>
          <w:sz w:val="24"/>
          <w:szCs w:val="24"/>
        </w:rPr>
        <w:t xml:space="preserve">Complete the </w:t>
      </w:r>
      <w:r w:rsidR="0051342D" w:rsidRPr="00826D8E">
        <w:rPr>
          <w:rFonts w:ascii="Times New Roman" w:hAnsi="Times New Roman" w:cs="Times New Roman"/>
          <w:i/>
          <w:iCs/>
          <w:sz w:val="24"/>
          <w:szCs w:val="24"/>
        </w:rPr>
        <w:t>Certified Community Behavioral Health Clinic (CCBHC) Criteria Compliance Checklist</w:t>
      </w:r>
      <w:r w:rsidR="0051342D" w:rsidRPr="0051342D" w:rsidDel="0051342D">
        <w:rPr>
          <w:rFonts w:ascii="Times New Roman" w:hAnsi="Times New Roman" w:cs="Times New Roman"/>
          <w:sz w:val="24"/>
          <w:szCs w:val="24"/>
        </w:rPr>
        <w:t xml:space="preserve"> </w:t>
      </w:r>
      <w:r w:rsidR="45CD2CCE" w:rsidRPr="00E45E7F">
        <w:rPr>
          <w:rFonts w:ascii="Times New Roman" w:hAnsi="Times New Roman" w:cs="Times New Roman"/>
          <w:i/>
          <w:iCs/>
          <w:sz w:val="24"/>
          <w:szCs w:val="24"/>
        </w:rPr>
        <w:t>2023</w:t>
      </w:r>
      <w:r w:rsidR="45CD2CCE" w:rsidRPr="1626D9F9">
        <w:rPr>
          <w:rFonts w:ascii="Times New Roman" w:hAnsi="Times New Roman" w:cs="Times New Roman"/>
          <w:sz w:val="24"/>
          <w:szCs w:val="24"/>
        </w:rPr>
        <w:t xml:space="preserve"> </w:t>
      </w:r>
      <w:r w:rsidR="000247E4">
        <w:rPr>
          <w:rFonts w:ascii="Times New Roman" w:hAnsi="Times New Roman" w:cs="Times New Roman"/>
          <w:sz w:val="24"/>
          <w:szCs w:val="24"/>
        </w:rPr>
        <w:t>a</w:t>
      </w:r>
      <w:r w:rsidR="0051342D">
        <w:rPr>
          <w:rFonts w:ascii="Times New Roman" w:hAnsi="Times New Roman" w:cs="Times New Roman"/>
          <w:sz w:val="24"/>
          <w:szCs w:val="24"/>
        </w:rPr>
        <w:t xml:space="preserve">ccording to the guidance included in this </w:t>
      </w:r>
      <w:r w:rsidR="00911EE6">
        <w:rPr>
          <w:rFonts w:ascii="Times New Roman" w:hAnsi="Times New Roman" w:cs="Times New Roman"/>
          <w:sz w:val="24"/>
          <w:szCs w:val="24"/>
        </w:rPr>
        <w:t>application guidance</w:t>
      </w:r>
      <w:r w:rsidR="000247E4">
        <w:rPr>
          <w:rFonts w:ascii="Times New Roman" w:hAnsi="Times New Roman" w:cs="Times New Roman"/>
          <w:sz w:val="24"/>
          <w:szCs w:val="24"/>
        </w:rPr>
        <w:t xml:space="preserve">. </w:t>
      </w:r>
      <w:r w:rsidRPr="00FE3E4F">
        <w:rPr>
          <w:rFonts w:ascii="Times New Roman" w:hAnsi="Times New Roman" w:cs="Times New Roman"/>
          <w:sz w:val="24"/>
          <w:szCs w:val="24"/>
        </w:rPr>
        <w:t xml:space="preserve">This single checklist will </w:t>
      </w:r>
      <w:r w:rsidR="00BC4DFB">
        <w:rPr>
          <w:rFonts w:ascii="Times New Roman" w:hAnsi="Times New Roman" w:cs="Times New Roman"/>
          <w:sz w:val="24"/>
          <w:szCs w:val="24"/>
        </w:rPr>
        <w:t xml:space="preserve">identify the readiness of </w:t>
      </w:r>
      <w:r w:rsidRPr="00FE3E4F">
        <w:rPr>
          <w:rFonts w:ascii="Times New Roman" w:hAnsi="Times New Roman" w:cs="Times New Roman"/>
          <w:sz w:val="24"/>
          <w:szCs w:val="24"/>
        </w:rPr>
        <w:t xml:space="preserve">the </w:t>
      </w:r>
      <w:r w:rsidR="00432D04">
        <w:rPr>
          <w:rFonts w:ascii="Times New Roman" w:hAnsi="Times New Roman" w:cs="Times New Roman"/>
          <w:sz w:val="24"/>
          <w:szCs w:val="24"/>
        </w:rPr>
        <w:t>p</w:t>
      </w:r>
      <w:r w:rsidR="00F12A4A">
        <w:rPr>
          <w:rFonts w:ascii="Times New Roman" w:hAnsi="Times New Roman" w:cs="Times New Roman"/>
          <w:sz w:val="24"/>
          <w:szCs w:val="24"/>
        </w:rPr>
        <w:t>r</w:t>
      </w:r>
      <w:r w:rsidR="00432D04">
        <w:rPr>
          <w:rFonts w:ascii="Times New Roman" w:hAnsi="Times New Roman" w:cs="Times New Roman"/>
          <w:sz w:val="24"/>
          <w:szCs w:val="24"/>
        </w:rPr>
        <w:t xml:space="preserve">oposed </w:t>
      </w:r>
      <w:r w:rsidRPr="00FE3E4F">
        <w:rPr>
          <w:rFonts w:ascii="Times New Roman" w:hAnsi="Times New Roman" w:cs="Times New Roman"/>
          <w:sz w:val="24"/>
          <w:szCs w:val="24"/>
        </w:rPr>
        <w:t>CCBHCs in your state</w:t>
      </w:r>
      <w:r w:rsidR="00904BB2">
        <w:rPr>
          <w:rFonts w:ascii="Times New Roman" w:hAnsi="Times New Roman" w:cs="Times New Roman"/>
          <w:sz w:val="24"/>
          <w:szCs w:val="24"/>
        </w:rPr>
        <w:t xml:space="preserve"> to be compliant with the </w:t>
      </w:r>
      <w:r w:rsidR="007115FE">
        <w:rPr>
          <w:rFonts w:ascii="Times New Roman" w:hAnsi="Times New Roman" w:cs="Times New Roman"/>
          <w:sz w:val="24"/>
          <w:szCs w:val="24"/>
        </w:rPr>
        <w:t xml:space="preserve">updated </w:t>
      </w:r>
      <w:r w:rsidR="00904BB2">
        <w:rPr>
          <w:rFonts w:ascii="Times New Roman" w:hAnsi="Times New Roman" w:cs="Times New Roman"/>
          <w:sz w:val="24"/>
          <w:szCs w:val="24"/>
        </w:rPr>
        <w:t xml:space="preserve">CCBHC </w:t>
      </w:r>
      <w:r w:rsidR="007115FE">
        <w:rPr>
          <w:rFonts w:ascii="Times New Roman" w:hAnsi="Times New Roman" w:cs="Times New Roman"/>
          <w:sz w:val="24"/>
          <w:szCs w:val="24"/>
        </w:rPr>
        <w:t>C</w:t>
      </w:r>
      <w:r w:rsidR="00904BB2">
        <w:rPr>
          <w:rFonts w:ascii="Times New Roman" w:hAnsi="Times New Roman" w:cs="Times New Roman"/>
          <w:sz w:val="24"/>
          <w:szCs w:val="24"/>
        </w:rPr>
        <w:t xml:space="preserve">ertification </w:t>
      </w:r>
      <w:r w:rsidR="007115FE">
        <w:rPr>
          <w:rFonts w:ascii="Times New Roman" w:hAnsi="Times New Roman" w:cs="Times New Roman"/>
          <w:sz w:val="24"/>
          <w:szCs w:val="24"/>
        </w:rPr>
        <w:t>C</w:t>
      </w:r>
      <w:r w:rsidR="00904BB2">
        <w:rPr>
          <w:rFonts w:ascii="Times New Roman" w:hAnsi="Times New Roman" w:cs="Times New Roman"/>
          <w:sz w:val="24"/>
          <w:szCs w:val="24"/>
        </w:rPr>
        <w:t xml:space="preserve">riteria by the proposed start date of your demonstration program. </w:t>
      </w:r>
      <w:r w:rsidRPr="00FE3E4F">
        <w:rPr>
          <w:rFonts w:ascii="Times New Roman" w:hAnsi="Times New Roman" w:cs="Times New Roman"/>
          <w:sz w:val="24"/>
          <w:szCs w:val="24"/>
        </w:rPr>
        <w:t xml:space="preserve"> Include the completed checklist as Attachment 1. </w:t>
      </w:r>
    </w:p>
    <w:p w14:paraId="1F881E97" w14:textId="77777777" w:rsidR="00BE2E34" w:rsidRDefault="00BE2E34">
      <w:pPr>
        <w:spacing w:after="0" w:line="276" w:lineRule="auto"/>
        <w:ind w:left="2160" w:hanging="2160"/>
        <w:contextualSpacing/>
        <w:rPr>
          <w:rFonts w:ascii="Times New Roman" w:hAnsi="Times New Roman" w:cs="Times New Roman"/>
          <w:sz w:val="24"/>
          <w:szCs w:val="24"/>
        </w:rPr>
        <w:pPrChange w:id="39" w:author="Danielle Motley" w:date="2023-11-20T11:22:00Z">
          <w:pPr>
            <w:spacing w:after="0"/>
            <w:ind w:left="2160" w:hanging="2160"/>
          </w:pPr>
        </w:pPrChange>
      </w:pPr>
    </w:p>
    <w:p w14:paraId="4A9A9574" w14:textId="3D084941" w:rsidR="00BE2E34" w:rsidRPr="00FE3E4F" w:rsidRDefault="00BE2E34">
      <w:pPr>
        <w:spacing w:after="0" w:line="276" w:lineRule="auto"/>
        <w:ind w:left="2160" w:hanging="2160"/>
        <w:contextualSpacing/>
        <w:rPr>
          <w:rFonts w:ascii="Times New Roman" w:hAnsi="Times New Roman" w:cs="Times New Roman"/>
          <w:sz w:val="24"/>
          <w:szCs w:val="24"/>
        </w:rPr>
        <w:pPrChange w:id="40" w:author="Danielle Motley" w:date="2023-11-20T11:22:00Z">
          <w:pPr>
            <w:spacing w:after="0"/>
            <w:ind w:left="2160" w:hanging="2160"/>
          </w:pPr>
        </w:pPrChange>
      </w:pPr>
      <w:r>
        <w:rPr>
          <w:rFonts w:ascii="Times New Roman" w:hAnsi="Times New Roman" w:cs="Times New Roman"/>
          <w:sz w:val="24"/>
          <w:szCs w:val="24"/>
        </w:rPr>
        <w:t>Attachment 2</w:t>
      </w:r>
      <w:r>
        <w:rPr>
          <w:rFonts w:ascii="Times New Roman" w:hAnsi="Times New Roman" w:cs="Times New Roman"/>
          <w:sz w:val="24"/>
          <w:szCs w:val="24"/>
        </w:rPr>
        <w:tab/>
      </w:r>
      <w:r w:rsidRPr="00FE3E4F">
        <w:rPr>
          <w:rFonts w:ascii="Times New Roman" w:hAnsi="Times New Roman" w:cs="Times New Roman"/>
          <w:sz w:val="24"/>
          <w:szCs w:val="24"/>
        </w:rPr>
        <w:t xml:space="preserve">Include a signed statement that verifies that </w:t>
      </w:r>
      <w:r>
        <w:rPr>
          <w:rFonts w:ascii="Times New Roman" w:hAnsi="Times New Roman" w:cs="Times New Roman"/>
          <w:sz w:val="24"/>
          <w:szCs w:val="24"/>
        </w:rPr>
        <w:t xml:space="preserve">all CCBHCs proposed to </w:t>
      </w:r>
      <w:r w:rsidR="00DE4BCF">
        <w:rPr>
          <w:rFonts w:ascii="Times New Roman" w:hAnsi="Times New Roman" w:cs="Times New Roman"/>
          <w:sz w:val="24"/>
          <w:szCs w:val="24"/>
        </w:rPr>
        <w:t>be a part of the state</w:t>
      </w:r>
      <w:r w:rsidR="00F64C3E">
        <w:rPr>
          <w:rFonts w:ascii="Times New Roman" w:hAnsi="Times New Roman" w:cs="Times New Roman"/>
          <w:sz w:val="24"/>
          <w:szCs w:val="24"/>
        </w:rPr>
        <w:t>’s</w:t>
      </w:r>
      <w:r w:rsidR="00DE4BCF">
        <w:rPr>
          <w:rFonts w:ascii="Times New Roman" w:hAnsi="Times New Roman" w:cs="Times New Roman"/>
          <w:sz w:val="24"/>
          <w:szCs w:val="24"/>
        </w:rPr>
        <w:t xml:space="preserve"> demonstration program will be compliant with the CCBHC Certification Criteria </w:t>
      </w:r>
      <w:r w:rsidR="007C643E">
        <w:rPr>
          <w:rFonts w:ascii="Times New Roman" w:hAnsi="Times New Roman" w:cs="Times New Roman"/>
          <w:sz w:val="24"/>
          <w:szCs w:val="24"/>
        </w:rPr>
        <w:t>by the proposed start date of the state demonstration program</w:t>
      </w:r>
      <w:r w:rsidR="00965364">
        <w:rPr>
          <w:rFonts w:ascii="Times New Roman" w:hAnsi="Times New Roman" w:cs="Times New Roman"/>
          <w:sz w:val="24"/>
          <w:szCs w:val="24"/>
        </w:rPr>
        <w:t xml:space="preserve"> and that, as a part of this, all participating CCBHCs </w:t>
      </w:r>
      <w:r w:rsidR="008F4C1B">
        <w:rPr>
          <w:rFonts w:ascii="Times New Roman" w:hAnsi="Times New Roman" w:cs="Times New Roman"/>
          <w:sz w:val="24"/>
          <w:szCs w:val="24"/>
        </w:rPr>
        <w:t>will participate in SAMHSA’s treatment locator.</w:t>
      </w:r>
      <w:r w:rsidR="00303D51">
        <w:rPr>
          <w:rFonts w:ascii="Times New Roman" w:hAnsi="Times New Roman" w:cs="Times New Roman"/>
          <w:sz w:val="24"/>
          <w:szCs w:val="24"/>
        </w:rPr>
        <w:t xml:space="preserve"> </w:t>
      </w:r>
      <w:r w:rsidR="006A74DA" w:rsidRPr="214B0896">
        <w:rPr>
          <w:rFonts w:ascii="Times New Roman" w:hAnsi="Times New Roman" w:cs="Times New Roman"/>
          <w:sz w:val="24"/>
          <w:szCs w:val="24"/>
        </w:rPr>
        <w:t>The applicant must document that they have provisionally certified at least two CCBHCs in diverse geographic areas including rural and underserved areas. These provisionally certified CCBHCs must substantially meet the criteria and be ready to fully meet the certification criteria by the proposed date of state entry into the demonstration.</w:t>
      </w:r>
    </w:p>
    <w:p w14:paraId="6EF863EA" w14:textId="77777777" w:rsidR="0008020D" w:rsidRPr="00FE3E4F" w:rsidRDefault="0008020D">
      <w:pPr>
        <w:spacing w:after="0" w:line="276" w:lineRule="auto"/>
        <w:ind w:left="2160" w:hanging="2160"/>
        <w:contextualSpacing/>
        <w:rPr>
          <w:rFonts w:ascii="Times New Roman" w:hAnsi="Times New Roman" w:cs="Times New Roman"/>
          <w:sz w:val="24"/>
          <w:szCs w:val="24"/>
        </w:rPr>
        <w:pPrChange w:id="41" w:author="Danielle Motley" w:date="2023-11-20T11:22:00Z">
          <w:pPr>
            <w:spacing w:after="0"/>
            <w:ind w:left="2160" w:hanging="2160"/>
          </w:pPr>
        </w:pPrChange>
      </w:pPr>
    </w:p>
    <w:p w14:paraId="4A1DFF5E" w14:textId="15D960C8" w:rsidR="0008020D" w:rsidRPr="00FE3E4F" w:rsidRDefault="0008020D">
      <w:pPr>
        <w:spacing w:after="0" w:line="276" w:lineRule="auto"/>
        <w:ind w:left="2160" w:hanging="2160"/>
        <w:contextualSpacing/>
        <w:rPr>
          <w:rFonts w:ascii="Times New Roman" w:hAnsi="Times New Roman" w:cs="Times New Roman"/>
          <w:sz w:val="24"/>
          <w:szCs w:val="24"/>
        </w:rPr>
        <w:pPrChange w:id="42" w:author="Danielle Motley" w:date="2023-11-20T11:22:00Z">
          <w:pPr>
            <w:spacing w:after="0"/>
            <w:ind w:left="2160" w:hanging="2160"/>
          </w:pPr>
        </w:pPrChange>
      </w:pPr>
      <w:r w:rsidRPr="00FE3E4F">
        <w:rPr>
          <w:rFonts w:ascii="Times New Roman" w:hAnsi="Times New Roman" w:cs="Times New Roman"/>
          <w:sz w:val="24"/>
          <w:szCs w:val="24"/>
        </w:rPr>
        <w:t xml:space="preserve">Attachment </w:t>
      </w:r>
      <w:r w:rsidR="007C643E">
        <w:rPr>
          <w:rFonts w:ascii="Times New Roman" w:hAnsi="Times New Roman" w:cs="Times New Roman"/>
          <w:sz w:val="24"/>
          <w:szCs w:val="24"/>
        </w:rPr>
        <w:t>3</w:t>
      </w:r>
      <w:r w:rsidRPr="00FE3E4F">
        <w:rPr>
          <w:rFonts w:ascii="Times New Roman" w:hAnsi="Times New Roman" w:cs="Times New Roman"/>
          <w:sz w:val="24"/>
          <w:szCs w:val="24"/>
        </w:rPr>
        <w:t>.</w:t>
      </w:r>
      <w:r w:rsidRPr="00FE3E4F">
        <w:rPr>
          <w:rFonts w:ascii="Times New Roman" w:hAnsi="Times New Roman" w:cs="Times New Roman"/>
          <w:sz w:val="24"/>
          <w:szCs w:val="24"/>
        </w:rPr>
        <w:tab/>
        <w:t>Include a statement that describes the target Medicaid population(s) to be served under the demonstration program.</w:t>
      </w:r>
    </w:p>
    <w:p w14:paraId="7BDAA09F" w14:textId="77777777" w:rsidR="0008020D" w:rsidRPr="00FE3E4F" w:rsidRDefault="0008020D">
      <w:pPr>
        <w:spacing w:after="0" w:line="276" w:lineRule="auto"/>
        <w:ind w:left="2160" w:hanging="2160"/>
        <w:contextualSpacing/>
        <w:rPr>
          <w:rFonts w:ascii="Times New Roman" w:hAnsi="Times New Roman" w:cs="Times New Roman"/>
          <w:sz w:val="24"/>
          <w:szCs w:val="24"/>
        </w:rPr>
        <w:pPrChange w:id="43" w:author="Danielle Motley" w:date="2023-11-20T11:22:00Z">
          <w:pPr>
            <w:spacing w:after="0"/>
            <w:ind w:left="2160" w:hanging="2160"/>
          </w:pPr>
        </w:pPrChange>
      </w:pPr>
    </w:p>
    <w:p w14:paraId="0D50EE0C" w14:textId="3167651A" w:rsidR="0008020D" w:rsidRPr="00FE3E4F" w:rsidRDefault="0008020D">
      <w:pPr>
        <w:spacing w:after="0" w:line="276" w:lineRule="auto"/>
        <w:ind w:left="2160" w:hanging="2160"/>
        <w:contextualSpacing/>
        <w:rPr>
          <w:rFonts w:ascii="Times New Roman" w:hAnsi="Times New Roman" w:cs="Times New Roman"/>
          <w:sz w:val="24"/>
          <w:szCs w:val="24"/>
        </w:rPr>
        <w:pPrChange w:id="44" w:author="Danielle Motley" w:date="2023-11-20T11:22:00Z">
          <w:pPr>
            <w:spacing w:after="0"/>
            <w:ind w:left="2160" w:hanging="2160"/>
          </w:pPr>
        </w:pPrChange>
      </w:pPr>
      <w:r w:rsidRPr="00FE3E4F">
        <w:rPr>
          <w:rFonts w:ascii="Times New Roman" w:hAnsi="Times New Roman" w:cs="Times New Roman"/>
          <w:sz w:val="24"/>
          <w:szCs w:val="24"/>
        </w:rPr>
        <w:t xml:space="preserve">Attachment </w:t>
      </w:r>
      <w:r w:rsidR="007C643E">
        <w:rPr>
          <w:rFonts w:ascii="Times New Roman" w:hAnsi="Times New Roman" w:cs="Times New Roman"/>
          <w:sz w:val="24"/>
          <w:szCs w:val="24"/>
        </w:rPr>
        <w:t>4</w:t>
      </w:r>
      <w:r w:rsidRPr="00FE3E4F">
        <w:rPr>
          <w:rFonts w:ascii="Times New Roman" w:hAnsi="Times New Roman" w:cs="Times New Roman"/>
          <w:sz w:val="24"/>
          <w:szCs w:val="24"/>
        </w:rPr>
        <w:t>.</w:t>
      </w:r>
      <w:r w:rsidRPr="00FE3E4F">
        <w:rPr>
          <w:rFonts w:ascii="Times New Roman" w:hAnsi="Times New Roman" w:cs="Times New Roman"/>
          <w:sz w:val="24"/>
          <w:szCs w:val="24"/>
        </w:rPr>
        <w:tab/>
        <w:t xml:space="preserve">Include a list of </w:t>
      </w:r>
      <w:r w:rsidR="00B2185F">
        <w:rPr>
          <w:rFonts w:ascii="Times New Roman" w:hAnsi="Times New Roman" w:cs="Times New Roman"/>
          <w:sz w:val="24"/>
          <w:szCs w:val="24"/>
        </w:rPr>
        <w:t xml:space="preserve">proposed </w:t>
      </w:r>
      <w:r w:rsidRPr="00FE3E4F">
        <w:rPr>
          <w:rFonts w:ascii="Times New Roman" w:hAnsi="Times New Roman" w:cs="Times New Roman"/>
          <w:sz w:val="24"/>
          <w:szCs w:val="24"/>
        </w:rPr>
        <w:t xml:space="preserve">certified community behavioral health clinics including </w:t>
      </w:r>
      <w:r w:rsidR="00B2185F">
        <w:rPr>
          <w:rFonts w:ascii="Times New Roman" w:hAnsi="Times New Roman" w:cs="Times New Roman"/>
          <w:sz w:val="24"/>
          <w:szCs w:val="24"/>
        </w:rPr>
        <w:t xml:space="preserve">any </w:t>
      </w:r>
      <w:r w:rsidRPr="00FE3E4F">
        <w:rPr>
          <w:rFonts w:ascii="Times New Roman" w:hAnsi="Times New Roman" w:cs="Times New Roman"/>
          <w:sz w:val="24"/>
          <w:szCs w:val="24"/>
        </w:rPr>
        <w:t>designated collaborating organizations (DCOs)</w:t>
      </w:r>
      <w:r w:rsidR="00B2185F">
        <w:rPr>
          <w:rFonts w:ascii="Times New Roman" w:hAnsi="Times New Roman" w:cs="Times New Roman"/>
          <w:sz w:val="24"/>
          <w:szCs w:val="24"/>
        </w:rPr>
        <w:t xml:space="preserve"> </w:t>
      </w:r>
      <w:r w:rsidR="00B2185F" w:rsidRPr="214B0896">
        <w:rPr>
          <w:rFonts w:ascii="Times New Roman" w:hAnsi="Times New Roman" w:cs="Times New Roman"/>
          <w:sz w:val="24"/>
          <w:szCs w:val="24"/>
        </w:rPr>
        <w:t>proposed to work with each CCBHC and what portions of the nine required services they would be providing.</w:t>
      </w:r>
    </w:p>
    <w:p w14:paraId="74C9069E" w14:textId="77777777" w:rsidR="0008020D" w:rsidRPr="00FE3E4F" w:rsidRDefault="0008020D">
      <w:pPr>
        <w:spacing w:after="0" w:line="276" w:lineRule="auto"/>
        <w:ind w:left="2160" w:hanging="2160"/>
        <w:contextualSpacing/>
        <w:rPr>
          <w:rFonts w:ascii="Times New Roman" w:hAnsi="Times New Roman" w:cs="Times New Roman"/>
          <w:sz w:val="24"/>
          <w:szCs w:val="24"/>
        </w:rPr>
        <w:pPrChange w:id="45" w:author="Danielle Motley" w:date="2023-11-20T11:22:00Z">
          <w:pPr>
            <w:spacing w:after="0"/>
            <w:ind w:left="2160" w:hanging="2160"/>
          </w:pPr>
        </w:pPrChange>
      </w:pPr>
    </w:p>
    <w:p w14:paraId="5F0FC772" w14:textId="5F9A05B9" w:rsidR="0008020D" w:rsidRPr="00FE3E4F" w:rsidRDefault="0008020D">
      <w:pPr>
        <w:spacing w:after="0" w:line="276" w:lineRule="auto"/>
        <w:ind w:left="2160" w:hanging="2160"/>
        <w:contextualSpacing/>
        <w:rPr>
          <w:rFonts w:ascii="Times New Roman" w:hAnsi="Times New Roman" w:cs="Times New Roman"/>
          <w:sz w:val="24"/>
          <w:szCs w:val="24"/>
        </w:rPr>
        <w:pPrChange w:id="46" w:author="Danielle Motley" w:date="2023-11-20T11:22:00Z">
          <w:pPr>
            <w:spacing w:after="0"/>
            <w:ind w:left="2160" w:hanging="2160"/>
          </w:pPr>
        </w:pPrChange>
      </w:pPr>
      <w:r w:rsidRPr="00FE3E4F">
        <w:rPr>
          <w:rFonts w:ascii="Times New Roman" w:hAnsi="Times New Roman" w:cs="Times New Roman"/>
          <w:sz w:val="24"/>
          <w:szCs w:val="24"/>
        </w:rPr>
        <w:t xml:space="preserve">Attachment </w:t>
      </w:r>
      <w:r w:rsidR="007C643E">
        <w:rPr>
          <w:rFonts w:ascii="Times New Roman" w:hAnsi="Times New Roman" w:cs="Times New Roman"/>
          <w:sz w:val="24"/>
          <w:szCs w:val="24"/>
        </w:rPr>
        <w:t>5</w:t>
      </w:r>
      <w:r w:rsidRPr="00FE3E4F">
        <w:rPr>
          <w:rFonts w:ascii="Times New Roman" w:hAnsi="Times New Roman" w:cs="Times New Roman"/>
          <w:sz w:val="24"/>
          <w:szCs w:val="24"/>
        </w:rPr>
        <w:t>.</w:t>
      </w:r>
      <w:r w:rsidRPr="00FE3E4F">
        <w:rPr>
          <w:rFonts w:ascii="Times New Roman" w:hAnsi="Times New Roman" w:cs="Times New Roman"/>
          <w:sz w:val="24"/>
          <w:szCs w:val="24"/>
        </w:rPr>
        <w:tab/>
        <w:t xml:space="preserve">Include a signed statement that verifies that the state has agreed to pay for CCBHC services at a rate established under the prospective payment system. </w:t>
      </w:r>
    </w:p>
    <w:p w14:paraId="7B63378D" w14:textId="77777777" w:rsidR="0008020D" w:rsidRPr="00FE3E4F" w:rsidRDefault="0008020D">
      <w:pPr>
        <w:spacing w:after="0" w:line="276" w:lineRule="auto"/>
        <w:ind w:left="2160" w:hanging="2160"/>
        <w:contextualSpacing/>
        <w:rPr>
          <w:rFonts w:ascii="Times New Roman" w:hAnsi="Times New Roman" w:cs="Times New Roman"/>
          <w:sz w:val="24"/>
          <w:szCs w:val="24"/>
        </w:rPr>
        <w:pPrChange w:id="47" w:author="Danielle Motley" w:date="2023-11-20T11:22:00Z">
          <w:pPr>
            <w:spacing w:after="0"/>
            <w:ind w:left="2160" w:hanging="2160"/>
          </w:pPr>
        </w:pPrChange>
      </w:pPr>
    </w:p>
    <w:p w14:paraId="285725F1" w14:textId="7CC61972" w:rsidR="0008020D" w:rsidRPr="00FE3E4F" w:rsidRDefault="0008020D">
      <w:pPr>
        <w:spacing w:after="0" w:line="276" w:lineRule="auto"/>
        <w:ind w:left="2160" w:hanging="2160"/>
        <w:contextualSpacing/>
        <w:rPr>
          <w:rFonts w:ascii="Times New Roman" w:hAnsi="Times New Roman" w:cs="Times New Roman"/>
          <w:sz w:val="24"/>
          <w:szCs w:val="24"/>
        </w:rPr>
        <w:pPrChange w:id="48" w:author="Danielle Motley" w:date="2023-11-20T11:22:00Z">
          <w:pPr>
            <w:spacing w:after="0"/>
            <w:ind w:left="2160" w:hanging="2160"/>
          </w:pPr>
        </w:pPrChange>
      </w:pPr>
      <w:r w:rsidRPr="00FE3E4F">
        <w:rPr>
          <w:rFonts w:ascii="Times New Roman" w:hAnsi="Times New Roman" w:cs="Times New Roman"/>
          <w:sz w:val="24"/>
          <w:szCs w:val="24"/>
        </w:rPr>
        <w:lastRenderedPageBreak/>
        <w:t xml:space="preserve">Attachment </w:t>
      </w:r>
      <w:r w:rsidR="007C643E">
        <w:rPr>
          <w:rFonts w:ascii="Times New Roman" w:hAnsi="Times New Roman" w:cs="Times New Roman"/>
          <w:sz w:val="24"/>
          <w:szCs w:val="24"/>
        </w:rPr>
        <w:t>6</w:t>
      </w:r>
      <w:r w:rsidRPr="00FE3E4F">
        <w:rPr>
          <w:rFonts w:ascii="Times New Roman" w:hAnsi="Times New Roman" w:cs="Times New Roman"/>
          <w:sz w:val="24"/>
          <w:szCs w:val="24"/>
        </w:rPr>
        <w:t>.</w:t>
      </w:r>
      <w:r w:rsidRPr="00FE3E4F">
        <w:rPr>
          <w:rFonts w:ascii="Times New Roman" w:hAnsi="Times New Roman" w:cs="Times New Roman"/>
          <w:sz w:val="24"/>
          <w:szCs w:val="24"/>
        </w:rPr>
        <w:tab/>
        <w:t xml:space="preserve">Include a description of the scope of services required by the state in compliance with CCBHC Criteria, Scope of Services, provided by/through CCHBCs in your state, available under the state Medicaid program, and that will be paid for under one of the selected PPS methodologies tested in the demonstration program. </w:t>
      </w:r>
    </w:p>
    <w:p w14:paraId="325762FF" w14:textId="77777777" w:rsidR="0008020D" w:rsidRPr="00FE3E4F" w:rsidRDefault="0008020D">
      <w:pPr>
        <w:spacing w:after="0" w:line="276" w:lineRule="auto"/>
        <w:ind w:left="2160" w:hanging="2160"/>
        <w:contextualSpacing/>
        <w:rPr>
          <w:rFonts w:ascii="Times New Roman" w:hAnsi="Times New Roman" w:cs="Times New Roman"/>
          <w:sz w:val="24"/>
          <w:szCs w:val="24"/>
        </w:rPr>
        <w:pPrChange w:id="49" w:author="Danielle Motley" w:date="2023-11-20T11:22:00Z">
          <w:pPr>
            <w:spacing w:after="0"/>
            <w:ind w:left="2160" w:hanging="2160"/>
          </w:pPr>
        </w:pPrChange>
      </w:pPr>
    </w:p>
    <w:p w14:paraId="5D7D9F4F" w14:textId="564EBA7B" w:rsidR="0008020D" w:rsidRPr="00FE3E4F" w:rsidRDefault="0008020D">
      <w:pPr>
        <w:spacing w:after="0" w:line="276" w:lineRule="auto"/>
        <w:ind w:left="2160" w:hanging="2160"/>
        <w:contextualSpacing/>
        <w:rPr>
          <w:rFonts w:ascii="Times New Roman" w:hAnsi="Times New Roman" w:cs="Times New Roman"/>
          <w:sz w:val="24"/>
          <w:szCs w:val="24"/>
        </w:rPr>
        <w:pPrChange w:id="50" w:author="Danielle Motley" w:date="2023-11-20T11:22:00Z">
          <w:pPr>
            <w:spacing w:after="0"/>
            <w:ind w:left="2160" w:hanging="2160"/>
          </w:pPr>
        </w:pPrChange>
      </w:pPr>
      <w:r w:rsidRPr="00FE3E4F">
        <w:rPr>
          <w:rFonts w:ascii="Times New Roman" w:hAnsi="Times New Roman" w:cs="Times New Roman"/>
          <w:sz w:val="24"/>
          <w:szCs w:val="24"/>
        </w:rPr>
        <w:t xml:space="preserve">Attachment </w:t>
      </w:r>
      <w:r w:rsidR="007C643E">
        <w:rPr>
          <w:rFonts w:ascii="Times New Roman" w:hAnsi="Times New Roman" w:cs="Times New Roman"/>
          <w:sz w:val="24"/>
          <w:szCs w:val="24"/>
        </w:rPr>
        <w:t>7</w:t>
      </w:r>
      <w:r w:rsidRPr="00FE3E4F">
        <w:rPr>
          <w:rFonts w:ascii="Times New Roman" w:hAnsi="Times New Roman" w:cs="Times New Roman"/>
          <w:sz w:val="24"/>
          <w:szCs w:val="24"/>
        </w:rPr>
        <w:t>.</w:t>
      </w:r>
      <w:r>
        <w:tab/>
      </w:r>
      <w:r w:rsidRPr="00FE3E4F">
        <w:rPr>
          <w:rFonts w:ascii="Times New Roman" w:hAnsi="Times New Roman" w:cs="Times New Roman"/>
          <w:sz w:val="24"/>
          <w:szCs w:val="24"/>
        </w:rPr>
        <w:t>Include the SAMHSA Budget Justification form from your state’s original application for a Planning Grant for CCBHCs and modify it to project the amount of unexpended funds</w:t>
      </w:r>
      <w:r w:rsidR="00DF16BC">
        <w:rPr>
          <w:rFonts w:ascii="Times New Roman" w:hAnsi="Times New Roman" w:cs="Times New Roman"/>
          <w:sz w:val="24"/>
          <w:szCs w:val="24"/>
        </w:rPr>
        <w:t>, if any,</w:t>
      </w:r>
      <w:r w:rsidRPr="00FE3E4F">
        <w:rPr>
          <w:rFonts w:ascii="Times New Roman" w:hAnsi="Times New Roman" w:cs="Times New Roman"/>
          <w:sz w:val="24"/>
          <w:szCs w:val="24"/>
        </w:rPr>
        <w:t xml:space="preserve"> and how they will be used after </w:t>
      </w:r>
      <w:r w:rsidR="0E328DF2" w:rsidRPr="1626D9F9">
        <w:rPr>
          <w:rFonts w:ascii="Times New Roman" w:hAnsi="Times New Roman" w:cs="Times New Roman"/>
          <w:sz w:val="24"/>
          <w:szCs w:val="24"/>
        </w:rPr>
        <w:t>March 30</w:t>
      </w:r>
      <w:r w:rsidR="3731599B" w:rsidRPr="1626D9F9">
        <w:rPr>
          <w:rFonts w:ascii="Times New Roman" w:hAnsi="Times New Roman" w:cs="Times New Roman"/>
          <w:sz w:val="24"/>
          <w:szCs w:val="24"/>
        </w:rPr>
        <w:t>, 2024</w:t>
      </w:r>
      <w:r w:rsidR="3C441D52" w:rsidRPr="1626D9F9">
        <w:rPr>
          <w:rFonts w:ascii="Times New Roman" w:hAnsi="Times New Roman" w:cs="Times New Roman"/>
          <w:sz w:val="24"/>
          <w:szCs w:val="24"/>
        </w:rPr>
        <w:t>.</w:t>
      </w:r>
    </w:p>
    <w:p w14:paraId="51AC7416" w14:textId="77777777" w:rsidR="0008020D" w:rsidRDefault="0008020D">
      <w:pPr>
        <w:spacing w:after="0" w:line="276" w:lineRule="auto"/>
        <w:ind w:left="2160" w:hanging="2160"/>
        <w:contextualSpacing/>
        <w:rPr>
          <w:rFonts w:ascii="Times New Roman" w:hAnsi="Times New Roman" w:cs="Times New Roman"/>
          <w:b/>
          <w:bCs/>
          <w:sz w:val="24"/>
          <w:szCs w:val="24"/>
        </w:rPr>
        <w:pPrChange w:id="51" w:author="Danielle Motley" w:date="2023-11-20T11:22:00Z">
          <w:pPr>
            <w:spacing w:after="0"/>
            <w:ind w:left="2160" w:hanging="2160"/>
          </w:pPr>
        </w:pPrChange>
      </w:pPr>
    </w:p>
    <w:p w14:paraId="6B449DF4" w14:textId="65FB55A4" w:rsidR="006A32DE" w:rsidDel="00BE4A17" w:rsidRDefault="006A32DE">
      <w:pPr>
        <w:pStyle w:val="SectionHeader-Level2"/>
        <w:rPr>
          <w:del w:id="52" w:author="Danielle Motley" w:date="2023-11-20T11:22:00Z"/>
        </w:rPr>
        <w:pPrChange w:id="53" w:author="Danielle Motley" w:date="2023-11-20T13:37:00Z">
          <w:pPr>
            <w:spacing w:after="0"/>
            <w:ind w:left="2160" w:hanging="2160"/>
          </w:pPr>
        </w:pPrChange>
      </w:pPr>
    </w:p>
    <w:p w14:paraId="37558F43" w14:textId="1E6D899A" w:rsidR="0008020D" w:rsidRDefault="0008020D" w:rsidP="005F598B">
      <w:pPr>
        <w:pStyle w:val="SectionHeader-Level2"/>
      </w:pPr>
      <w:r w:rsidRPr="00FE3E4F">
        <w:t>Part 2: Program Narrative</w:t>
      </w:r>
    </w:p>
    <w:p w14:paraId="6865D6F4" w14:textId="550EB7BA" w:rsidR="0008020D" w:rsidDel="00BE4A17" w:rsidRDefault="0008020D">
      <w:pPr>
        <w:spacing w:after="0" w:line="276" w:lineRule="auto"/>
        <w:ind w:left="2160" w:hanging="2160"/>
        <w:contextualSpacing/>
        <w:rPr>
          <w:del w:id="54" w:author="Danielle Motley" w:date="2023-11-20T11:22:00Z"/>
          <w:rFonts w:ascii="Times New Roman" w:hAnsi="Times New Roman" w:cs="Times New Roman"/>
          <w:b/>
          <w:bCs/>
          <w:sz w:val="24"/>
          <w:szCs w:val="24"/>
        </w:rPr>
        <w:pPrChange w:id="55" w:author="Danielle Motley" w:date="2023-11-20T11:22:00Z">
          <w:pPr>
            <w:spacing w:after="0"/>
            <w:ind w:left="2160" w:hanging="2160"/>
          </w:pPr>
        </w:pPrChange>
      </w:pPr>
    </w:p>
    <w:p w14:paraId="25F431C6" w14:textId="77777777" w:rsidR="0008020D" w:rsidRDefault="0008020D">
      <w:pPr>
        <w:spacing w:after="0" w:line="276" w:lineRule="auto"/>
        <w:contextualSpacing/>
        <w:rPr>
          <w:rFonts w:ascii="Times New Roman" w:hAnsi="Times New Roman" w:cs="Times New Roman"/>
          <w:sz w:val="24"/>
          <w:szCs w:val="24"/>
        </w:rPr>
        <w:pPrChange w:id="56" w:author="Danielle Motley" w:date="2023-11-20T11:22:00Z">
          <w:pPr>
            <w:spacing w:after="0"/>
          </w:pPr>
        </w:pPrChange>
      </w:pPr>
      <w:r>
        <w:rPr>
          <w:rFonts w:ascii="Times New Roman" w:hAnsi="Times New Roman" w:cs="Times New Roman"/>
          <w:sz w:val="24"/>
          <w:szCs w:val="24"/>
        </w:rPr>
        <w:t>In the Program Narrative, you will describe your state’s readiness to participate in the demonstration program and project the impact of participation.  The Program Narrative will be scored up to a total of 80 points and may not exceed 30 pages.  Each of the sections will be scored as listed below.  More detailed guidance is provided in the next section.</w:t>
      </w:r>
    </w:p>
    <w:p w14:paraId="24263852" w14:textId="77777777" w:rsidR="0008020D" w:rsidRPr="00FE3E4F" w:rsidRDefault="0008020D">
      <w:pPr>
        <w:pStyle w:val="ListParagraph"/>
        <w:numPr>
          <w:ilvl w:val="0"/>
          <w:numId w:val="2"/>
        </w:numPr>
        <w:spacing w:after="0" w:line="276" w:lineRule="auto"/>
        <w:rPr>
          <w:rFonts w:ascii="Times New Roman" w:hAnsi="Times New Roman" w:cs="Times New Roman"/>
          <w:sz w:val="24"/>
          <w:szCs w:val="24"/>
        </w:rPr>
        <w:pPrChange w:id="57" w:author="Danielle Motley" w:date="2023-11-20T11:22:00Z">
          <w:pPr>
            <w:pStyle w:val="ListParagraph"/>
            <w:numPr>
              <w:numId w:val="2"/>
            </w:numPr>
            <w:spacing w:after="0"/>
            <w:ind w:left="1080" w:hanging="360"/>
          </w:pPr>
        </w:pPrChange>
      </w:pPr>
      <w:r w:rsidRPr="00FE3E4F">
        <w:rPr>
          <w:rFonts w:ascii="Times New Roman" w:hAnsi="Times New Roman" w:cs="Times New Roman"/>
          <w:sz w:val="24"/>
          <w:szCs w:val="24"/>
        </w:rPr>
        <w:t>Solicitation of input by stakeholders in developing CCBHCs (10 points)</w:t>
      </w:r>
    </w:p>
    <w:p w14:paraId="694B6EE3" w14:textId="01CB4824" w:rsidR="0008020D" w:rsidRPr="00FE3E4F" w:rsidRDefault="00C35B66">
      <w:pPr>
        <w:pStyle w:val="ListParagraph"/>
        <w:numPr>
          <w:ilvl w:val="0"/>
          <w:numId w:val="2"/>
        </w:numPr>
        <w:spacing w:after="0" w:line="276" w:lineRule="auto"/>
        <w:rPr>
          <w:rFonts w:ascii="Times New Roman" w:hAnsi="Times New Roman" w:cs="Times New Roman"/>
          <w:sz w:val="24"/>
          <w:szCs w:val="24"/>
        </w:rPr>
        <w:pPrChange w:id="58" w:author="Danielle Motley" w:date="2023-11-20T11:22:00Z">
          <w:pPr>
            <w:pStyle w:val="ListParagraph"/>
            <w:numPr>
              <w:numId w:val="2"/>
            </w:numPr>
            <w:spacing w:after="0"/>
            <w:ind w:left="1080" w:hanging="360"/>
          </w:pPr>
        </w:pPrChange>
      </w:pPr>
      <w:r>
        <w:rPr>
          <w:rFonts w:ascii="Times New Roman" w:hAnsi="Times New Roman" w:cs="Times New Roman"/>
          <w:sz w:val="24"/>
          <w:szCs w:val="24"/>
        </w:rPr>
        <w:t xml:space="preserve">State Capacity to Support CCBHC and </w:t>
      </w:r>
      <w:r w:rsidR="0008020D" w:rsidRPr="00FE3E4F">
        <w:rPr>
          <w:rFonts w:ascii="Times New Roman" w:hAnsi="Times New Roman" w:cs="Times New Roman"/>
          <w:sz w:val="24"/>
          <w:szCs w:val="24"/>
        </w:rPr>
        <w:t>Certification of clinics as CCBHC</w:t>
      </w:r>
      <w:r w:rsidR="009B42DE">
        <w:rPr>
          <w:rFonts w:ascii="Times New Roman" w:hAnsi="Times New Roman" w:cs="Times New Roman"/>
          <w:sz w:val="24"/>
          <w:szCs w:val="24"/>
        </w:rPr>
        <w:t xml:space="preserve"> </w:t>
      </w:r>
      <w:r w:rsidR="0008020D" w:rsidRPr="00FE3E4F">
        <w:rPr>
          <w:rFonts w:ascii="Times New Roman" w:hAnsi="Times New Roman" w:cs="Times New Roman"/>
          <w:sz w:val="24"/>
          <w:szCs w:val="24"/>
        </w:rPr>
        <w:t>(</w:t>
      </w:r>
      <w:r w:rsidR="00333BDC">
        <w:rPr>
          <w:rFonts w:ascii="Times New Roman" w:hAnsi="Times New Roman" w:cs="Times New Roman"/>
          <w:sz w:val="24"/>
          <w:szCs w:val="24"/>
        </w:rPr>
        <w:t>30</w:t>
      </w:r>
      <w:r w:rsidR="0008020D" w:rsidRPr="00FE3E4F">
        <w:rPr>
          <w:rFonts w:ascii="Times New Roman" w:hAnsi="Times New Roman" w:cs="Times New Roman"/>
          <w:sz w:val="24"/>
          <w:szCs w:val="24"/>
        </w:rPr>
        <w:t xml:space="preserve"> points)</w:t>
      </w:r>
    </w:p>
    <w:p w14:paraId="0DE9F726" w14:textId="718D196E" w:rsidR="0008020D" w:rsidRPr="00FE3E4F" w:rsidRDefault="0008020D">
      <w:pPr>
        <w:pStyle w:val="ListParagraph"/>
        <w:numPr>
          <w:ilvl w:val="0"/>
          <w:numId w:val="2"/>
        </w:numPr>
        <w:spacing w:after="0" w:line="276" w:lineRule="auto"/>
        <w:rPr>
          <w:rFonts w:ascii="Times New Roman" w:hAnsi="Times New Roman" w:cs="Times New Roman"/>
          <w:sz w:val="24"/>
          <w:szCs w:val="24"/>
        </w:rPr>
        <w:pPrChange w:id="59" w:author="Danielle Motley" w:date="2023-11-20T11:22:00Z">
          <w:pPr>
            <w:pStyle w:val="ListParagraph"/>
            <w:numPr>
              <w:numId w:val="2"/>
            </w:numPr>
            <w:spacing w:after="0"/>
            <w:ind w:left="1080" w:hanging="360"/>
          </w:pPr>
        </w:pPrChange>
      </w:pPr>
      <w:r w:rsidRPr="00FE3E4F">
        <w:rPr>
          <w:rFonts w:ascii="Times New Roman" w:hAnsi="Times New Roman" w:cs="Times New Roman"/>
          <w:sz w:val="24"/>
          <w:szCs w:val="24"/>
        </w:rPr>
        <w:t>Development of enhanced data collection and reporting capacity (10 points)</w:t>
      </w:r>
    </w:p>
    <w:p w14:paraId="63BB29DF" w14:textId="77777777" w:rsidR="0008020D" w:rsidRPr="00FE3E4F" w:rsidRDefault="0008020D">
      <w:pPr>
        <w:pStyle w:val="ListParagraph"/>
        <w:numPr>
          <w:ilvl w:val="0"/>
          <w:numId w:val="2"/>
        </w:numPr>
        <w:spacing w:after="0" w:line="276" w:lineRule="auto"/>
        <w:rPr>
          <w:rFonts w:ascii="Times New Roman" w:hAnsi="Times New Roman" w:cs="Times New Roman"/>
          <w:sz w:val="24"/>
          <w:szCs w:val="24"/>
        </w:rPr>
        <w:pPrChange w:id="60" w:author="Danielle Motley" w:date="2023-11-20T11:22:00Z">
          <w:pPr>
            <w:pStyle w:val="ListParagraph"/>
            <w:numPr>
              <w:numId w:val="2"/>
            </w:numPr>
            <w:spacing w:after="0"/>
            <w:ind w:left="1080" w:hanging="360"/>
          </w:pPr>
        </w:pPrChange>
      </w:pPr>
      <w:r w:rsidRPr="00FE3E4F">
        <w:rPr>
          <w:rFonts w:ascii="Times New Roman" w:hAnsi="Times New Roman" w:cs="Times New Roman"/>
          <w:sz w:val="24"/>
          <w:szCs w:val="24"/>
        </w:rPr>
        <w:t>Participation in the national evaluation (15 points)</w:t>
      </w:r>
    </w:p>
    <w:p w14:paraId="1E422B47" w14:textId="3B25053D" w:rsidR="0008020D" w:rsidRDefault="0008020D">
      <w:pPr>
        <w:pStyle w:val="ListParagraph"/>
        <w:numPr>
          <w:ilvl w:val="0"/>
          <w:numId w:val="2"/>
        </w:numPr>
        <w:spacing w:after="0" w:line="276" w:lineRule="auto"/>
        <w:rPr>
          <w:rFonts w:ascii="Times New Roman" w:hAnsi="Times New Roman" w:cs="Times New Roman"/>
          <w:sz w:val="24"/>
          <w:szCs w:val="24"/>
        </w:rPr>
        <w:pPrChange w:id="61" w:author="Danielle Motley" w:date="2023-11-20T11:22:00Z">
          <w:pPr>
            <w:pStyle w:val="ListParagraph"/>
            <w:numPr>
              <w:numId w:val="2"/>
            </w:numPr>
            <w:spacing w:after="0"/>
            <w:ind w:left="1080" w:hanging="360"/>
          </w:pPr>
        </w:pPrChange>
      </w:pPr>
      <w:r w:rsidRPr="00FE3E4F">
        <w:rPr>
          <w:rFonts w:ascii="Times New Roman" w:hAnsi="Times New Roman" w:cs="Times New Roman"/>
          <w:sz w:val="24"/>
          <w:szCs w:val="24"/>
        </w:rPr>
        <w:t>Projection of the impact of the state’s participation in the Demonstration program (</w:t>
      </w:r>
      <w:r w:rsidR="00AB09A4">
        <w:rPr>
          <w:rFonts w:ascii="Times New Roman" w:hAnsi="Times New Roman" w:cs="Times New Roman"/>
          <w:sz w:val="24"/>
          <w:szCs w:val="24"/>
        </w:rPr>
        <w:t>15</w:t>
      </w:r>
      <w:r w:rsidRPr="00FE3E4F">
        <w:rPr>
          <w:rFonts w:ascii="Times New Roman" w:hAnsi="Times New Roman" w:cs="Times New Roman"/>
          <w:sz w:val="24"/>
          <w:szCs w:val="24"/>
        </w:rPr>
        <w:t xml:space="preserve"> points) </w:t>
      </w:r>
    </w:p>
    <w:p w14:paraId="6B82FF68" w14:textId="77777777" w:rsidR="0008020D" w:rsidRDefault="0008020D">
      <w:pPr>
        <w:spacing w:after="0" w:line="276" w:lineRule="auto"/>
        <w:contextualSpacing/>
        <w:rPr>
          <w:rFonts w:ascii="Times New Roman" w:hAnsi="Times New Roman" w:cs="Times New Roman"/>
          <w:sz w:val="24"/>
          <w:szCs w:val="24"/>
        </w:rPr>
        <w:pPrChange w:id="62" w:author="Danielle Motley" w:date="2023-11-20T11:22:00Z">
          <w:pPr>
            <w:spacing w:after="0"/>
          </w:pPr>
        </w:pPrChange>
      </w:pPr>
    </w:p>
    <w:p w14:paraId="1B8D36F7" w14:textId="77777777" w:rsidR="0008020D" w:rsidRDefault="0008020D" w:rsidP="005F598B">
      <w:pPr>
        <w:pStyle w:val="SectionHeader-Level2"/>
      </w:pPr>
      <w:r w:rsidRPr="00FE3E4F">
        <w:t>Part 3: Prospective Payment System Methodology Description</w:t>
      </w:r>
    </w:p>
    <w:p w14:paraId="138250B7" w14:textId="2FDEC535" w:rsidR="0008020D" w:rsidDel="00BE4A17" w:rsidRDefault="0008020D">
      <w:pPr>
        <w:spacing w:after="0" w:line="276" w:lineRule="auto"/>
        <w:contextualSpacing/>
        <w:rPr>
          <w:del w:id="63" w:author="Danielle Motley" w:date="2023-11-20T11:22:00Z"/>
          <w:rFonts w:ascii="Times New Roman" w:hAnsi="Times New Roman" w:cs="Times New Roman"/>
          <w:sz w:val="24"/>
          <w:szCs w:val="24"/>
        </w:rPr>
        <w:pPrChange w:id="64" w:author="Danielle Motley" w:date="2023-11-20T11:22:00Z">
          <w:pPr>
            <w:spacing w:after="0"/>
          </w:pPr>
        </w:pPrChange>
      </w:pPr>
    </w:p>
    <w:p w14:paraId="095F2BB0" w14:textId="77777777" w:rsidR="0008020D" w:rsidRDefault="0008020D">
      <w:pPr>
        <w:spacing w:after="0" w:line="276" w:lineRule="auto"/>
        <w:contextualSpacing/>
        <w:rPr>
          <w:rFonts w:ascii="Times New Roman" w:hAnsi="Times New Roman" w:cs="Times New Roman"/>
          <w:sz w:val="24"/>
          <w:szCs w:val="24"/>
        </w:rPr>
        <w:pPrChange w:id="65" w:author="Danielle Motley" w:date="2023-11-20T11:22:00Z">
          <w:pPr>
            <w:spacing w:after="0"/>
          </w:pPr>
        </w:pPrChange>
      </w:pPr>
      <w:r>
        <w:rPr>
          <w:rFonts w:ascii="Times New Roman" w:hAnsi="Times New Roman" w:cs="Times New Roman"/>
          <w:sz w:val="24"/>
          <w:szCs w:val="24"/>
        </w:rPr>
        <w:t>Please complete Part 3 Prospective Payment System Methodology Description, the form that is attached later in this guidance.  Part 3 will be scored up to a total of 20 points.  Using this form, you will describe the following:</w:t>
      </w:r>
    </w:p>
    <w:p w14:paraId="231BC30D" w14:textId="77777777" w:rsidR="0008020D" w:rsidRDefault="0008020D">
      <w:pPr>
        <w:pStyle w:val="ListParagraph"/>
        <w:numPr>
          <w:ilvl w:val="0"/>
          <w:numId w:val="3"/>
        </w:numPr>
        <w:spacing w:after="0" w:line="276" w:lineRule="auto"/>
        <w:rPr>
          <w:rFonts w:ascii="Times New Roman" w:hAnsi="Times New Roman" w:cs="Times New Roman"/>
          <w:sz w:val="24"/>
          <w:szCs w:val="24"/>
        </w:rPr>
        <w:pPrChange w:id="66" w:author="Danielle Motley" w:date="2023-11-20T11:22:00Z">
          <w:pPr>
            <w:pStyle w:val="ListParagraph"/>
            <w:numPr>
              <w:numId w:val="3"/>
            </w:numPr>
            <w:spacing w:after="0"/>
            <w:ind w:hanging="360"/>
          </w:pPr>
        </w:pPrChange>
      </w:pPr>
      <w:r>
        <w:rPr>
          <w:rFonts w:ascii="Times New Roman" w:hAnsi="Times New Roman" w:cs="Times New Roman"/>
          <w:sz w:val="24"/>
          <w:szCs w:val="24"/>
        </w:rPr>
        <w:t>CCBHC PPS Rate-Setting Methodology Options</w:t>
      </w:r>
    </w:p>
    <w:p w14:paraId="7B168177" w14:textId="77777777" w:rsidR="0008020D" w:rsidRDefault="0008020D">
      <w:pPr>
        <w:pStyle w:val="ListParagraph"/>
        <w:numPr>
          <w:ilvl w:val="0"/>
          <w:numId w:val="3"/>
        </w:numPr>
        <w:spacing w:after="0" w:line="276" w:lineRule="auto"/>
        <w:rPr>
          <w:rFonts w:ascii="Times New Roman" w:hAnsi="Times New Roman" w:cs="Times New Roman"/>
          <w:sz w:val="24"/>
          <w:szCs w:val="24"/>
        </w:rPr>
        <w:pPrChange w:id="67" w:author="Danielle Motley" w:date="2023-11-20T11:22:00Z">
          <w:pPr>
            <w:pStyle w:val="ListParagraph"/>
            <w:numPr>
              <w:numId w:val="3"/>
            </w:numPr>
            <w:spacing w:after="0"/>
            <w:ind w:hanging="360"/>
          </w:pPr>
        </w:pPrChange>
      </w:pPr>
      <w:r>
        <w:rPr>
          <w:rFonts w:ascii="Times New Roman" w:hAnsi="Times New Roman" w:cs="Times New Roman"/>
          <w:sz w:val="24"/>
          <w:szCs w:val="24"/>
        </w:rPr>
        <w:t>Payment to CCBHCs that are FQHCs, Clinics, or Tribal Facilities</w:t>
      </w:r>
    </w:p>
    <w:p w14:paraId="2971B7D4" w14:textId="77777777" w:rsidR="0008020D" w:rsidRDefault="0008020D">
      <w:pPr>
        <w:pStyle w:val="ListParagraph"/>
        <w:numPr>
          <w:ilvl w:val="0"/>
          <w:numId w:val="3"/>
        </w:numPr>
        <w:spacing w:after="0" w:line="276" w:lineRule="auto"/>
        <w:rPr>
          <w:rFonts w:ascii="Times New Roman" w:hAnsi="Times New Roman" w:cs="Times New Roman"/>
          <w:sz w:val="24"/>
          <w:szCs w:val="24"/>
        </w:rPr>
        <w:pPrChange w:id="68" w:author="Danielle Motley" w:date="2023-11-20T11:22:00Z">
          <w:pPr>
            <w:pStyle w:val="ListParagraph"/>
            <w:numPr>
              <w:numId w:val="3"/>
            </w:numPr>
            <w:spacing w:after="0"/>
            <w:ind w:hanging="360"/>
          </w:pPr>
        </w:pPrChange>
      </w:pPr>
      <w:r>
        <w:rPr>
          <w:rFonts w:ascii="Times New Roman" w:hAnsi="Times New Roman" w:cs="Times New Roman"/>
          <w:sz w:val="24"/>
          <w:szCs w:val="24"/>
        </w:rPr>
        <w:t>Cost Reporting and Documentation Requirements</w:t>
      </w:r>
    </w:p>
    <w:p w14:paraId="0AA614C3" w14:textId="77777777" w:rsidR="0008020D" w:rsidRDefault="0008020D">
      <w:pPr>
        <w:pStyle w:val="ListParagraph"/>
        <w:numPr>
          <w:ilvl w:val="0"/>
          <w:numId w:val="3"/>
        </w:numPr>
        <w:spacing w:after="0" w:line="276" w:lineRule="auto"/>
        <w:rPr>
          <w:rFonts w:ascii="Times New Roman" w:hAnsi="Times New Roman" w:cs="Times New Roman"/>
          <w:sz w:val="24"/>
          <w:szCs w:val="24"/>
        </w:rPr>
        <w:pPrChange w:id="69" w:author="Danielle Motley" w:date="2023-11-20T11:22:00Z">
          <w:pPr>
            <w:pStyle w:val="ListParagraph"/>
            <w:numPr>
              <w:numId w:val="3"/>
            </w:numPr>
            <w:spacing w:after="0"/>
            <w:ind w:hanging="360"/>
          </w:pPr>
        </w:pPrChange>
      </w:pPr>
      <w:r>
        <w:rPr>
          <w:rFonts w:ascii="Times New Roman" w:hAnsi="Times New Roman" w:cs="Times New Roman"/>
          <w:sz w:val="24"/>
          <w:szCs w:val="24"/>
        </w:rPr>
        <w:t>Managed Care Considerations</w:t>
      </w:r>
    </w:p>
    <w:p w14:paraId="0CB135B2" w14:textId="37D42D16" w:rsidR="00F725F5" w:rsidRDefault="00F725F5">
      <w:pPr>
        <w:pStyle w:val="ListParagraph"/>
        <w:numPr>
          <w:ilvl w:val="0"/>
          <w:numId w:val="3"/>
        </w:numPr>
        <w:spacing w:after="0" w:line="276" w:lineRule="auto"/>
        <w:rPr>
          <w:rFonts w:ascii="Times New Roman" w:hAnsi="Times New Roman" w:cs="Times New Roman"/>
          <w:sz w:val="24"/>
          <w:szCs w:val="24"/>
        </w:rPr>
        <w:pPrChange w:id="70" w:author="Danielle Motley" w:date="2023-11-20T11:22:00Z">
          <w:pPr>
            <w:pStyle w:val="ListParagraph"/>
            <w:numPr>
              <w:numId w:val="3"/>
            </w:numPr>
            <w:spacing w:after="0"/>
            <w:ind w:hanging="360"/>
          </w:pPr>
        </w:pPrChange>
      </w:pPr>
      <w:r w:rsidRPr="00F725F5">
        <w:rPr>
          <w:rFonts w:ascii="Times New Roman" w:hAnsi="Times New Roman" w:cs="Times New Roman"/>
          <w:sz w:val="24"/>
          <w:szCs w:val="24"/>
        </w:rPr>
        <w:t>CCBHC Claims and Service Level Encounter Detail</w:t>
      </w:r>
    </w:p>
    <w:p w14:paraId="20774107" w14:textId="060646E7" w:rsidR="0008020D" w:rsidRPr="00FE3E4F" w:rsidRDefault="0008020D">
      <w:pPr>
        <w:pStyle w:val="ListParagraph"/>
        <w:numPr>
          <w:ilvl w:val="0"/>
          <w:numId w:val="3"/>
        </w:numPr>
        <w:spacing w:after="0" w:line="276" w:lineRule="auto"/>
        <w:rPr>
          <w:rFonts w:ascii="Times New Roman" w:hAnsi="Times New Roman" w:cs="Times New Roman"/>
          <w:sz w:val="24"/>
          <w:szCs w:val="24"/>
        </w:rPr>
        <w:pPrChange w:id="71" w:author="Danielle Motley" w:date="2023-11-20T11:22:00Z">
          <w:pPr>
            <w:pStyle w:val="ListParagraph"/>
            <w:numPr>
              <w:numId w:val="3"/>
            </w:numPr>
            <w:spacing w:after="0"/>
            <w:ind w:hanging="360"/>
          </w:pPr>
        </w:pPrChange>
      </w:pPr>
      <w:r>
        <w:rPr>
          <w:rFonts w:ascii="Times New Roman" w:hAnsi="Times New Roman" w:cs="Times New Roman"/>
          <w:sz w:val="24"/>
          <w:szCs w:val="24"/>
        </w:rPr>
        <w:t>Funding Question</w:t>
      </w:r>
      <w:r w:rsidR="00867978">
        <w:rPr>
          <w:rFonts w:ascii="Times New Roman" w:hAnsi="Times New Roman" w:cs="Times New Roman"/>
          <w:sz w:val="24"/>
          <w:szCs w:val="24"/>
        </w:rPr>
        <w:t>s</w:t>
      </w:r>
    </w:p>
    <w:p w14:paraId="1A066843" w14:textId="77777777" w:rsidR="0008020D" w:rsidRPr="00FE3E4F" w:rsidRDefault="0008020D">
      <w:pPr>
        <w:spacing w:after="0" w:line="276" w:lineRule="auto"/>
        <w:contextualSpacing/>
        <w:rPr>
          <w:rFonts w:ascii="Times New Roman" w:hAnsi="Times New Roman" w:cs="Times New Roman"/>
          <w:sz w:val="24"/>
          <w:szCs w:val="24"/>
        </w:rPr>
        <w:pPrChange w:id="72" w:author="Danielle Motley" w:date="2023-11-20T11:22:00Z">
          <w:pPr>
            <w:spacing w:after="0"/>
          </w:pPr>
        </w:pPrChange>
      </w:pPr>
    </w:p>
    <w:p w14:paraId="50D720CE" w14:textId="77777777" w:rsidR="009912F8" w:rsidRDefault="009912F8">
      <w:pPr>
        <w:spacing w:line="276" w:lineRule="auto"/>
        <w:contextualSpacing/>
        <w:rPr>
          <w:rFonts w:ascii="Times New Roman" w:eastAsiaTheme="majorEastAsia" w:hAnsi="Times New Roman" w:cstheme="majorBidi"/>
          <w:b/>
          <w:color w:val="auto"/>
          <w:sz w:val="28"/>
          <w:szCs w:val="32"/>
        </w:rPr>
        <w:pPrChange w:id="73" w:author="Danielle Motley" w:date="2023-11-20T11:22:00Z">
          <w:pPr/>
        </w:pPrChange>
      </w:pPr>
      <w:r>
        <w:br w:type="page"/>
      </w:r>
    </w:p>
    <w:p w14:paraId="02DA8718" w14:textId="42FF2264" w:rsidR="0008020D" w:rsidRPr="00743CB4" w:rsidRDefault="0008020D">
      <w:pPr>
        <w:pStyle w:val="MainSectionHeader-Level1"/>
        <w:spacing w:line="276" w:lineRule="auto"/>
        <w:contextualSpacing/>
        <w:pPrChange w:id="74" w:author="Danielle Motley" w:date="2023-11-20T11:22:00Z">
          <w:pPr>
            <w:pStyle w:val="MainSectionHeader-Level1"/>
          </w:pPr>
        </w:pPrChange>
      </w:pPr>
      <w:r w:rsidRPr="00743CB4">
        <w:lastRenderedPageBreak/>
        <w:t>Part 2: Program Narrative</w:t>
      </w:r>
    </w:p>
    <w:p w14:paraId="147D5267" w14:textId="5D9944EC" w:rsidR="0008020D" w:rsidDel="00BE4A17" w:rsidRDefault="0008020D">
      <w:pPr>
        <w:spacing w:after="0" w:line="276" w:lineRule="auto"/>
        <w:ind w:left="2160" w:hanging="2160"/>
        <w:contextualSpacing/>
        <w:rPr>
          <w:del w:id="75" w:author="Danielle Motley" w:date="2023-11-20T11:22:00Z"/>
          <w:rFonts w:ascii="Times New Roman" w:hAnsi="Times New Roman" w:cs="Times New Roman"/>
          <w:sz w:val="24"/>
          <w:szCs w:val="24"/>
        </w:rPr>
        <w:pPrChange w:id="76" w:author="Danielle Motley" w:date="2023-11-20T11:22:00Z">
          <w:pPr>
            <w:spacing w:after="0"/>
            <w:ind w:left="2160" w:hanging="2160"/>
          </w:pPr>
        </w:pPrChange>
      </w:pPr>
    </w:p>
    <w:p w14:paraId="26CEF31E" w14:textId="77777777" w:rsidR="0008020D" w:rsidRDefault="0008020D">
      <w:pPr>
        <w:spacing w:after="0" w:line="276" w:lineRule="auto"/>
        <w:contextualSpacing/>
        <w:rPr>
          <w:rFonts w:ascii="Times New Roman" w:hAnsi="Times New Roman" w:cs="Times New Roman"/>
          <w:sz w:val="24"/>
          <w:szCs w:val="24"/>
        </w:rPr>
        <w:pPrChange w:id="77" w:author="Danielle Motley" w:date="2023-11-20T11:22:00Z">
          <w:pPr>
            <w:spacing w:after="0"/>
          </w:pPr>
        </w:pPrChange>
      </w:pPr>
      <w:r>
        <w:rPr>
          <w:rFonts w:ascii="Times New Roman" w:hAnsi="Times New Roman" w:cs="Times New Roman"/>
          <w:sz w:val="24"/>
          <w:szCs w:val="24"/>
        </w:rPr>
        <w:t xml:space="preserve">In the Program Narrative, you will describe your state’s readiness to participate in the demonstration program and project the impact of participation.  This part will be scored up to a total of 80 points and may not exceed 30 pages. </w:t>
      </w:r>
    </w:p>
    <w:p w14:paraId="6C518B21" w14:textId="77777777" w:rsidR="0008020D" w:rsidRDefault="0008020D">
      <w:pPr>
        <w:spacing w:after="0" w:line="276" w:lineRule="auto"/>
        <w:contextualSpacing/>
        <w:rPr>
          <w:rFonts w:ascii="Times New Roman" w:hAnsi="Times New Roman" w:cs="Times New Roman"/>
          <w:sz w:val="24"/>
          <w:szCs w:val="24"/>
        </w:rPr>
        <w:pPrChange w:id="78" w:author="Danielle Motley" w:date="2023-11-20T11:22:00Z">
          <w:pPr>
            <w:spacing w:after="0"/>
          </w:pPr>
        </w:pPrChange>
      </w:pPr>
    </w:p>
    <w:p w14:paraId="0F536AE6" w14:textId="4033AABE" w:rsidR="0008020D" w:rsidRDefault="0008020D">
      <w:pPr>
        <w:pStyle w:val="ListParagraph"/>
        <w:numPr>
          <w:ilvl w:val="0"/>
          <w:numId w:val="4"/>
        </w:numPr>
        <w:spacing w:after="0" w:line="276" w:lineRule="auto"/>
        <w:rPr>
          <w:rFonts w:ascii="Times New Roman" w:hAnsi="Times New Roman" w:cs="Times New Roman"/>
          <w:sz w:val="24"/>
          <w:szCs w:val="24"/>
        </w:rPr>
        <w:pPrChange w:id="79" w:author="Danielle Motley" w:date="2023-11-20T11:22:00Z">
          <w:pPr>
            <w:pStyle w:val="ListParagraph"/>
            <w:numPr>
              <w:numId w:val="4"/>
            </w:numPr>
            <w:spacing w:after="0"/>
            <w:ind w:hanging="360"/>
          </w:pPr>
        </w:pPrChange>
      </w:pPr>
      <w:r>
        <w:rPr>
          <w:rFonts w:ascii="Times New Roman" w:hAnsi="Times New Roman" w:cs="Times New Roman"/>
          <w:sz w:val="24"/>
          <w:szCs w:val="24"/>
        </w:rPr>
        <w:t xml:space="preserve"> (10 points</w:t>
      </w:r>
      <w:r w:rsidR="3C65FE87" w:rsidRPr="736AEB02">
        <w:rPr>
          <w:rFonts w:ascii="Times New Roman" w:hAnsi="Times New Roman" w:cs="Times New Roman"/>
          <w:sz w:val="24"/>
          <w:szCs w:val="24"/>
        </w:rPr>
        <w:t xml:space="preserve"> – approximately </w:t>
      </w:r>
      <w:r w:rsidR="069C6C37" w:rsidRPr="3A33FB0C">
        <w:rPr>
          <w:rFonts w:ascii="Times New Roman" w:hAnsi="Times New Roman" w:cs="Times New Roman"/>
          <w:sz w:val="24"/>
          <w:szCs w:val="24"/>
        </w:rPr>
        <w:t>3</w:t>
      </w:r>
      <w:r w:rsidR="3C65FE87" w:rsidRPr="736AEB02">
        <w:rPr>
          <w:rFonts w:ascii="Times New Roman" w:hAnsi="Times New Roman" w:cs="Times New Roman"/>
          <w:sz w:val="24"/>
          <w:szCs w:val="24"/>
        </w:rPr>
        <w:t xml:space="preserve"> pages</w:t>
      </w:r>
      <w:r>
        <w:rPr>
          <w:rFonts w:ascii="Times New Roman" w:hAnsi="Times New Roman" w:cs="Times New Roman"/>
          <w:sz w:val="24"/>
          <w:szCs w:val="24"/>
        </w:rPr>
        <w:t>) Solicitation of input by stakeholders with respect to the development of such a demonstration program from consumers, family members, providers, tribes, and other key stakeholders. Please provide the following:</w:t>
      </w:r>
    </w:p>
    <w:p w14:paraId="0E38C16A" w14:textId="2D0C2E29" w:rsidR="0008020D" w:rsidRDefault="0008020D">
      <w:pPr>
        <w:pStyle w:val="ListParagraph"/>
        <w:numPr>
          <w:ilvl w:val="0"/>
          <w:numId w:val="5"/>
        </w:numPr>
        <w:spacing w:after="0" w:line="276" w:lineRule="auto"/>
        <w:rPr>
          <w:rFonts w:ascii="Times New Roman" w:hAnsi="Times New Roman" w:cs="Times New Roman"/>
          <w:sz w:val="24"/>
          <w:szCs w:val="24"/>
        </w:rPr>
        <w:pPrChange w:id="80" w:author="Danielle Motley" w:date="2023-11-20T11:22:00Z">
          <w:pPr>
            <w:pStyle w:val="ListParagraph"/>
            <w:numPr>
              <w:numId w:val="5"/>
            </w:numPr>
            <w:spacing w:after="0"/>
            <w:ind w:left="1440" w:hanging="360"/>
          </w:pPr>
        </w:pPrChange>
      </w:pPr>
      <w:r>
        <w:rPr>
          <w:rFonts w:ascii="Times New Roman" w:hAnsi="Times New Roman" w:cs="Times New Roman"/>
          <w:sz w:val="24"/>
          <w:szCs w:val="24"/>
        </w:rPr>
        <w:t>A description of the steering committee or use of an existing committee, council, or process composed of relevant state agencies, providers, service recipients, and other key stakeholders to guide and provide input throughout the grant period.</w:t>
      </w:r>
    </w:p>
    <w:p w14:paraId="4753B243" w14:textId="2D868430" w:rsidR="0008020D" w:rsidRDefault="0008020D">
      <w:pPr>
        <w:pStyle w:val="ListParagraph"/>
        <w:numPr>
          <w:ilvl w:val="0"/>
          <w:numId w:val="5"/>
        </w:numPr>
        <w:spacing w:after="0" w:line="276" w:lineRule="auto"/>
        <w:rPr>
          <w:rFonts w:ascii="Times New Roman" w:hAnsi="Times New Roman" w:cs="Times New Roman"/>
          <w:sz w:val="24"/>
          <w:szCs w:val="24"/>
        </w:rPr>
        <w:pPrChange w:id="81" w:author="Danielle Motley" w:date="2023-11-20T11:22:00Z">
          <w:pPr>
            <w:pStyle w:val="ListParagraph"/>
            <w:numPr>
              <w:numId w:val="5"/>
            </w:numPr>
            <w:spacing w:after="0"/>
            <w:ind w:left="1440" w:hanging="360"/>
          </w:pPr>
        </w:pPrChange>
      </w:pPr>
      <w:r>
        <w:rPr>
          <w:rFonts w:ascii="Times New Roman" w:hAnsi="Times New Roman" w:cs="Times New Roman"/>
          <w:sz w:val="24"/>
          <w:szCs w:val="24"/>
        </w:rPr>
        <w:t>A description of the outreach, recruitment, and engagement of the population of focus including adults with serious mental illness and children with serious emotional disturbances and their families, and those with long term serious substance use disorders, as well as others with mental illness and substance use disorders in the solicitation of input.</w:t>
      </w:r>
    </w:p>
    <w:p w14:paraId="7E3FCD49" w14:textId="70C3176D" w:rsidR="0008020D" w:rsidRDefault="0008020D">
      <w:pPr>
        <w:pStyle w:val="ListParagraph"/>
        <w:numPr>
          <w:ilvl w:val="0"/>
          <w:numId w:val="5"/>
        </w:numPr>
        <w:spacing w:after="0" w:line="276" w:lineRule="auto"/>
        <w:rPr>
          <w:rFonts w:ascii="Times New Roman" w:hAnsi="Times New Roman" w:cs="Times New Roman"/>
          <w:sz w:val="24"/>
          <w:szCs w:val="24"/>
        </w:rPr>
        <w:pPrChange w:id="82" w:author="Danielle Motley" w:date="2023-11-20T11:22:00Z">
          <w:pPr>
            <w:pStyle w:val="ListParagraph"/>
            <w:numPr>
              <w:numId w:val="5"/>
            </w:numPr>
            <w:spacing w:after="0"/>
            <w:ind w:left="1440" w:hanging="360"/>
          </w:pPr>
        </w:pPrChange>
      </w:pPr>
      <w:r>
        <w:rPr>
          <w:rFonts w:ascii="Times New Roman" w:hAnsi="Times New Roman" w:cs="Times New Roman"/>
          <w:sz w:val="24"/>
          <w:szCs w:val="24"/>
        </w:rPr>
        <w:t xml:space="preserve">A description of the coordination with other local, state, and federal agencies and tribes to ensure that services are accessible and available.  </w:t>
      </w:r>
    </w:p>
    <w:p w14:paraId="16C07F0D" w14:textId="7EC9ACE9" w:rsidR="0008020D" w:rsidRPr="00FD72C3" w:rsidRDefault="3C441D52">
      <w:pPr>
        <w:pStyle w:val="ListParagraph"/>
        <w:numPr>
          <w:ilvl w:val="0"/>
          <w:numId w:val="4"/>
        </w:numPr>
        <w:spacing w:after="0" w:line="276" w:lineRule="auto"/>
        <w:rPr>
          <w:rFonts w:ascii="Times New Roman" w:hAnsi="Times New Roman" w:cs="Times New Roman"/>
          <w:sz w:val="24"/>
          <w:szCs w:val="24"/>
        </w:rPr>
        <w:pPrChange w:id="83" w:author="Danielle Motley" w:date="2023-11-20T11:22:00Z">
          <w:pPr>
            <w:pStyle w:val="ListParagraph"/>
            <w:numPr>
              <w:numId w:val="4"/>
            </w:numPr>
            <w:spacing w:after="0"/>
            <w:ind w:hanging="360"/>
          </w:pPr>
        </w:pPrChange>
      </w:pPr>
      <w:r w:rsidRPr="00FD72C3">
        <w:rPr>
          <w:rFonts w:ascii="Times New Roman" w:hAnsi="Times New Roman" w:cs="Times New Roman"/>
          <w:sz w:val="24"/>
          <w:szCs w:val="24"/>
        </w:rPr>
        <w:t>(</w:t>
      </w:r>
      <w:r w:rsidR="770B0A19" w:rsidRPr="00FD72C3">
        <w:rPr>
          <w:rFonts w:ascii="Times New Roman" w:hAnsi="Times New Roman" w:cs="Times New Roman"/>
          <w:sz w:val="24"/>
          <w:szCs w:val="24"/>
        </w:rPr>
        <w:t>30</w:t>
      </w:r>
      <w:r w:rsidRPr="00FD72C3">
        <w:rPr>
          <w:rFonts w:ascii="Times New Roman" w:hAnsi="Times New Roman" w:cs="Times New Roman"/>
          <w:sz w:val="24"/>
          <w:szCs w:val="24"/>
        </w:rPr>
        <w:t xml:space="preserve"> points</w:t>
      </w:r>
      <w:r w:rsidR="1CEA0081" w:rsidRPr="736AEB02">
        <w:rPr>
          <w:rFonts w:ascii="Times New Roman" w:hAnsi="Times New Roman" w:cs="Times New Roman"/>
          <w:sz w:val="24"/>
          <w:szCs w:val="24"/>
        </w:rPr>
        <w:t xml:space="preserve"> – approximately </w:t>
      </w:r>
      <w:r w:rsidR="22757D93" w:rsidRPr="042DD0AB">
        <w:rPr>
          <w:rFonts w:ascii="Times New Roman" w:hAnsi="Times New Roman" w:cs="Times New Roman"/>
          <w:sz w:val="24"/>
          <w:szCs w:val="24"/>
        </w:rPr>
        <w:t>11</w:t>
      </w:r>
      <w:r w:rsidR="1CEA0081" w:rsidRPr="736AEB02">
        <w:rPr>
          <w:rFonts w:ascii="Times New Roman" w:hAnsi="Times New Roman" w:cs="Times New Roman"/>
          <w:sz w:val="24"/>
          <w:szCs w:val="24"/>
        </w:rPr>
        <w:t xml:space="preserve"> pages</w:t>
      </w:r>
      <w:r w:rsidRPr="00FD72C3">
        <w:rPr>
          <w:rFonts w:ascii="Times New Roman" w:hAnsi="Times New Roman" w:cs="Times New Roman"/>
          <w:sz w:val="24"/>
          <w:szCs w:val="24"/>
        </w:rPr>
        <w:t xml:space="preserve">) </w:t>
      </w:r>
      <w:r w:rsidR="00C35B66" w:rsidRPr="00FD72C3">
        <w:rPr>
          <w:rFonts w:ascii="Times New Roman" w:hAnsi="Times New Roman" w:cs="Times New Roman"/>
          <w:sz w:val="24"/>
          <w:szCs w:val="24"/>
        </w:rPr>
        <w:t xml:space="preserve">State capacity to support </w:t>
      </w:r>
      <w:r w:rsidR="7565B296" w:rsidRPr="07BA07C0">
        <w:rPr>
          <w:rFonts w:ascii="Times New Roman" w:hAnsi="Times New Roman" w:cs="Times New Roman"/>
          <w:sz w:val="24"/>
          <w:szCs w:val="24"/>
        </w:rPr>
        <w:t>CCBHC</w:t>
      </w:r>
      <w:r w:rsidR="71B33B5C" w:rsidRPr="07BA07C0">
        <w:rPr>
          <w:rFonts w:ascii="Times New Roman" w:hAnsi="Times New Roman" w:cs="Times New Roman"/>
          <w:sz w:val="24"/>
          <w:szCs w:val="24"/>
        </w:rPr>
        <w:t>s</w:t>
      </w:r>
      <w:r w:rsidR="00C35B66" w:rsidRPr="00FD72C3">
        <w:rPr>
          <w:rFonts w:ascii="Times New Roman" w:hAnsi="Times New Roman" w:cs="Times New Roman"/>
          <w:sz w:val="24"/>
          <w:szCs w:val="24"/>
        </w:rPr>
        <w:t xml:space="preserve"> and c</w:t>
      </w:r>
      <w:r w:rsidRPr="00FD72C3">
        <w:rPr>
          <w:rFonts w:ascii="Times New Roman" w:hAnsi="Times New Roman" w:cs="Times New Roman"/>
          <w:sz w:val="24"/>
          <w:szCs w:val="24"/>
        </w:rPr>
        <w:t>ertification of CCBHCs for purposes of participating in a demonstration program, using the</w:t>
      </w:r>
      <w:r w:rsidR="2F4958E7" w:rsidRPr="00FD72C3">
        <w:rPr>
          <w:rFonts w:ascii="Times New Roman" w:hAnsi="Times New Roman" w:cs="Times New Roman"/>
          <w:sz w:val="24"/>
          <w:szCs w:val="24"/>
        </w:rPr>
        <w:t xml:space="preserve"> updated CCBHC</w:t>
      </w:r>
      <w:r w:rsidRPr="00FD72C3">
        <w:rPr>
          <w:rFonts w:ascii="Times New Roman" w:hAnsi="Times New Roman" w:cs="Times New Roman"/>
          <w:sz w:val="24"/>
          <w:szCs w:val="24"/>
        </w:rPr>
        <w:t xml:space="preserve"> criteria.  Reviewers will examine the state’s submission of</w:t>
      </w:r>
      <w:r w:rsidR="00C00575">
        <w:rPr>
          <w:rFonts w:ascii="Times New Roman" w:hAnsi="Times New Roman" w:cs="Times New Roman"/>
          <w:sz w:val="24"/>
          <w:szCs w:val="24"/>
        </w:rPr>
        <w:t xml:space="preserve"> </w:t>
      </w:r>
      <w:r w:rsidR="00504AAB">
        <w:rPr>
          <w:rFonts w:ascii="Times New Roman" w:hAnsi="Times New Roman" w:cs="Times New Roman"/>
          <w:sz w:val="24"/>
          <w:szCs w:val="24"/>
        </w:rPr>
        <w:t xml:space="preserve">the </w:t>
      </w:r>
      <w:r w:rsidR="654E518C" w:rsidRPr="00FD72C3">
        <w:rPr>
          <w:rFonts w:ascii="Times New Roman" w:hAnsi="Times New Roman" w:cs="Times New Roman"/>
          <w:i/>
          <w:iCs/>
          <w:sz w:val="24"/>
          <w:szCs w:val="24"/>
        </w:rPr>
        <w:t>CCBHC Criteria Compliance Checklist</w:t>
      </w:r>
      <w:r w:rsidR="654E518C" w:rsidRPr="00FD72C3">
        <w:rPr>
          <w:rFonts w:ascii="Times New Roman" w:hAnsi="Times New Roman" w:cs="Times New Roman"/>
          <w:sz w:val="24"/>
          <w:szCs w:val="24"/>
        </w:rPr>
        <w:t xml:space="preserve"> </w:t>
      </w:r>
      <w:r w:rsidR="654E518C" w:rsidRPr="004249EE">
        <w:rPr>
          <w:rFonts w:ascii="Times New Roman" w:hAnsi="Times New Roman" w:cs="Times New Roman"/>
          <w:i/>
          <w:iCs/>
          <w:sz w:val="24"/>
          <w:szCs w:val="24"/>
        </w:rPr>
        <w:t>2023</w:t>
      </w:r>
      <w:r w:rsidR="654E518C" w:rsidRPr="00FD72C3">
        <w:rPr>
          <w:rFonts w:ascii="Times New Roman" w:hAnsi="Times New Roman" w:cs="Times New Roman"/>
          <w:sz w:val="24"/>
          <w:szCs w:val="24"/>
        </w:rPr>
        <w:t xml:space="preserve"> </w:t>
      </w:r>
      <w:r w:rsidR="018D6D33" w:rsidRPr="00FD72C3">
        <w:rPr>
          <w:rFonts w:ascii="Times New Roman" w:hAnsi="Times New Roman" w:cs="Times New Roman"/>
          <w:sz w:val="24"/>
          <w:szCs w:val="24"/>
        </w:rPr>
        <w:t>attachment</w:t>
      </w:r>
      <w:r w:rsidR="00504AAB">
        <w:rPr>
          <w:rFonts w:ascii="Times New Roman" w:hAnsi="Times New Roman" w:cs="Times New Roman"/>
          <w:sz w:val="24"/>
          <w:szCs w:val="24"/>
        </w:rPr>
        <w:t xml:space="preserve"> (</w:t>
      </w:r>
      <w:r w:rsidR="000D0953">
        <w:fldChar w:fldCharType="begin"/>
      </w:r>
      <w:r w:rsidR="000D0953">
        <w:instrText>HYPERLINK "https://www.samhsa.gov/sites/default/files/ccbhc-compliance-checklist.pdf"</w:instrText>
      </w:r>
      <w:r w:rsidR="000D0953">
        <w:fldChar w:fldCharType="separate"/>
      </w:r>
      <w:r w:rsidR="002E110A" w:rsidRPr="00163AAF">
        <w:rPr>
          <w:rStyle w:val="Hyperlink"/>
          <w:rFonts w:ascii="Times New Roman" w:hAnsi="Times New Roman" w:cs="Times New Roman"/>
          <w:sz w:val="24"/>
          <w:szCs w:val="24"/>
        </w:rPr>
        <w:t>https://www.samhsa.gov/sites/default/files/ccbhc-compliance-checklist.pdf</w:t>
      </w:r>
      <w:r w:rsidR="000D0953">
        <w:rPr>
          <w:rStyle w:val="Hyperlink"/>
          <w:rFonts w:ascii="Times New Roman" w:hAnsi="Times New Roman" w:cs="Times New Roman"/>
          <w:sz w:val="24"/>
          <w:szCs w:val="24"/>
        </w:rPr>
        <w:fldChar w:fldCharType="end"/>
      </w:r>
      <w:r w:rsidR="00504AAB">
        <w:rPr>
          <w:rFonts w:ascii="Times New Roman" w:hAnsi="Times New Roman" w:cs="Times New Roman"/>
          <w:sz w:val="24"/>
          <w:szCs w:val="24"/>
        </w:rPr>
        <w:t>)</w:t>
      </w:r>
      <w:r w:rsidR="00C00575">
        <w:rPr>
          <w:rFonts w:ascii="Times New Roman" w:hAnsi="Times New Roman" w:cs="Times New Roman"/>
          <w:sz w:val="24"/>
          <w:szCs w:val="24"/>
        </w:rPr>
        <w:t xml:space="preserve">. </w:t>
      </w:r>
      <w:r w:rsidR="32A725BD" w:rsidRPr="00FD72C3">
        <w:rPr>
          <w:rFonts w:ascii="Times New Roman" w:hAnsi="Times New Roman" w:cs="Times New Roman"/>
          <w:sz w:val="24"/>
          <w:szCs w:val="24"/>
        </w:rPr>
        <w:t>This compliance checklist includes the</w:t>
      </w:r>
      <w:r w:rsidR="009241E4">
        <w:rPr>
          <w:rFonts w:ascii="Times New Roman" w:hAnsi="Times New Roman" w:cs="Times New Roman"/>
          <w:sz w:val="24"/>
          <w:szCs w:val="24"/>
        </w:rPr>
        <w:t xml:space="preserve"> updated</w:t>
      </w:r>
      <w:r w:rsidR="32A725BD" w:rsidRPr="00FD72C3">
        <w:rPr>
          <w:rFonts w:ascii="Times New Roman" w:hAnsi="Times New Roman" w:cs="Times New Roman"/>
          <w:sz w:val="24"/>
          <w:szCs w:val="24"/>
        </w:rPr>
        <w:t xml:space="preserve"> criteria required for the CCBHCs and their Designated Collaborating Organizations (DCOs) which together form the CCBHC. </w:t>
      </w:r>
      <w:r w:rsidR="00E42666">
        <w:rPr>
          <w:rFonts w:ascii="Times New Roman" w:hAnsi="Times New Roman" w:cs="Times New Roman"/>
          <w:sz w:val="24"/>
          <w:szCs w:val="24"/>
        </w:rPr>
        <w:t xml:space="preserve">For each </w:t>
      </w:r>
      <w:r w:rsidR="00660FA5">
        <w:rPr>
          <w:rFonts w:ascii="Times New Roman" w:hAnsi="Times New Roman" w:cs="Times New Roman"/>
          <w:sz w:val="24"/>
          <w:szCs w:val="24"/>
        </w:rPr>
        <w:t>of the criteria</w:t>
      </w:r>
      <w:r w:rsidR="00F72288">
        <w:rPr>
          <w:rFonts w:ascii="Times New Roman" w:hAnsi="Times New Roman" w:cs="Times New Roman"/>
          <w:sz w:val="24"/>
          <w:szCs w:val="24"/>
        </w:rPr>
        <w:t xml:space="preserve"> on the checklist, please indicate the number of clinics in your state </w:t>
      </w:r>
      <w:r w:rsidR="00660FA5">
        <w:rPr>
          <w:rFonts w:ascii="Times New Roman" w:hAnsi="Times New Roman" w:cs="Times New Roman"/>
          <w:sz w:val="24"/>
          <w:szCs w:val="24"/>
        </w:rPr>
        <w:t xml:space="preserve">that </w:t>
      </w:r>
      <w:r w:rsidR="00F72288">
        <w:rPr>
          <w:rFonts w:ascii="Times New Roman" w:hAnsi="Times New Roman" w:cs="Times New Roman"/>
          <w:sz w:val="24"/>
          <w:szCs w:val="24"/>
        </w:rPr>
        <w:t>fall within each of the following categories</w:t>
      </w:r>
      <w:r w:rsidR="00660FA5">
        <w:rPr>
          <w:rFonts w:ascii="Times New Roman" w:hAnsi="Times New Roman" w:cs="Times New Roman"/>
          <w:sz w:val="24"/>
          <w:szCs w:val="24"/>
        </w:rPr>
        <w:t>:</w:t>
      </w:r>
      <w:r w:rsidR="00F72288">
        <w:rPr>
          <w:rFonts w:ascii="Times New Roman" w:hAnsi="Times New Roman" w:cs="Times New Roman"/>
          <w:sz w:val="24"/>
          <w:szCs w:val="24"/>
        </w:rPr>
        <w:t xml:space="preserve">  </w:t>
      </w:r>
    </w:p>
    <w:p w14:paraId="33044EE2" w14:textId="028B0051" w:rsidR="0008020D" w:rsidRPr="00EB423F" w:rsidRDefault="32A725BD">
      <w:pPr>
        <w:pStyle w:val="ListParagraph"/>
        <w:numPr>
          <w:ilvl w:val="3"/>
          <w:numId w:val="4"/>
        </w:numPr>
        <w:spacing w:after="0" w:line="276" w:lineRule="auto"/>
        <w:ind w:left="1800"/>
        <w:rPr>
          <w:rFonts w:ascii="Times New Roman" w:hAnsi="Times New Roman" w:cs="Times New Roman"/>
          <w:sz w:val="24"/>
          <w:szCs w:val="24"/>
        </w:rPr>
        <w:pPrChange w:id="84" w:author="Danielle Motley" w:date="2023-11-20T11:22:00Z">
          <w:pPr>
            <w:pStyle w:val="ListParagraph"/>
            <w:numPr>
              <w:ilvl w:val="3"/>
              <w:numId w:val="4"/>
            </w:numPr>
            <w:spacing w:after="0"/>
            <w:ind w:left="1800" w:hanging="360"/>
          </w:pPr>
        </w:pPrChange>
      </w:pPr>
      <w:r w:rsidRPr="00EB423F">
        <w:rPr>
          <w:rFonts w:ascii="Times New Roman" w:hAnsi="Times New Roman" w:cs="Times New Roman"/>
          <w:sz w:val="24"/>
          <w:szCs w:val="24"/>
        </w:rPr>
        <w:t xml:space="preserve">Ready to </w:t>
      </w:r>
      <w:proofErr w:type="gramStart"/>
      <w:r w:rsidRPr="00EB423F">
        <w:rPr>
          <w:rFonts w:ascii="Times New Roman" w:hAnsi="Times New Roman" w:cs="Times New Roman"/>
          <w:sz w:val="24"/>
          <w:szCs w:val="24"/>
        </w:rPr>
        <w:t>implement</w:t>
      </w:r>
      <w:proofErr w:type="gramEnd"/>
    </w:p>
    <w:p w14:paraId="5C92B087" w14:textId="7C6E1B61" w:rsidR="00EB423F" w:rsidRPr="00EB423F" w:rsidRDefault="00AB6DEB">
      <w:pPr>
        <w:pStyle w:val="ListParagraph"/>
        <w:numPr>
          <w:ilvl w:val="4"/>
          <w:numId w:val="4"/>
        </w:numPr>
        <w:spacing w:after="0" w:line="276" w:lineRule="auto"/>
        <w:ind w:left="2430"/>
        <w:rPr>
          <w:rFonts w:ascii="Times New Roman" w:hAnsi="Times New Roman" w:cs="Times New Roman"/>
          <w:sz w:val="24"/>
          <w:szCs w:val="24"/>
        </w:rPr>
        <w:pPrChange w:id="85" w:author="Danielle Motley" w:date="2023-11-20T11:22:00Z">
          <w:pPr>
            <w:pStyle w:val="ListParagraph"/>
            <w:numPr>
              <w:ilvl w:val="4"/>
              <w:numId w:val="4"/>
            </w:numPr>
            <w:spacing w:after="0"/>
            <w:ind w:left="2430" w:hanging="360"/>
          </w:pPr>
        </w:pPrChange>
      </w:pPr>
      <w:r>
        <w:rPr>
          <w:rFonts w:ascii="Times New Roman" w:hAnsi="Times New Roman" w:cs="Times New Roman"/>
          <w:sz w:val="24"/>
          <w:szCs w:val="24"/>
        </w:rPr>
        <w:t>The CCHBC</w:t>
      </w:r>
      <w:r w:rsidR="00622E92">
        <w:rPr>
          <w:rFonts w:ascii="Times New Roman" w:hAnsi="Times New Roman" w:cs="Times New Roman"/>
          <w:sz w:val="24"/>
          <w:szCs w:val="24"/>
        </w:rPr>
        <w:t xml:space="preserve"> fully satisfies all elements under this Program R</w:t>
      </w:r>
      <w:r w:rsidR="00E12C36">
        <w:rPr>
          <w:rFonts w:ascii="Times New Roman" w:hAnsi="Times New Roman" w:cs="Times New Roman"/>
          <w:sz w:val="24"/>
          <w:szCs w:val="24"/>
        </w:rPr>
        <w:t xml:space="preserve">equirement Criteria. </w:t>
      </w:r>
    </w:p>
    <w:p w14:paraId="6B941827" w14:textId="5FF28CB8" w:rsidR="0008020D" w:rsidRPr="00AB25F7" w:rsidRDefault="32A725BD">
      <w:pPr>
        <w:pStyle w:val="ListParagraph"/>
        <w:numPr>
          <w:ilvl w:val="3"/>
          <w:numId w:val="4"/>
        </w:numPr>
        <w:spacing w:after="0" w:line="276" w:lineRule="auto"/>
        <w:ind w:left="1800"/>
        <w:rPr>
          <w:rFonts w:ascii="Times New Roman" w:hAnsi="Times New Roman" w:cs="Times New Roman"/>
          <w:sz w:val="24"/>
          <w:szCs w:val="24"/>
        </w:rPr>
        <w:pPrChange w:id="86" w:author="Danielle Motley" w:date="2023-11-20T11:22:00Z">
          <w:pPr>
            <w:pStyle w:val="ListParagraph"/>
            <w:numPr>
              <w:ilvl w:val="3"/>
              <w:numId w:val="4"/>
            </w:numPr>
            <w:spacing w:after="0"/>
            <w:ind w:left="1800" w:hanging="360"/>
          </w:pPr>
        </w:pPrChange>
      </w:pPr>
      <w:r w:rsidRPr="00AB25F7">
        <w:rPr>
          <w:rFonts w:ascii="Times New Roman" w:hAnsi="Times New Roman" w:cs="Times New Roman"/>
          <w:sz w:val="24"/>
          <w:szCs w:val="24"/>
        </w:rPr>
        <w:t xml:space="preserve">Mostly ready to </w:t>
      </w:r>
      <w:proofErr w:type="gramStart"/>
      <w:r w:rsidRPr="00AB25F7">
        <w:rPr>
          <w:rFonts w:ascii="Times New Roman" w:hAnsi="Times New Roman" w:cs="Times New Roman"/>
          <w:sz w:val="24"/>
          <w:szCs w:val="24"/>
        </w:rPr>
        <w:t>implement</w:t>
      </w:r>
      <w:proofErr w:type="gramEnd"/>
    </w:p>
    <w:p w14:paraId="3B55A6F3" w14:textId="0649B981" w:rsidR="00AB25F7" w:rsidRPr="00AB25F7" w:rsidRDefault="00BB794F">
      <w:pPr>
        <w:pStyle w:val="ListParagraph"/>
        <w:numPr>
          <w:ilvl w:val="4"/>
          <w:numId w:val="4"/>
        </w:numPr>
        <w:spacing w:after="0" w:line="276" w:lineRule="auto"/>
        <w:ind w:left="2430"/>
        <w:rPr>
          <w:rFonts w:ascii="Times New Roman" w:hAnsi="Times New Roman" w:cs="Times New Roman"/>
          <w:sz w:val="24"/>
          <w:szCs w:val="24"/>
        </w:rPr>
        <w:pPrChange w:id="87" w:author="Danielle Motley" w:date="2023-11-20T11:22:00Z">
          <w:pPr>
            <w:pStyle w:val="ListParagraph"/>
            <w:numPr>
              <w:ilvl w:val="4"/>
              <w:numId w:val="4"/>
            </w:numPr>
            <w:spacing w:after="0"/>
            <w:ind w:left="2430" w:hanging="360"/>
          </w:pPr>
        </w:pPrChange>
      </w:pPr>
      <w:r>
        <w:rPr>
          <w:rFonts w:ascii="Times New Roman" w:hAnsi="Times New Roman" w:cs="Times New Roman"/>
          <w:sz w:val="24"/>
          <w:szCs w:val="24"/>
        </w:rPr>
        <w:t xml:space="preserve">The CCBHC satisfies </w:t>
      </w:r>
      <w:r w:rsidR="00E400D7">
        <w:rPr>
          <w:rFonts w:ascii="Times New Roman" w:hAnsi="Times New Roman" w:cs="Times New Roman"/>
          <w:sz w:val="24"/>
          <w:szCs w:val="24"/>
        </w:rPr>
        <w:t>almost all elements under this Program Requirement Criteria</w:t>
      </w:r>
      <w:r w:rsidR="00206847">
        <w:rPr>
          <w:rFonts w:ascii="Times New Roman" w:hAnsi="Times New Roman" w:cs="Times New Roman"/>
          <w:sz w:val="24"/>
          <w:szCs w:val="24"/>
        </w:rPr>
        <w:t xml:space="preserve"> </w:t>
      </w:r>
      <w:r w:rsidR="00101DFB">
        <w:rPr>
          <w:rFonts w:ascii="Times New Roman" w:hAnsi="Times New Roman" w:cs="Times New Roman"/>
          <w:sz w:val="24"/>
          <w:szCs w:val="24"/>
        </w:rPr>
        <w:t>although some minor adjustments are currently in process to fully satisfy.  The CCBHC has a plan to come into compliance</w:t>
      </w:r>
      <w:r w:rsidR="00C07AD8">
        <w:rPr>
          <w:rFonts w:ascii="Times New Roman" w:hAnsi="Times New Roman" w:cs="Times New Roman"/>
          <w:sz w:val="24"/>
          <w:szCs w:val="24"/>
        </w:rPr>
        <w:t xml:space="preserve"> within the required timeframe.  </w:t>
      </w:r>
    </w:p>
    <w:p w14:paraId="4032A802" w14:textId="1869C643" w:rsidR="0008020D" w:rsidRPr="006C2A61" w:rsidRDefault="32A725BD">
      <w:pPr>
        <w:pStyle w:val="ListParagraph"/>
        <w:numPr>
          <w:ilvl w:val="3"/>
          <w:numId w:val="4"/>
        </w:numPr>
        <w:spacing w:after="0" w:line="276" w:lineRule="auto"/>
        <w:ind w:left="1800"/>
        <w:rPr>
          <w:rFonts w:ascii="Times New Roman" w:hAnsi="Times New Roman" w:cs="Times New Roman"/>
          <w:sz w:val="24"/>
          <w:szCs w:val="24"/>
        </w:rPr>
        <w:pPrChange w:id="88" w:author="Danielle Motley" w:date="2023-11-20T11:22:00Z">
          <w:pPr>
            <w:pStyle w:val="ListParagraph"/>
            <w:numPr>
              <w:ilvl w:val="3"/>
              <w:numId w:val="4"/>
            </w:numPr>
            <w:spacing w:after="0"/>
            <w:ind w:left="1800" w:hanging="360"/>
          </w:pPr>
        </w:pPrChange>
      </w:pPr>
      <w:r w:rsidRPr="006C2A61">
        <w:rPr>
          <w:rFonts w:ascii="Times New Roman" w:hAnsi="Times New Roman" w:cs="Times New Roman"/>
          <w:sz w:val="24"/>
          <w:szCs w:val="24"/>
        </w:rPr>
        <w:t xml:space="preserve">Ready to implement with </w:t>
      </w:r>
      <w:proofErr w:type="gramStart"/>
      <w:r w:rsidRPr="006C2A61">
        <w:rPr>
          <w:rFonts w:ascii="Times New Roman" w:hAnsi="Times New Roman" w:cs="Times New Roman"/>
          <w:sz w:val="24"/>
          <w:szCs w:val="24"/>
        </w:rPr>
        <w:t>remediation</w:t>
      </w:r>
      <w:proofErr w:type="gramEnd"/>
    </w:p>
    <w:p w14:paraId="717E615B" w14:textId="5BE3A76D" w:rsidR="006C2A61" w:rsidRPr="006C2A61" w:rsidRDefault="00EF6EE5">
      <w:pPr>
        <w:pStyle w:val="ListParagraph"/>
        <w:numPr>
          <w:ilvl w:val="4"/>
          <w:numId w:val="4"/>
        </w:numPr>
        <w:spacing w:after="0" w:line="276" w:lineRule="auto"/>
        <w:ind w:left="2430"/>
        <w:rPr>
          <w:rFonts w:ascii="Times New Roman" w:hAnsi="Times New Roman" w:cs="Times New Roman"/>
          <w:sz w:val="24"/>
          <w:szCs w:val="24"/>
        </w:rPr>
        <w:pPrChange w:id="89" w:author="Danielle Motley" w:date="2023-11-20T11:22:00Z">
          <w:pPr>
            <w:pStyle w:val="ListParagraph"/>
            <w:numPr>
              <w:ilvl w:val="4"/>
              <w:numId w:val="4"/>
            </w:numPr>
            <w:spacing w:after="0"/>
            <w:ind w:left="2430" w:hanging="360"/>
          </w:pPr>
        </w:pPrChange>
      </w:pPr>
      <w:r>
        <w:rPr>
          <w:rFonts w:ascii="Times New Roman" w:hAnsi="Times New Roman" w:cs="Times New Roman"/>
          <w:sz w:val="24"/>
          <w:szCs w:val="24"/>
        </w:rPr>
        <w:t>The CCBHC satisfies some elements but must make significant improvements in other elements to fully satisfy this Program Requirement Criteria.  The CCBHC</w:t>
      </w:r>
      <w:r w:rsidR="006D4185">
        <w:rPr>
          <w:rFonts w:ascii="Times New Roman" w:hAnsi="Times New Roman" w:cs="Times New Roman"/>
          <w:sz w:val="24"/>
          <w:szCs w:val="24"/>
        </w:rPr>
        <w:t xml:space="preserve"> is responsive to implementing the needed changes and has begun to do so.  The CCBHC has a plan to come into compliance within the required timeframe.</w:t>
      </w:r>
    </w:p>
    <w:p w14:paraId="2AC13097" w14:textId="5FE77BBB" w:rsidR="0008020D" w:rsidRPr="006C2A61" w:rsidRDefault="32A725BD">
      <w:pPr>
        <w:pStyle w:val="ListParagraph"/>
        <w:numPr>
          <w:ilvl w:val="3"/>
          <w:numId w:val="4"/>
        </w:numPr>
        <w:spacing w:after="0" w:line="276" w:lineRule="auto"/>
        <w:ind w:left="1800"/>
        <w:rPr>
          <w:rFonts w:ascii="Times New Roman" w:hAnsi="Times New Roman" w:cs="Times New Roman"/>
          <w:sz w:val="24"/>
          <w:szCs w:val="24"/>
        </w:rPr>
        <w:pPrChange w:id="90" w:author="Danielle Motley" w:date="2023-11-20T11:22:00Z">
          <w:pPr>
            <w:pStyle w:val="ListParagraph"/>
            <w:numPr>
              <w:ilvl w:val="3"/>
              <w:numId w:val="4"/>
            </w:numPr>
            <w:spacing w:after="0"/>
            <w:ind w:left="1800" w:hanging="360"/>
          </w:pPr>
        </w:pPrChange>
      </w:pPr>
      <w:r w:rsidRPr="006C2A61">
        <w:rPr>
          <w:rFonts w:ascii="Times New Roman" w:hAnsi="Times New Roman" w:cs="Times New Roman"/>
          <w:sz w:val="24"/>
          <w:szCs w:val="24"/>
        </w:rPr>
        <w:t xml:space="preserve">Unready to </w:t>
      </w:r>
      <w:proofErr w:type="gramStart"/>
      <w:r w:rsidRPr="006C2A61">
        <w:rPr>
          <w:rFonts w:ascii="Times New Roman" w:hAnsi="Times New Roman" w:cs="Times New Roman"/>
          <w:sz w:val="24"/>
          <w:szCs w:val="24"/>
        </w:rPr>
        <w:t>implement</w:t>
      </w:r>
      <w:proofErr w:type="gramEnd"/>
    </w:p>
    <w:p w14:paraId="3EE485A2" w14:textId="226F93F3" w:rsidR="006C2A61" w:rsidRPr="006C2A61" w:rsidRDefault="006D4185">
      <w:pPr>
        <w:pStyle w:val="ListParagraph"/>
        <w:numPr>
          <w:ilvl w:val="4"/>
          <w:numId w:val="4"/>
        </w:numPr>
        <w:spacing w:after="0" w:line="276" w:lineRule="auto"/>
        <w:ind w:left="2430"/>
        <w:rPr>
          <w:rFonts w:ascii="Times New Roman" w:hAnsi="Times New Roman" w:cs="Times New Roman"/>
          <w:sz w:val="24"/>
          <w:szCs w:val="24"/>
        </w:rPr>
        <w:pPrChange w:id="91" w:author="Danielle Motley" w:date="2023-11-20T11:22:00Z">
          <w:pPr>
            <w:pStyle w:val="ListParagraph"/>
            <w:numPr>
              <w:ilvl w:val="4"/>
              <w:numId w:val="4"/>
            </w:numPr>
            <w:spacing w:after="0"/>
            <w:ind w:left="2430" w:hanging="360"/>
          </w:pPr>
        </w:pPrChange>
      </w:pPr>
      <w:r>
        <w:rPr>
          <w:rFonts w:ascii="Times New Roman" w:hAnsi="Times New Roman" w:cs="Times New Roman"/>
          <w:sz w:val="24"/>
          <w:szCs w:val="24"/>
        </w:rPr>
        <w:lastRenderedPageBreak/>
        <w:t>The CCBHC has not demonstrated capacity to meet the elements under this Program Requirement Cri</w:t>
      </w:r>
      <w:r w:rsidR="00757C26">
        <w:rPr>
          <w:rFonts w:ascii="Times New Roman" w:hAnsi="Times New Roman" w:cs="Times New Roman"/>
          <w:sz w:val="24"/>
          <w:szCs w:val="24"/>
        </w:rPr>
        <w:t xml:space="preserve">teria and will be unable to come into compliance within the required timeframe. </w:t>
      </w:r>
    </w:p>
    <w:p w14:paraId="09D1D9EE" w14:textId="1647A8D0" w:rsidR="0008020D" w:rsidRDefault="0008020D">
      <w:pPr>
        <w:spacing w:after="0" w:line="276" w:lineRule="auto"/>
        <w:ind w:left="720"/>
        <w:contextualSpacing/>
        <w:rPr>
          <w:rFonts w:ascii="Times New Roman" w:hAnsi="Times New Roman" w:cs="Times New Roman"/>
          <w:i/>
          <w:iCs/>
          <w:sz w:val="24"/>
          <w:szCs w:val="24"/>
        </w:rPr>
        <w:pPrChange w:id="92" w:author="Danielle Motley" w:date="2023-11-20T11:22:00Z">
          <w:pPr>
            <w:spacing w:after="0"/>
            <w:ind w:left="720"/>
          </w:pPr>
        </w:pPrChange>
      </w:pPr>
    </w:p>
    <w:p w14:paraId="069D7EF7" w14:textId="1B53503C" w:rsidR="0008020D" w:rsidRDefault="0008020D">
      <w:pPr>
        <w:spacing w:line="276" w:lineRule="auto"/>
        <w:ind w:left="720"/>
        <w:contextualSpacing/>
        <w:rPr>
          <w:rFonts w:ascii="Times New Roman" w:hAnsi="Times New Roman" w:cs="Times New Roman"/>
          <w:sz w:val="24"/>
          <w:szCs w:val="24"/>
        </w:rPr>
        <w:pPrChange w:id="93" w:author="Danielle Motley" w:date="2023-11-20T11:23:00Z">
          <w:pPr>
            <w:spacing w:after="0"/>
            <w:ind w:left="720"/>
          </w:pPr>
        </w:pPrChange>
      </w:pPr>
      <w:r>
        <w:rPr>
          <w:rFonts w:ascii="Times New Roman" w:hAnsi="Times New Roman" w:cs="Times New Roman"/>
          <w:sz w:val="24"/>
          <w:szCs w:val="24"/>
        </w:rPr>
        <w:t>In addition, please provide the following:</w:t>
      </w:r>
    </w:p>
    <w:p w14:paraId="34AE9406" w14:textId="5DB6F346" w:rsidR="1626D9F9" w:rsidDel="00BE4A17" w:rsidRDefault="1626D9F9">
      <w:pPr>
        <w:spacing w:after="0" w:line="276" w:lineRule="auto"/>
        <w:ind w:left="720"/>
        <w:contextualSpacing/>
        <w:rPr>
          <w:del w:id="94" w:author="Danielle Motley" w:date="2023-11-20T11:23:00Z"/>
          <w:rFonts w:ascii="Times New Roman" w:hAnsi="Times New Roman" w:cs="Times New Roman"/>
          <w:sz w:val="24"/>
          <w:szCs w:val="24"/>
        </w:rPr>
        <w:pPrChange w:id="95" w:author="Danielle Motley" w:date="2023-11-20T11:22:00Z">
          <w:pPr>
            <w:spacing w:after="0"/>
            <w:ind w:left="720"/>
          </w:pPr>
        </w:pPrChange>
      </w:pPr>
    </w:p>
    <w:p w14:paraId="4052B235" w14:textId="560AE57B" w:rsidR="4AD3F2B9" w:rsidRDefault="7A9FBC8A">
      <w:pPr>
        <w:pStyle w:val="ListParagraph"/>
        <w:numPr>
          <w:ilvl w:val="0"/>
          <w:numId w:val="6"/>
        </w:numPr>
        <w:spacing w:after="0" w:line="276" w:lineRule="auto"/>
        <w:rPr>
          <w:rFonts w:ascii="Times New Roman" w:hAnsi="Times New Roman" w:cs="Times New Roman"/>
          <w:sz w:val="24"/>
          <w:szCs w:val="24"/>
        </w:rPr>
        <w:pPrChange w:id="96" w:author="Danielle Motley" w:date="2023-11-20T11:22:00Z">
          <w:pPr>
            <w:pStyle w:val="ListParagraph"/>
            <w:numPr>
              <w:numId w:val="6"/>
            </w:numPr>
            <w:spacing w:after="0"/>
            <w:ind w:left="1440" w:hanging="360"/>
          </w:pPr>
        </w:pPrChange>
      </w:pPr>
      <w:r w:rsidRPr="0E4093AE">
        <w:rPr>
          <w:rFonts w:ascii="Times New Roman" w:hAnsi="Times New Roman" w:cs="Times New Roman"/>
          <w:sz w:val="24"/>
          <w:szCs w:val="24"/>
        </w:rPr>
        <w:t>A description of the state’s current readiness and history implement</w:t>
      </w:r>
      <w:r w:rsidR="78B8B8C6" w:rsidRPr="0E4093AE">
        <w:rPr>
          <w:rFonts w:ascii="Times New Roman" w:hAnsi="Times New Roman" w:cs="Times New Roman"/>
          <w:sz w:val="24"/>
          <w:szCs w:val="24"/>
        </w:rPr>
        <w:t>ing</w:t>
      </w:r>
      <w:r w:rsidRPr="0E4093AE">
        <w:rPr>
          <w:rFonts w:ascii="Times New Roman" w:hAnsi="Times New Roman" w:cs="Times New Roman"/>
          <w:sz w:val="24"/>
          <w:szCs w:val="24"/>
        </w:rPr>
        <w:t xml:space="preserve"> the CCBHC program, including</w:t>
      </w:r>
      <w:r w:rsidR="66BB7EEC" w:rsidRPr="0E4093AE">
        <w:rPr>
          <w:rFonts w:ascii="Times New Roman" w:hAnsi="Times New Roman" w:cs="Times New Roman"/>
          <w:sz w:val="24"/>
          <w:szCs w:val="24"/>
        </w:rPr>
        <w:t xml:space="preserve"> </w:t>
      </w:r>
      <w:r w:rsidR="7D384593" w:rsidRPr="0E4093AE">
        <w:rPr>
          <w:rFonts w:ascii="Times New Roman" w:hAnsi="Times New Roman" w:cs="Times New Roman"/>
          <w:sz w:val="24"/>
          <w:szCs w:val="24"/>
        </w:rPr>
        <w:t>any current CCHBC Expansion grants in the state</w:t>
      </w:r>
      <w:r w:rsidR="0FCBFF18" w:rsidRPr="0E4093AE">
        <w:rPr>
          <w:rFonts w:ascii="Times New Roman" w:hAnsi="Times New Roman" w:cs="Times New Roman"/>
          <w:sz w:val="24"/>
          <w:szCs w:val="24"/>
        </w:rPr>
        <w:t xml:space="preserve"> as well as the efforts to support the CCBHC Demonstration progr</w:t>
      </w:r>
      <w:r w:rsidR="1E68483C" w:rsidRPr="0E4093AE">
        <w:rPr>
          <w:rFonts w:ascii="Times New Roman" w:hAnsi="Times New Roman" w:cs="Times New Roman"/>
          <w:sz w:val="24"/>
          <w:szCs w:val="24"/>
        </w:rPr>
        <w:t>am</w:t>
      </w:r>
      <w:r w:rsidR="7D384593" w:rsidRPr="0E4093AE">
        <w:rPr>
          <w:rFonts w:ascii="Times New Roman" w:hAnsi="Times New Roman" w:cs="Times New Roman"/>
          <w:sz w:val="24"/>
          <w:szCs w:val="24"/>
        </w:rPr>
        <w:t xml:space="preserve">; CCBHC </w:t>
      </w:r>
      <w:r w:rsidR="6275FDA5" w:rsidRPr="0E4093AE">
        <w:rPr>
          <w:rFonts w:ascii="Times New Roman" w:hAnsi="Times New Roman" w:cs="Times New Roman"/>
          <w:sz w:val="24"/>
          <w:szCs w:val="24"/>
        </w:rPr>
        <w:t xml:space="preserve">initiatives </w:t>
      </w:r>
      <w:r w:rsidR="7D384593" w:rsidRPr="0E4093AE">
        <w:rPr>
          <w:rFonts w:ascii="Times New Roman" w:hAnsi="Times New Roman" w:cs="Times New Roman"/>
          <w:sz w:val="24"/>
          <w:szCs w:val="24"/>
        </w:rPr>
        <w:t>under Medicaid state plan</w:t>
      </w:r>
      <w:r w:rsidR="2E8AEF2E" w:rsidRPr="0E4093AE">
        <w:rPr>
          <w:rFonts w:ascii="Times New Roman" w:hAnsi="Times New Roman" w:cs="Times New Roman"/>
          <w:sz w:val="24"/>
          <w:szCs w:val="24"/>
        </w:rPr>
        <w:t xml:space="preserve"> or waiver; any support of CCBHCs through other funding sources managed by the State; </w:t>
      </w:r>
      <w:r w:rsidR="5676B468" w:rsidRPr="0E4093AE">
        <w:rPr>
          <w:rFonts w:ascii="Times New Roman" w:hAnsi="Times New Roman" w:cs="Times New Roman"/>
          <w:sz w:val="24"/>
          <w:szCs w:val="24"/>
        </w:rPr>
        <w:t>and</w:t>
      </w:r>
      <w:r w:rsidR="1F37E5D5" w:rsidRPr="0E4093AE">
        <w:rPr>
          <w:rFonts w:ascii="Times New Roman" w:hAnsi="Times New Roman" w:cs="Times New Roman"/>
          <w:sz w:val="24"/>
          <w:szCs w:val="24"/>
        </w:rPr>
        <w:t xml:space="preserve"> </w:t>
      </w:r>
      <w:r w:rsidR="2E8AEF2E" w:rsidRPr="0E4093AE">
        <w:rPr>
          <w:rFonts w:ascii="Times New Roman" w:hAnsi="Times New Roman" w:cs="Times New Roman"/>
          <w:sz w:val="24"/>
          <w:szCs w:val="24"/>
        </w:rPr>
        <w:t xml:space="preserve">the State’s capacity and infrastructure established to support the CCHBC </w:t>
      </w:r>
      <w:r w:rsidR="53073B0A" w:rsidRPr="0E4093AE">
        <w:rPr>
          <w:rFonts w:ascii="Times New Roman" w:hAnsi="Times New Roman" w:cs="Times New Roman"/>
          <w:sz w:val="24"/>
          <w:szCs w:val="24"/>
        </w:rPr>
        <w:t xml:space="preserve">Demonstration </w:t>
      </w:r>
      <w:r w:rsidR="2E8AEF2E" w:rsidRPr="0E4093AE">
        <w:rPr>
          <w:rFonts w:ascii="Times New Roman" w:hAnsi="Times New Roman" w:cs="Times New Roman"/>
          <w:sz w:val="24"/>
          <w:szCs w:val="24"/>
        </w:rPr>
        <w:t xml:space="preserve">program in areas such as certification, technical assistance, </w:t>
      </w:r>
      <w:r w:rsidR="2E12AEE9" w:rsidRPr="0E4093AE">
        <w:rPr>
          <w:rFonts w:ascii="Times New Roman" w:hAnsi="Times New Roman" w:cs="Times New Roman"/>
          <w:sz w:val="24"/>
          <w:szCs w:val="24"/>
        </w:rPr>
        <w:t xml:space="preserve">data systems, </w:t>
      </w:r>
      <w:r w:rsidR="2E8AEF2E" w:rsidRPr="0E4093AE">
        <w:rPr>
          <w:rFonts w:ascii="Times New Roman" w:hAnsi="Times New Roman" w:cs="Times New Roman"/>
          <w:sz w:val="24"/>
          <w:szCs w:val="24"/>
        </w:rPr>
        <w:t xml:space="preserve">and payment.  </w:t>
      </w:r>
    </w:p>
    <w:p w14:paraId="6639DCD8" w14:textId="2920F1F3" w:rsidR="0008020D" w:rsidRDefault="3C441D52">
      <w:pPr>
        <w:pStyle w:val="ListParagraph"/>
        <w:numPr>
          <w:ilvl w:val="0"/>
          <w:numId w:val="6"/>
        </w:numPr>
        <w:spacing w:after="0" w:line="276" w:lineRule="auto"/>
        <w:rPr>
          <w:rFonts w:ascii="Times New Roman" w:hAnsi="Times New Roman" w:cs="Times New Roman"/>
          <w:sz w:val="24"/>
          <w:szCs w:val="24"/>
        </w:rPr>
        <w:pPrChange w:id="97" w:author="Danielle Motley" w:date="2023-11-20T11:22:00Z">
          <w:pPr>
            <w:pStyle w:val="ListParagraph"/>
            <w:numPr>
              <w:numId w:val="6"/>
            </w:numPr>
            <w:spacing w:after="0"/>
            <w:ind w:left="1440" w:hanging="360"/>
          </w:pPr>
        </w:pPrChange>
      </w:pPr>
      <w:r w:rsidRPr="1626D9F9">
        <w:rPr>
          <w:rFonts w:ascii="Times New Roman" w:hAnsi="Times New Roman" w:cs="Times New Roman"/>
          <w:sz w:val="24"/>
          <w:szCs w:val="24"/>
        </w:rPr>
        <w:t xml:space="preserve">A description of </w:t>
      </w:r>
      <w:r w:rsidR="0310FCD2" w:rsidRPr="1626D9F9">
        <w:rPr>
          <w:rFonts w:ascii="Times New Roman" w:hAnsi="Times New Roman" w:cs="Times New Roman"/>
          <w:sz w:val="24"/>
          <w:szCs w:val="24"/>
        </w:rPr>
        <w:t>the</w:t>
      </w:r>
      <w:r w:rsidR="0008020D" w:rsidRPr="51514D96">
        <w:rPr>
          <w:rFonts w:ascii="Times New Roman" w:hAnsi="Times New Roman" w:cs="Times New Roman"/>
          <w:sz w:val="24"/>
          <w:szCs w:val="24"/>
        </w:rPr>
        <w:t xml:space="preserve"> </w:t>
      </w:r>
      <w:r w:rsidR="00B22693">
        <w:rPr>
          <w:rFonts w:ascii="Times New Roman" w:hAnsi="Times New Roman" w:cs="Times New Roman"/>
          <w:sz w:val="24"/>
          <w:szCs w:val="24"/>
        </w:rPr>
        <w:t xml:space="preserve">selection </w:t>
      </w:r>
      <w:r w:rsidR="0008020D" w:rsidRPr="51514D96">
        <w:rPr>
          <w:rFonts w:ascii="Times New Roman" w:hAnsi="Times New Roman" w:cs="Times New Roman"/>
          <w:sz w:val="24"/>
          <w:szCs w:val="24"/>
        </w:rPr>
        <w:t xml:space="preserve">processes and review procedures that you used to </w:t>
      </w:r>
      <w:r w:rsidR="00C1245E">
        <w:rPr>
          <w:rFonts w:ascii="Times New Roman" w:hAnsi="Times New Roman" w:cs="Times New Roman"/>
          <w:sz w:val="24"/>
          <w:szCs w:val="24"/>
        </w:rPr>
        <w:t xml:space="preserve">select and </w:t>
      </w:r>
      <w:r w:rsidR="0008020D" w:rsidRPr="51514D96">
        <w:rPr>
          <w:rFonts w:ascii="Times New Roman" w:hAnsi="Times New Roman" w:cs="Times New Roman"/>
          <w:sz w:val="24"/>
          <w:szCs w:val="24"/>
        </w:rPr>
        <w:t xml:space="preserve">certify clinics as CCBHCs that demonstrates attention to quality of care, </w:t>
      </w:r>
      <w:proofErr w:type="gramStart"/>
      <w:r w:rsidR="0008020D" w:rsidRPr="51514D96">
        <w:rPr>
          <w:rFonts w:ascii="Times New Roman" w:hAnsi="Times New Roman" w:cs="Times New Roman"/>
          <w:sz w:val="24"/>
          <w:szCs w:val="24"/>
        </w:rPr>
        <w:t>access</w:t>
      </w:r>
      <w:proofErr w:type="gramEnd"/>
      <w:r w:rsidR="0008020D" w:rsidRPr="51514D96">
        <w:rPr>
          <w:rFonts w:ascii="Times New Roman" w:hAnsi="Times New Roman" w:cs="Times New Roman"/>
          <w:sz w:val="24"/>
          <w:szCs w:val="24"/>
        </w:rPr>
        <w:t xml:space="preserve"> and </w:t>
      </w:r>
      <w:r w:rsidR="00EB110E" w:rsidRPr="51514D96">
        <w:rPr>
          <w:rFonts w:ascii="Times New Roman" w:hAnsi="Times New Roman" w:cs="Times New Roman"/>
          <w:sz w:val="24"/>
          <w:szCs w:val="24"/>
        </w:rPr>
        <w:t>availability</w:t>
      </w:r>
      <w:r w:rsidR="0008020D" w:rsidRPr="51514D96">
        <w:rPr>
          <w:rFonts w:ascii="Times New Roman" w:hAnsi="Times New Roman" w:cs="Times New Roman"/>
          <w:sz w:val="24"/>
          <w:szCs w:val="24"/>
        </w:rPr>
        <w:t xml:space="preserve"> of services</w:t>
      </w:r>
      <w:r w:rsidR="001D1BFD">
        <w:rPr>
          <w:rFonts w:ascii="Times New Roman" w:hAnsi="Times New Roman" w:cs="Times New Roman"/>
          <w:sz w:val="24"/>
          <w:szCs w:val="24"/>
        </w:rPr>
        <w:t>.</w:t>
      </w:r>
    </w:p>
    <w:p w14:paraId="05142C3B" w14:textId="0AD8BBAD" w:rsidR="0008020D" w:rsidRDefault="0008020D">
      <w:pPr>
        <w:pStyle w:val="ListParagraph"/>
        <w:numPr>
          <w:ilvl w:val="0"/>
          <w:numId w:val="6"/>
        </w:numPr>
        <w:spacing w:after="0" w:line="276" w:lineRule="auto"/>
        <w:rPr>
          <w:rFonts w:ascii="Times New Roman" w:hAnsi="Times New Roman" w:cs="Times New Roman"/>
          <w:sz w:val="24"/>
          <w:szCs w:val="24"/>
        </w:rPr>
        <w:pPrChange w:id="98" w:author="Danielle Motley" w:date="2023-11-20T11:22:00Z">
          <w:pPr>
            <w:pStyle w:val="ListParagraph"/>
            <w:numPr>
              <w:numId w:val="6"/>
            </w:numPr>
            <w:spacing w:after="0"/>
            <w:ind w:left="1440" w:hanging="360"/>
          </w:pPr>
        </w:pPrChange>
      </w:pPr>
      <w:r>
        <w:rPr>
          <w:rFonts w:ascii="Times New Roman" w:hAnsi="Times New Roman" w:cs="Times New Roman"/>
          <w:sz w:val="24"/>
          <w:szCs w:val="24"/>
        </w:rPr>
        <w:t>A description of the diversity of CCBHCs</w:t>
      </w:r>
      <w:r w:rsidR="00B63148">
        <w:rPr>
          <w:rFonts w:ascii="Times New Roman" w:hAnsi="Times New Roman" w:cs="Times New Roman"/>
          <w:sz w:val="24"/>
          <w:szCs w:val="24"/>
        </w:rPr>
        <w:t xml:space="preserve"> including geographic area, population density, underserved </w:t>
      </w:r>
      <w:proofErr w:type="gramStart"/>
      <w:r w:rsidR="00B63148">
        <w:rPr>
          <w:rFonts w:ascii="Times New Roman" w:hAnsi="Times New Roman" w:cs="Times New Roman"/>
          <w:sz w:val="24"/>
          <w:szCs w:val="24"/>
        </w:rPr>
        <w:t>areas</w:t>
      </w:r>
      <w:proofErr w:type="gramEnd"/>
      <w:r w:rsidR="00B63148">
        <w:rPr>
          <w:rFonts w:ascii="Times New Roman" w:hAnsi="Times New Roman" w:cs="Times New Roman"/>
          <w:sz w:val="24"/>
          <w:szCs w:val="24"/>
        </w:rPr>
        <w:t xml:space="preserve"> or other data.  Cite documentation</w:t>
      </w:r>
      <w:r w:rsidR="00B357C9">
        <w:rPr>
          <w:rFonts w:ascii="Times New Roman" w:hAnsi="Times New Roman" w:cs="Times New Roman"/>
          <w:sz w:val="24"/>
          <w:szCs w:val="24"/>
        </w:rPr>
        <w:t>,</w:t>
      </w:r>
      <w:r w:rsidR="00B63148">
        <w:rPr>
          <w:rFonts w:ascii="Times New Roman" w:hAnsi="Times New Roman" w:cs="Times New Roman"/>
          <w:sz w:val="24"/>
          <w:szCs w:val="24"/>
        </w:rPr>
        <w:t xml:space="preserve"> including medically underserved area (MUA) designations</w:t>
      </w:r>
      <w:r w:rsidR="00B357C9">
        <w:rPr>
          <w:rFonts w:ascii="Times New Roman" w:hAnsi="Times New Roman" w:cs="Times New Roman"/>
          <w:sz w:val="24"/>
          <w:szCs w:val="24"/>
        </w:rPr>
        <w:t>,</w:t>
      </w:r>
      <w:r w:rsidR="00B63148">
        <w:rPr>
          <w:rFonts w:ascii="Times New Roman" w:hAnsi="Times New Roman" w:cs="Times New Roman"/>
          <w:sz w:val="24"/>
          <w:szCs w:val="24"/>
        </w:rPr>
        <w:t xml:space="preserve"> that at least one CCBHC </w:t>
      </w:r>
      <w:proofErr w:type="gramStart"/>
      <w:r w:rsidR="00B63148">
        <w:rPr>
          <w:rFonts w:ascii="Times New Roman" w:hAnsi="Times New Roman" w:cs="Times New Roman"/>
          <w:sz w:val="24"/>
          <w:szCs w:val="24"/>
        </w:rPr>
        <w:t>is located in</w:t>
      </w:r>
      <w:proofErr w:type="gramEnd"/>
      <w:r w:rsidR="00B63148">
        <w:rPr>
          <w:rFonts w:ascii="Times New Roman" w:hAnsi="Times New Roman" w:cs="Times New Roman"/>
          <w:sz w:val="24"/>
          <w:szCs w:val="24"/>
        </w:rPr>
        <w:t xml:space="preserve"> a rural and/or underserved area</w:t>
      </w:r>
      <w:r w:rsidR="001D1BFD">
        <w:rPr>
          <w:rFonts w:ascii="Times New Roman" w:hAnsi="Times New Roman" w:cs="Times New Roman"/>
          <w:sz w:val="24"/>
          <w:szCs w:val="24"/>
        </w:rPr>
        <w:t>.</w:t>
      </w:r>
      <w:r w:rsidR="008D6790">
        <w:rPr>
          <w:rFonts w:ascii="Times New Roman" w:hAnsi="Times New Roman" w:cs="Times New Roman"/>
          <w:sz w:val="24"/>
          <w:szCs w:val="24"/>
        </w:rPr>
        <w:t xml:space="preserve">  Include a description of how the state and CCBHC</w:t>
      </w:r>
      <w:r w:rsidR="008F50EF">
        <w:rPr>
          <w:rFonts w:ascii="Times New Roman" w:hAnsi="Times New Roman" w:cs="Times New Roman"/>
          <w:sz w:val="24"/>
          <w:szCs w:val="24"/>
        </w:rPr>
        <w:t>s</w:t>
      </w:r>
      <w:r w:rsidR="008D6790">
        <w:rPr>
          <w:rFonts w:ascii="Times New Roman" w:hAnsi="Times New Roman" w:cs="Times New Roman"/>
          <w:sz w:val="24"/>
          <w:szCs w:val="24"/>
        </w:rPr>
        <w:t xml:space="preserve"> will address disparities</w:t>
      </w:r>
      <w:r w:rsidR="008F50EF">
        <w:rPr>
          <w:rFonts w:ascii="Times New Roman" w:hAnsi="Times New Roman" w:cs="Times New Roman"/>
          <w:sz w:val="24"/>
          <w:szCs w:val="24"/>
        </w:rPr>
        <w:t xml:space="preserve">, including </w:t>
      </w:r>
      <w:r w:rsidR="008D6790">
        <w:rPr>
          <w:rFonts w:ascii="Times New Roman" w:hAnsi="Times New Roman" w:cs="Times New Roman"/>
          <w:sz w:val="24"/>
          <w:szCs w:val="24"/>
        </w:rPr>
        <w:t>systematic processes</w:t>
      </w:r>
      <w:r w:rsidR="008F50EF">
        <w:rPr>
          <w:rFonts w:ascii="Times New Roman" w:hAnsi="Times New Roman" w:cs="Times New Roman"/>
          <w:sz w:val="24"/>
          <w:szCs w:val="24"/>
        </w:rPr>
        <w:t xml:space="preserve"> that</w:t>
      </w:r>
      <w:r w:rsidR="008D6790">
        <w:rPr>
          <w:rFonts w:ascii="Times New Roman" w:hAnsi="Times New Roman" w:cs="Times New Roman"/>
          <w:sz w:val="24"/>
          <w:szCs w:val="24"/>
        </w:rPr>
        <w:t xml:space="preserve"> have been established to </w:t>
      </w:r>
      <w:r w:rsidR="008F50EF">
        <w:rPr>
          <w:rFonts w:ascii="Times New Roman" w:hAnsi="Times New Roman" w:cs="Times New Roman"/>
          <w:sz w:val="24"/>
          <w:szCs w:val="24"/>
        </w:rPr>
        <w:t>ensure</w:t>
      </w:r>
      <w:r w:rsidR="008D6790">
        <w:rPr>
          <w:rFonts w:ascii="Times New Roman" w:hAnsi="Times New Roman" w:cs="Times New Roman"/>
          <w:sz w:val="24"/>
          <w:szCs w:val="24"/>
        </w:rPr>
        <w:t xml:space="preserve"> under-served/historically </w:t>
      </w:r>
      <w:r w:rsidR="008F50EF">
        <w:rPr>
          <w:rFonts w:ascii="Times New Roman" w:hAnsi="Times New Roman" w:cs="Times New Roman"/>
          <w:sz w:val="24"/>
          <w:szCs w:val="24"/>
        </w:rPr>
        <w:t>marginalized</w:t>
      </w:r>
      <w:r w:rsidR="008D6790">
        <w:rPr>
          <w:rFonts w:ascii="Times New Roman" w:hAnsi="Times New Roman" w:cs="Times New Roman"/>
          <w:sz w:val="24"/>
          <w:szCs w:val="24"/>
        </w:rPr>
        <w:t xml:space="preserve"> populations</w:t>
      </w:r>
      <w:r w:rsidR="008F50EF">
        <w:rPr>
          <w:rFonts w:ascii="Times New Roman" w:hAnsi="Times New Roman" w:cs="Times New Roman"/>
          <w:sz w:val="24"/>
          <w:szCs w:val="24"/>
        </w:rPr>
        <w:t xml:space="preserve">, including Black, Latino, Hispanic, and Indigenous and Native American persons, Asian Americans and Pacific Islanders, and other persons of color; members of religious minorities; lesbian, gay, bisexual, transgender, queer, and intersex (LGBTQI+) persons; persons with disabilities; persons who live in rural areas; and persons otherwise adversity affected by persistent poverty or inequity, </w:t>
      </w:r>
      <w:r w:rsidR="008D6790">
        <w:rPr>
          <w:rFonts w:ascii="Times New Roman" w:hAnsi="Times New Roman" w:cs="Times New Roman"/>
          <w:sz w:val="24"/>
          <w:szCs w:val="24"/>
        </w:rPr>
        <w:t>have access to high-quality healthcare</w:t>
      </w:r>
      <w:r w:rsidR="008F50EF">
        <w:rPr>
          <w:rFonts w:ascii="Times New Roman" w:hAnsi="Times New Roman" w:cs="Times New Roman"/>
          <w:sz w:val="24"/>
          <w:szCs w:val="24"/>
        </w:rPr>
        <w:t xml:space="preserve">.  </w:t>
      </w:r>
    </w:p>
    <w:p w14:paraId="4576B373" w14:textId="34F67ECF" w:rsidR="00B63148" w:rsidRDefault="00C57648">
      <w:pPr>
        <w:pStyle w:val="ListParagraph"/>
        <w:numPr>
          <w:ilvl w:val="0"/>
          <w:numId w:val="6"/>
        </w:numPr>
        <w:spacing w:after="0" w:line="276" w:lineRule="auto"/>
        <w:rPr>
          <w:rFonts w:ascii="Times New Roman" w:hAnsi="Times New Roman" w:cs="Times New Roman"/>
          <w:sz w:val="24"/>
          <w:szCs w:val="24"/>
        </w:rPr>
        <w:pPrChange w:id="99" w:author="Danielle Motley" w:date="2023-11-20T11:22:00Z">
          <w:pPr>
            <w:pStyle w:val="ListParagraph"/>
            <w:numPr>
              <w:numId w:val="6"/>
            </w:numPr>
            <w:spacing w:after="0"/>
            <w:ind w:left="1440" w:hanging="360"/>
          </w:pPr>
        </w:pPrChange>
      </w:pPr>
      <w:r>
        <w:rPr>
          <w:rFonts w:ascii="Times New Roman" w:hAnsi="Times New Roman" w:cs="Times New Roman"/>
          <w:sz w:val="24"/>
          <w:szCs w:val="24"/>
        </w:rPr>
        <w:t xml:space="preserve">A description of </w:t>
      </w:r>
      <w:r w:rsidR="001C67A4">
        <w:rPr>
          <w:rFonts w:ascii="Times New Roman" w:hAnsi="Times New Roman" w:cs="Times New Roman"/>
          <w:sz w:val="24"/>
          <w:szCs w:val="24"/>
        </w:rPr>
        <w:t xml:space="preserve">how the state </w:t>
      </w:r>
      <w:r w:rsidR="000F0BD6">
        <w:rPr>
          <w:rFonts w:ascii="Times New Roman" w:hAnsi="Times New Roman" w:cs="Times New Roman"/>
          <w:sz w:val="24"/>
          <w:szCs w:val="24"/>
        </w:rPr>
        <w:t>has worked with selected CCBHCs to</w:t>
      </w:r>
      <w:r>
        <w:rPr>
          <w:rFonts w:ascii="Times New Roman" w:hAnsi="Times New Roman" w:cs="Times New Roman"/>
          <w:sz w:val="24"/>
          <w:szCs w:val="24"/>
        </w:rPr>
        <w:t xml:space="preserve"> </w:t>
      </w:r>
      <w:r w:rsidR="00AB1318">
        <w:rPr>
          <w:rFonts w:ascii="Times New Roman" w:hAnsi="Times New Roman" w:cs="Times New Roman"/>
          <w:sz w:val="24"/>
          <w:szCs w:val="24"/>
        </w:rPr>
        <w:t xml:space="preserve">improve </w:t>
      </w:r>
      <w:r w:rsidR="00FC0C4C">
        <w:rPr>
          <w:rFonts w:ascii="Times New Roman" w:hAnsi="Times New Roman" w:cs="Times New Roman"/>
          <w:sz w:val="24"/>
          <w:szCs w:val="24"/>
        </w:rPr>
        <w:t xml:space="preserve">the delivery of </w:t>
      </w:r>
      <w:r w:rsidR="00BA44E1">
        <w:rPr>
          <w:rFonts w:ascii="Times New Roman" w:hAnsi="Times New Roman" w:cs="Times New Roman"/>
          <w:sz w:val="24"/>
          <w:szCs w:val="24"/>
        </w:rPr>
        <w:t>high-quality</w:t>
      </w:r>
      <w:r w:rsidR="00FC0C4C">
        <w:rPr>
          <w:rFonts w:ascii="Times New Roman" w:hAnsi="Times New Roman" w:cs="Times New Roman"/>
          <w:sz w:val="24"/>
          <w:szCs w:val="24"/>
        </w:rPr>
        <w:t xml:space="preserve"> behavioral healthcare,</w:t>
      </w:r>
      <w:r w:rsidR="0007589A">
        <w:rPr>
          <w:rFonts w:ascii="Times New Roman" w:hAnsi="Times New Roman" w:cs="Times New Roman"/>
          <w:sz w:val="24"/>
          <w:szCs w:val="24"/>
        </w:rPr>
        <w:t xml:space="preserve"> such as </w:t>
      </w:r>
      <w:r w:rsidR="003B2C3C">
        <w:rPr>
          <w:rFonts w:ascii="Times New Roman" w:hAnsi="Times New Roman" w:cs="Times New Roman"/>
          <w:sz w:val="24"/>
          <w:szCs w:val="24"/>
        </w:rPr>
        <w:t>support for evidence-based practices</w:t>
      </w:r>
      <w:r w:rsidR="00665A74">
        <w:rPr>
          <w:rFonts w:ascii="Times New Roman" w:hAnsi="Times New Roman" w:cs="Times New Roman"/>
          <w:sz w:val="24"/>
          <w:szCs w:val="24"/>
        </w:rPr>
        <w:t xml:space="preserve">, </w:t>
      </w:r>
      <w:r w:rsidR="00AE22D4">
        <w:rPr>
          <w:rFonts w:ascii="Times New Roman" w:hAnsi="Times New Roman" w:cs="Times New Roman"/>
          <w:sz w:val="24"/>
          <w:szCs w:val="24"/>
        </w:rPr>
        <w:t>workforce development</w:t>
      </w:r>
      <w:r w:rsidR="00665A74">
        <w:rPr>
          <w:rFonts w:ascii="Times New Roman" w:hAnsi="Times New Roman" w:cs="Times New Roman"/>
          <w:sz w:val="24"/>
          <w:szCs w:val="24"/>
        </w:rPr>
        <w:t xml:space="preserve">, </w:t>
      </w:r>
      <w:r w:rsidR="00B21DD8">
        <w:rPr>
          <w:rFonts w:ascii="Times New Roman" w:hAnsi="Times New Roman" w:cs="Times New Roman"/>
          <w:sz w:val="24"/>
          <w:szCs w:val="24"/>
        </w:rPr>
        <w:t xml:space="preserve">development of </w:t>
      </w:r>
      <w:r w:rsidR="005E2AE0">
        <w:rPr>
          <w:rFonts w:ascii="Times New Roman" w:hAnsi="Times New Roman" w:cs="Times New Roman"/>
          <w:sz w:val="24"/>
          <w:szCs w:val="24"/>
        </w:rPr>
        <w:t xml:space="preserve">interdepartmental </w:t>
      </w:r>
      <w:r w:rsidR="00033596">
        <w:rPr>
          <w:rFonts w:ascii="Times New Roman" w:hAnsi="Times New Roman" w:cs="Times New Roman"/>
          <w:sz w:val="24"/>
          <w:szCs w:val="24"/>
        </w:rPr>
        <w:t>partnership</w:t>
      </w:r>
      <w:r w:rsidR="00F03B2F">
        <w:rPr>
          <w:rFonts w:ascii="Times New Roman" w:hAnsi="Times New Roman" w:cs="Times New Roman"/>
          <w:sz w:val="24"/>
          <w:szCs w:val="24"/>
        </w:rPr>
        <w:t>s, recovery-oriented</w:t>
      </w:r>
      <w:r w:rsidR="00A60526">
        <w:rPr>
          <w:rFonts w:ascii="Times New Roman" w:hAnsi="Times New Roman" w:cs="Times New Roman"/>
          <w:sz w:val="24"/>
          <w:szCs w:val="24"/>
        </w:rPr>
        <w:t xml:space="preserve"> and trauma-informed models of care</w:t>
      </w:r>
      <w:r w:rsidR="004B6C79">
        <w:rPr>
          <w:rFonts w:ascii="Times New Roman" w:hAnsi="Times New Roman" w:cs="Times New Roman"/>
          <w:sz w:val="24"/>
          <w:szCs w:val="24"/>
        </w:rPr>
        <w:t xml:space="preserve">, and other related </w:t>
      </w:r>
      <w:r w:rsidR="00B23E64">
        <w:rPr>
          <w:rFonts w:ascii="Times New Roman" w:hAnsi="Times New Roman" w:cs="Times New Roman"/>
          <w:sz w:val="24"/>
          <w:szCs w:val="24"/>
        </w:rPr>
        <w:t>areas</w:t>
      </w:r>
      <w:r w:rsidR="000F0BD6">
        <w:rPr>
          <w:rFonts w:ascii="Times New Roman" w:hAnsi="Times New Roman" w:cs="Times New Roman"/>
          <w:sz w:val="24"/>
          <w:szCs w:val="24"/>
        </w:rPr>
        <w:t xml:space="preserve"> as well as </w:t>
      </w:r>
      <w:r w:rsidR="00EB7788">
        <w:rPr>
          <w:rFonts w:ascii="Times New Roman" w:hAnsi="Times New Roman" w:cs="Times New Roman"/>
          <w:sz w:val="24"/>
          <w:szCs w:val="24"/>
        </w:rPr>
        <w:t xml:space="preserve">a description of </w:t>
      </w:r>
      <w:r w:rsidR="000F0BD6">
        <w:rPr>
          <w:rFonts w:ascii="Times New Roman" w:hAnsi="Times New Roman" w:cs="Times New Roman"/>
          <w:sz w:val="24"/>
          <w:szCs w:val="24"/>
        </w:rPr>
        <w:t xml:space="preserve">plans to continue support CCBHCs </w:t>
      </w:r>
      <w:r w:rsidR="00EB7788">
        <w:rPr>
          <w:rFonts w:ascii="Times New Roman" w:hAnsi="Times New Roman" w:cs="Times New Roman"/>
          <w:sz w:val="24"/>
          <w:szCs w:val="24"/>
        </w:rPr>
        <w:t xml:space="preserve">in these areas </w:t>
      </w:r>
      <w:r w:rsidR="00631CFE">
        <w:rPr>
          <w:rFonts w:ascii="Times New Roman" w:hAnsi="Times New Roman" w:cs="Times New Roman"/>
          <w:sz w:val="24"/>
          <w:szCs w:val="24"/>
        </w:rPr>
        <w:t>as a part of the demonstration program</w:t>
      </w:r>
      <w:r w:rsidR="001D1BFD">
        <w:rPr>
          <w:rFonts w:ascii="Times New Roman" w:hAnsi="Times New Roman" w:cs="Times New Roman"/>
          <w:sz w:val="24"/>
          <w:szCs w:val="24"/>
        </w:rPr>
        <w:t>.</w:t>
      </w:r>
    </w:p>
    <w:p w14:paraId="0FB5430E" w14:textId="6F6B959A" w:rsidR="2F6B28E1" w:rsidRDefault="2F6B28E1">
      <w:pPr>
        <w:pStyle w:val="ListParagraph"/>
        <w:numPr>
          <w:ilvl w:val="0"/>
          <w:numId w:val="6"/>
        </w:numPr>
        <w:spacing w:after="0" w:line="276" w:lineRule="auto"/>
        <w:rPr>
          <w:rFonts w:ascii="Times New Roman" w:hAnsi="Times New Roman" w:cs="Times New Roman"/>
          <w:color w:val="000000" w:themeColor="text1"/>
          <w:sz w:val="24"/>
          <w:szCs w:val="24"/>
        </w:rPr>
        <w:pPrChange w:id="100" w:author="Danielle Motley" w:date="2023-11-20T11:22:00Z">
          <w:pPr>
            <w:pStyle w:val="ListParagraph"/>
            <w:numPr>
              <w:numId w:val="6"/>
            </w:numPr>
            <w:spacing w:after="0"/>
            <w:ind w:left="1440" w:hanging="360"/>
          </w:pPr>
        </w:pPrChange>
      </w:pPr>
      <w:r w:rsidRPr="5C9D92E6">
        <w:rPr>
          <w:rFonts w:ascii="Times New Roman" w:hAnsi="Times New Roman" w:cs="Times New Roman"/>
          <w:color w:val="000000" w:themeColor="text1"/>
          <w:sz w:val="24"/>
          <w:szCs w:val="24"/>
        </w:rPr>
        <w:t xml:space="preserve">A </w:t>
      </w:r>
      <w:r w:rsidR="1E0459A1" w:rsidRPr="5C9D92E6">
        <w:rPr>
          <w:rFonts w:ascii="Times New Roman" w:hAnsi="Times New Roman" w:cs="Times New Roman"/>
          <w:color w:val="000000" w:themeColor="text1"/>
          <w:sz w:val="24"/>
          <w:szCs w:val="24"/>
        </w:rPr>
        <w:t>description</w:t>
      </w:r>
      <w:r w:rsidRPr="5C9D92E6">
        <w:rPr>
          <w:rFonts w:ascii="Times New Roman" w:hAnsi="Times New Roman" w:cs="Times New Roman"/>
          <w:color w:val="000000" w:themeColor="text1"/>
          <w:sz w:val="24"/>
          <w:szCs w:val="24"/>
        </w:rPr>
        <w:t xml:space="preserve"> of how CCBHCs will be working with other community organizations, including the 988 Suicide &amp; Crisis Lifeline</w:t>
      </w:r>
      <w:r w:rsidR="549B6973" w:rsidRPr="356429F1">
        <w:rPr>
          <w:rFonts w:ascii="Times New Roman" w:hAnsi="Times New Roman" w:cs="Times New Roman"/>
          <w:color w:val="000000" w:themeColor="text1"/>
          <w:sz w:val="24"/>
          <w:szCs w:val="24"/>
        </w:rPr>
        <w:t xml:space="preserve">, and state </w:t>
      </w:r>
      <w:r w:rsidR="549B6973" w:rsidRPr="3EEB8AE6">
        <w:rPr>
          <w:rFonts w:ascii="Times New Roman" w:hAnsi="Times New Roman" w:cs="Times New Roman"/>
          <w:color w:val="000000" w:themeColor="text1"/>
          <w:sz w:val="24"/>
          <w:szCs w:val="24"/>
        </w:rPr>
        <w:t xml:space="preserve">mental health and substance use crisis </w:t>
      </w:r>
      <w:r w:rsidR="549B6973" w:rsidRPr="0CD39EC2">
        <w:rPr>
          <w:rFonts w:ascii="Times New Roman" w:hAnsi="Times New Roman" w:cs="Times New Roman"/>
          <w:color w:val="000000" w:themeColor="text1"/>
          <w:sz w:val="24"/>
          <w:szCs w:val="24"/>
        </w:rPr>
        <w:t>response systems</w:t>
      </w:r>
      <w:r w:rsidR="001D1BFD">
        <w:rPr>
          <w:rFonts w:ascii="Times New Roman" w:hAnsi="Times New Roman" w:cs="Times New Roman"/>
          <w:color w:val="000000" w:themeColor="text1"/>
          <w:sz w:val="24"/>
          <w:szCs w:val="24"/>
        </w:rPr>
        <w:t>.</w:t>
      </w:r>
    </w:p>
    <w:p w14:paraId="2B73630F" w14:textId="0D571CF3" w:rsidR="00B63148" w:rsidRDefault="00B63148">
      <w:pPr>
        <w:pStyle w:val="ListParagraph"/>
        <w:numPr>
          <w:ilvl w:val="0"/>
          <w:numId w:val="6"/>
        </w:numPr>
        <w:spacing w:after="0" w:line="276" w:lineRule="auto"/>
        <w:rPr>
          <w:rFonts w:ascii="Times New Roman" w:hAnsi="Times New Roman" w:cs="Times New Roman"/>
          <w:sz w:val="24"/>
          <w:szCs w:val="24"/>
        </w:rPr>
        <w:pPrChange w:id="101" w:author="Danielle Motley" w:date="2023-11-20T11:22:00Z">
          <w:pPr>
            <w:pStyle w:val="ListParagraph"/>
            <w:numPr>
              <w:numId w:val="6"/>
            </w:numPr>
            <w:spacing w:after="0"/>
            <w:ind w:left="1440" w:hanging="360"/>
          </w:pPr>
        </w:pPrChange>
      </w:pPr>
      <w:r>
        <w:rPr>
          <w:rFonts w:ascii="Times New Roman" w:hAnsi="Times New Roman" w:cs="Times New Roman"/>
          <w:sz w:val="24"/>
          <w:szCs w:val="24"/>
        </w:rPr>
        <w:t xml:space="preserve">A </w:t>
      </w:r>
      <w:r w:rsidR="00BF3F5D">
        <w:rPr>
          <w:rFonts w:ascii="Times New Roman" w:hAnsi="Times New Roman" w:cs="Times New Roman"/>
          <w:sz w:val="24"/>
          <w:szCs w:val="24"/>
        </w:rPr>
        <w:t>description</w:t>
      </w:r>
      <w:r>
        <w:rPr>
          <w:rFonts w:ascii="Times New Roman" w:hAnsi="Times New Roman" w:cs="Times New Roman"/>
          <w:sz w:val="24"/>
          <w:szCs w:val="24"/>
        </w:rPr>
        <w:t xml:space="preserve"> of how the CCBHC needs assessment</w:t>
      </w:r>
      <w:r w:rsidR="00631CFE">
        <w:rPr>
          <w:rFonts w:ascii="Times New Roman" w:hAnsi="Times New Roman" w:cs="Times New Roman"/>
          <w:sz w:val="24"/>
          <w:szCs w:val="24"/>
        </w:rPr>
        <w:t>s</w:t>
      </w:r>
      <w:r>
        <w:rPr>
          <w:rFonts w:ascii="Times New Roman" w:hAnsi="Times New Roman" w:cs="Times New Roman"/>
          <w:sz w:val="24"/>
          <w:szCs w:val="24"/>
        </w:rPr>
        <w:t xml:space="preserve"> </w:t>
      </w:r>
      <w:r w:rsidR="00631CFE">
        <w:rPr>
          <w:rFonts w:ascii="Times New Roman" w:hAnsi="Times New Roman" w:cs="Times New Roman"/>
          <w:sz w:val="24"/>
          <w:szCs w:val="24"/>
        </w:rPr>
        <w:t>have been</w:t>
      </w:r>
      <w:r w:rsidR="7BD206F4" w:rsidRPr="6446C82F">
        <w:rPr>
          <w:rFonts w:ascii="Times New Roman" w:hAnsi="Times New Roman" w:cs="Times New Roman"/>
          <w:sz w:val="24"/>
          <w:szCs w:val="24"/>
        </w:rPr>
        <w:t xml:space="preserve"> used to identify </w:t>
      </w:r>
      <w:r>
        <w:rPr>
          <w:rFonts w:ascii="Times New Roman" w:hAnsi="Times New Roman" w:cs="Times New Roman"/>
          <w:sz w:val="24"/>
          <w:szCs w:val="24"/>
        </w:rPr>
        <w:t>behavioral health needs and resources in the service area</w:t>
      </w:r>
      <w:r w:rsidR="007D0DC3">
        <w:rPr>
          <w:rFonts w:ascii="Times New Roman" w:hAnsi="Times New Roman" w:cs="Times New Roman"/>
          <w:sz w:val="24"/>
          <w:szCs w:val="24"/>
        </w:rPr>
        <w:t>s of included CCBHCs</w:t>
      </w:r>
      <w:r w:rsidR="00062004">
        <w:rPr>
          <w:rFonts w:ascii="Times New Roman" w:hAnsi="Times New Roman" w:cs="Times New Roman"/>
          <w:sz w:val="24"/>
          <w:szCs w:val="24"/>
        </w:rPr>
        <w:t xml:space="preserve"> across the lifespan</w:t>
      </w:r>
      <w:r w:rsidR="006D29A4">
        <w:rPr>
          <w:rFonts w:ascii="Times New Roman" w:hAnsi="Times New Roman" w:cs="Times New Roman"/>
          <w:sz w:val="24"/>
          <w:szCs w:val="24"/>
        </w:rPr>
        <w:t xml:space="preserve">, </w:t>
      </w:r>
      <w:r w:rsidR="00DD58D8">
        <w:rPr>
          <w:rFonts w:ascii="Times New Roman" w:hAnsi="Times New Roman" w:cs="Times New Roman"/>
          <w:sz w:val="24"/>
          <w:szCs w:val="24"/>
        </w:rPr>
        <w:t xml:space="preserve">to include </w:t>
      </w:r>
      <w:r w:rsidR="006C37D1">
        <w:rPr>
          <w:rFonts w:ascii="Times New Roman" w:hAnsi="Times New Roman" w:cs="Times New Roman"/>
          <w:sz w:val="24"/>
          <w:szCs w:val="24"/>
        </w:rPr>
        <w:t xml:space="preserve">the impact </w:t>
      </w:r>
      <w:r w:rsidR="00CC2EA5">
        <w:rPr>
          <w:rFonts w:ascii="Times New Roman" w:hAnsi="Times New Roman" w:cs="Times New Roman"/>
          <w:sz w:val="24"/>
          <w:szCs w:val="24"/>
        </w:rPr>
        <w:t>the CCBHC</w:t>
      </w:r>
      <w:r w:rsidR="0088049B">
        <w:rPr>
          <w:rFonts w:ascii="Times New Roman" w:hAnsi="Times New Roman" w:cs="Times New Roman"/>
          <w:sz w:val="24"/>
          <w:szCs w:val="24"/>
        </w:rPr>
        <w:t xml:space="preserve"> needs assessment will have </w:t>
      </w:r>
      <w:r w:rsidR="006C37D1">
        <w:rPr>
          <w:rFonts w:ascii="Times New Roman" w:hAnsi="Times New Roman" w:cs="Times New Roman"/>
          <w:sz w:val="24"/>
          <w:szCs w:val="24"/>
        </w:rPr>
        <w:t>on staffing, language and culture, services, locations, service hours</w:t>
      </w:r>
      <w:r w:rsidR="00BA09AD">
        <w:rPr>
          <w:rFonts w:ascii="Times New Roman" w:hAnsi="Times New Roman" w:cs="Times New Roman"/>
          <w:sz w:val="24"/>
          <w:szCs w:val="24"/>
        </w:rPr>
        <w:t>, and evidence-based practices</w:t>
      </w:r>
      <w:r w:rsidR="00D47375">
        <w:rPr>
          <w:rFonts w:ascii="Times New Roman" w:hAnsi="Times New Roman" w:cs="Times New Roman"/>
          <w:sz w:val="24"/>
          <w:szCs w:val="24"/>
        </w:rPr>
        <w:t>, while identifying</w:t>
      </w:r>
      <w:r w:rsidR="00B53C63">
        <w:rPr>
          <w:rFonts w:ascii="Times New Roman" w:hAnsi="Times New Roman" w:cs="Times New Roman"/>
          <w:sz w:val="24"/>
          <w:szCs w:val="24"/>
        </w:rPr>
        <w:t xml:space="preserve"> and addressing</w:t>
      </w:r>
      <w:r w:rsidR="00D47375">
        <w:rPr>
          <w:rFonts w:ascii="Times New Roman" w:hAnsi="Times New Roman" w:cs="Times New Roman"/>
          <w:sz w:val="24"/>
          <w:szCs w:val="24"/>
        </w:rPr>
        <w:t xml:space="preserve"> </w:t>
      </w:r>
      <w:r w:rsidR="0021376D">
        <w:rPr>
          <w:rFonts w:ascii="Times New Roman" w:hAnsi="Times New Roman" w:cs="Times New Roman"/>
          <w:sz w:val="24"/>
          <w:szCs w:val="24"/>
        </w:rPr>
        <w:t>barriers and increasing access to heal</w:t>
      </w:r>
      <w:r w:rsidR="00250372">
        <w:rPr>
          <w:rFonts w:ascii="Times New Roman" w:hAnsi="Times New Roman" w:cs="Times New Roman"/>
          <w:sz w:val="24"/>
          <w:szCs w:val="24"/>
        </w:rPr>
        <w:t>th</w:t>
      </w:r>
      <w:r w:rsidR="0021376D">
        <w:rPr>
          <w:rFonts w:ascii="Times New Roman" w:hAnsi="Times New Roman" w:cs="Times New Roman"/>
          <w:sz w:val="24"/>
          <w:szCs w:val="24"/>
        </w:rPr>
        <w:t>care</w:t>
      </w:r>
      <w:r w:rsidR="001D1BFD">
        <w:rPr>
          <w:rFonts w:ascii="Times New Roman" w:hAnsi="Times New Roman" w:cs="Times New Roman"/>
          <w:sz w:val="24"/>
          <w:szCs w:val="24"/>
        </w:rPr>
        <w:t>.</w:t>
      </w:r>
    </w:p>
    <w:p w14:paraId="2E36EA3A" w14:textId="4FAB434D" w:rsidR="00B63148" w:rsidRDefault="00B63148">
      <w:pPr>
        <w:pStyle w:val="ListParagraph"/>
        <w:numPr>
          <w:ilvl w:val="0"/>
          <w:numId w:val="6"/>
        </w:numPr>
        <w:spacing w:after="0" w:line="276" w:lineRule="auto"/>
        <w:rPr>
          <w:rFonts w:ascii="Times New Roman" w:hAnsi="Times New Roman" w:cs="Times New Roman"/>
          <w:sz w:val="24"/>
          <w:szCs w:val="24"/>
        </w:rPr>
        <w:pPrChange w:id="102" w:author="Danielle Motley" w:date="2023-11-20T11:22:00Z">
          <w:pPr>
            <w:pStyle w:val="ListParagraph"/>
            <w:numPr>
              <w:numId w:val="6"/>
            </w:numPr>
            <w:spacing w:after="0"/>
            <w:ind w:left="1440" w:hanging="360"/>
          </w:pPr>
        </w:pPrChange>
      </w:pPr>
      <w:r>
        <w:rPr>
          <w:rFonts w:ascii="Times New Roman" w:hAnsi="Times New Roman" w:cs="Times New Roman"/>
          <w:sz w:val="24"/>
          <w:szCs w:val="24"/>
        </w:rPr>
        <w:lastRenderedPageBreak/>
        <w:t xml:space="preserve">A description and </w:t>
      </w:r>
      <w:r w:rsidR="00BF3F5D">
        <w:rPr>
          <w:rFonts w:ascii="Times New Roman" w:hAnsi="Times New Roman" w:cs="Times New Roman"/>
          <w:sz w:val="24"/>
          <w:szCs w:val="24"/>
        </w:rPr>
        <w:t>justification</w:t>
      </w:r>
      <w:r>
        <w:rPr>
          <w:rFonts w:ascii="Times New Roman" w:hAnsi="Times New Roman" w:cs="Times New Roman"/>
          <w:sz w:val="24"/>
          <w:szCs w:val="24"/>
        </w:rPr>
        <w:t xml:space="preserve"> of the </w:t>
      </w:r>
      <w:r w:rsidR="000D0953">
        <w:fldChar w:fldCharType="begin"/>
      </w:r>
      <w:r w:rsidR="000D0953">
        <w:instrText>HYPERLINK "https://www.samhsa.gov/resource-search/ebp"</w:instrText>
      </w:r>
      <w:r w:rsidR="000D0953">
        <w:fldChar w:fldCharType="separate"/>
      </w:r>
      <w:r w:rsidRPr="00156C46">
        <w:rPr>
          <w:rStyle w:val="Hyperlink"/>
          <w:rFonts w:ascii="Times New Roman" w:hAnsi="Times New Roman" w:cs="Times New Roman"/>
          <w:sz w:val="24"/>
          <w:szCs w:val="24"/>
        </w:rPr>
        <w:t>evidence-based practices</w:t>
      </w:r>
      <w:r w:rsidR="000D0953">
        <w:rPr>
          <w:rStyle w:val="Hyperlink"/>
          <w:rFonts w:ascii="Times New Roman" w:hAnsi="Times New Roman" w:cs="Times New Roman"/>
          <w:sz w:val="24"/>
          <w:szCs w:val="24"/>
        </w:rPr>
        <w:fldChar w:fldCharType="end"/>
      </w:r>
      <w:r w:rsidR="00176DD4">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that the state has </w:t>
      </w:r>
      <w:proofErr w:type="gramStart"/>
      <w:r>
        <w:rPr>
          <w:rFonts w:ascii="Times New Roman" w:hAnsi="Times New Roman" w:cs="Times New Roman"/>
          <w:sz w:val="24"/>
          <w:szCs w:val="24"/>
        </w:rPr>
        <w:t>required</w:t>
      </w:r>
      <w:proofErr w:type="gramEnd"/>
    </w:p>
    <w:p w14:paraId="4CD0F51A" w14:textId="740CBB06" w:rsidR="004A5AAE" w:rsidRDefault="00C6655A">
      <w:pPr>
        <w:pStyle w:val="ListParagraph"/>
        <w:numPr>
          <w:ilvl w:val="0"/>
          <w:numId w:val="6"/>
        </w:numPr>
        <w:spacing w:after="0" w:line="276" w:lineRule="auto"/>
        <w:rPr>
          <w:rFonts w:ascii="Times New Roman" w:hAnsi="Times New Roman" w:cs="Times New Roman"/>
          <w:sz w:val="24"/>
          <w:szCs w:val="24"/>
        </w:rPr>
        <w:pPrChange w:id="103" w:author="Danielle Motley" w:date="2023-11-20T11:22:00Z">
          <w:pPr>
            <w:pStyle w:val="ListParagraph"/>
            <w:numPr>
              <w:numId w:val="6"/>
            </w:numPr>
            <w:spacing w:after="0"/>
            <w:ind w:left="1440" w:hanging="360"/>
          </w:pPr>
        </w:pPrChange>
      </w:pPr>
      <w:r>
        <w:rPr>
          <w:rFonts w:ascii="Times New Roman" w:hAnsi="Times New Roman" w:cs="Times New Roman"/>
          <w:sz w:val="24"/>
          <w:szCs w:val="24"/>
        </w:rPr>
        <w:t xml:space="preserve">For each proposed CCBHC, provide </w:t>
      </w:r>
      <w:r w:rsidR="00A3491E">
        <w:rPr>
          <w:rFonts w:ascii="Times New Roman" w:hAnsi="Times New Roman" w:cs="Times New Roman"/>
          <w:sz w:val="24"/>
          <w:szCs w:val="24"/>
        </w:rPr>
        <w:t>the definition of the CC</w:t>
      </w:r>
      <w:r w:rsidR="0062249E">
        <w:rPr>
          <w:rFonts w:ascii="Times New Roman" w:hAnsi="Times New Roman" w:cs="Times New Roman"/>
          <w:sz w:val="24"/>
          <w:szCs w:val="24"/>
        </w:rPr>
        <w:t>B</w:t>
      </w:r>
      <w:r w:rsidR="00A3491E">
        <w:rPr>
          <w:rFonts w:ascii="Times New Roman" w:hAnsi="Times New Roman" w:cs="Times New Roman"/>
          <w:sz w:val="24"/>
          <w:szCs w:val="24"/>
        </w:rPr>
        <w:t>HC service area using recognized geographic boundaries, such as municipal or county borders, zip codes, or census tracts</w:t>
      </w:r>
      <w:r w:rsidR="001D1BFD">
        <w:rPr>
          <w:rFonts w:ascii="Times New Roman" w:hAnsi="Times New Roman" w:cs="Times New Roman"/>
          <w:sz w:val="24"/>
          <w:szCs w:val="24"/>
        </w:rPr>
        <w:t>.</w:t>
      </w:r>
    </w:p>
    <w:p w14:paraId="4DD73916" w14:textId="23AE495D" w:rsidR="00B63148" w:rsidRDefault="00B63148">
      <w:pPr>
        <w:pStyle w:val="ListParagraph"/>
        <w:numPr>
          <w:ilvl w:val="0"/>
          <w:numId w:val="6"/>
        </w:numPr>
        <w:spacing w:after="0" w:line="276" w:lineRule="auto"/>
        <w:rPr>
          <w:rFonts w:ascii="Times New Roman" w:hAnsi="Times New Roman" w:cs="Times New Roman"/>
          <w:sz w:val="24"/>
          <w:szCs w:val="24"/>
        </w:rPr>
        <w:pPrChange w:id="104" w:author="Danielle Motley" w:date="2023-11-20T11:22:00Z">
          <w:pPr>
            <w:pStyle w:val="ListParagraph"/>
            <w:numPr>
              <w:numId w:val="6"/>
            </w:numPr>
            <w:spacing w:after="0"/>
            <w:ind w:left="1440" w:hanging="360"/>
          </w:pPr>
        </w:pPrChange>
      </w:pPr>
      <w:r>
        <w:rPr>
          <w:rFonts w:ascii="Times New Roman" w:hAnsi="Times New Roman" w:cs="Times New Roman"/>
          <w:sz w:val="24"/>
          <w:szCs w:val="24"/>
        </w:rPr>
        <w:t>A description of the guidance to CCBHCs</w:t>
      </w:r>
      <w:r w:rsidR="00E42CF4">
        <w:rPr>
          <w:rFonts w:ascii="Times New Roman" w:hAnsi="Times New Roman" w:cs="Times New Roman"/>
          <w:sz w:val="24"/>
          <w:szCs w:val="24"/>
        </w:rPr>
        <w:t xml:space="preserve"> regarding the CCBHCs organization governance that ensures meaningful input by consumers, persons in recovery, and family members</w:t>
      </w:r>
      <w:r w:rsidR="002E110A">
        <w:rPr>
          <w:rFonts w:ascii="Times New Roman" w:hAnsi="Times New Roman" w:cs="Times New Roman"/>
          <w:sz w:val="24"/>
          <w:szCs w:val="24"/>
        </w:rPr>
        <w:t>.</w:t>
      </w:r>
    </w:p>
    <w:p w14:paraId="19C8DF0E" w14:textId="276FC3DA" w:rsidR="00274CFC" w:rsidRDefault="00274CFC">
      <w:pPr>
        <w:pStyle w:val="ListParagraph"/>
        <w:numPr>
          <w:ilvl w:val="0"/>
          <w:numId w:val="6"/>
        </w:numPr>
        <w:spacing w:after="0" w:line="276" w:lineRule="auto"/>
        <w:rPr>
          <w:rFonts w:ascii="Times New Roman" w:hAnsi="Times New Roman" w:cs="Times New Roman"/>
          <w:color w:val="000000" w:themeColor="text1"/>
          <w:sz w:val="24"/>
          <w:szCs w:val="24"/>
        </w:rPr>
        <w:pPrChange w:id="105" w:author="Danielle Motley" w:date="2023-11-20T11:22:00Z">
          <w:pPr>
            <w:pStyle w:val="ListParagraph"/>
            <w:numPr>
              <w:numId w:val="6"/>
            </w:numPr>
            <w:spacing w:after="0"/>
            <w:ind w:left="1440" w:hanging="360"/>
          </w:pPr>
        </w:pPrChange>
      </w:pPr>
      <w:r>
        <w:rPr>
          <w:rFonts w:ascii="Times New Roman" w:hAnsi="Times New Roman" w:cs="Times New Roman"/>
          <w:color w:val="000000" w:themeColor="text1"/>
          <w:sz w:val="24"/>
          <w:szCs w:val="24"/>
        </w:rPr>
        <w:t>A description of any other areas that the state is exercising their discretion to place additional requirements that go beyond the minimum expectations set in the CCBHC criteria</w:t>
      </w:r>
      <w:r w:rsidR="00747D7C">
        <w:rPr>
          <w:rFonts w:ascii="Times New Roman" w:hAnsi="Times New Roman" w:cs="Times New Roman"/>
          <w:color w:val="000000" w:themeColor="text1"/>
          <w:sz w:val="24"/>
          <w:szCs w:val="24"/>
        </w:rPr>
        <w:t>, using the</w:t>
      </w:r>
      <w:r w:rsidR="00532AAE">
        <w:rPr>
          <w:rFonts w:ascii="Times New Roman" w:hAnsi="Times New Roman" w:cs="Times New Roman"/>
          <w:color w:val="000000" w:themeColor="text1"/>
          <w:sz w:val="24"/>
          <w:szCs w:val="24"/>
        </w:rPr>
        <w:t xml:space="preserve"> State Discretion Guidance</w:t>
      </w:r>
      <w:r w:rsidR="001D1BFD">
        <w:rPr>
          <w:rFonts w:ascii="Times New Roman" w:hAnsi="Times New Roman" w:cs="Times New Roman"/>
          <w:color w:val="000000" w:themeColor="text1"/>
          <w:sz w:val="24"/>
          <w:szCs w:val="24"/>
        </w:rPr>
        <w:t>.</w:t>
      </w:r>
    </w:p>
    <w:p w14:paraId="22C3493F" w14:textId="05B9409D" w:rsidR="7C12B8A4" w:rsidRDefault="6B475081">
      <w:pPr>
        <w:pStyle w:val="ListParagraph"/>
        <w:numPr>
          <w:ilvl w:val="0"/>
          <w:numId w:val="6"/>
        </w:numPr>
        <w:spacing w:after="0" w:line="276" w:lineRule="auto"/>
        <w:rPr>
          <w:rFonts w:ascii="Times New Roman" w:hAnsi="Times New Roman" w:cs="Times New Roman"/>
          <w:color w:val="000000" w:themeColor="text1"/>
          <w:sz w:val="24"/>
          <w:szCs w:val="24"/>
        </w:rPr>
        <w:pPrChange w:id="106" w:author="Danielle Motley" w:date="2023-11-20T11:22:00Z">
          <w:pPr>
            <w:pStyle w:val="ListParagraph"/>
            <w:numPr>
              <w:numId w:val="6"/>
            </w:numPr>
            <w:spacing w:after="0"/>
            <w:ind w:left="1440" w:hanging="360"/>
          </w:pPr>
        </w:pPrChange>
      </w:pPr>
      <w:r w:rsidRPr="05A253E1">
        <w:rPr>
          <w:rFonts w:ascii="Times New Roman" w:hAnsi="Times New Roman" w:cs="Times New Roman"/>
          <w:color w:val="000000" w:themeColor="text1"/>
          <w:sz w:val="24"/>
          <w:szCs w:val="24"/>
        </w:rPr>
        <w:t xml:space="preserve">A description of the </w:t>
      </w:r>
      <w:r w:rsidR="00664CDE">
        <w:rPr>
          <w:rFonts w:ascii="Times New Roman" w:hAnsi="Times New Roman" w:cs="Times New Roman"/>
          <w:color w:val="000000" w:themeColor="text1"/>
          <w:sz w:val="24"/>
          <w:szCs w:val="24"/>
        </w:rPr>
        <w:t>planned</w:t>
      </w:r>
      <w:r w:rsidRPr="05A253E1">
        <w:rPr>
          <w:rFonts w:ascii="Times New Roman" w:hAnsi="Times New Roman" w:cs="Times New Roman"/>
          <w:color w:val="000000" w:themeColor="text1"/>
          <w:sz w:val="24"/>
          <w:szCs w:val="24"/>
        </w:rPr>
        <w:t xml:space="preserve"> process for bringing additional </w:t>
      </w:r>
      <w:r w:rsidR="6994C15E" w:rsidRPr="05A253E1">
        <w:rPr>
          <w:rFonts w:ascii="Times New Roman" w:hAnsi="Times New Roman" w:cs="Times New Roman"/>
          <w:color w:val="000000" w:themeColor="text1"/>
          <w:sz w:val="24"/>
          <w:szCs w:val="24"/>
        </w:rPr>
        <w:t>CCBHC</w:t>
      </w:r>
      <w:r w:rsidRPr="05A253E1">
        <w:rPr>
          <w:rFonts w:ascii="Times New Roman" w:hAnsi="Times New Roman" w:cs="Times New Roman"/>
          <w:color w:val="000000" w:themeColor="text1"/>
          <w:sz w:val="24"/>
          <w:szCs w:val="24"/>
        </w:rPr>
        <w:t xml:space="preserve">s </w:t>
      </w:r>
      <w:r w:rsidR="00664CDE">
        <w:rPr>
          <w:rFonts w:ascii="Times New Roman" w:hAnsi="Times New Roman" w:cs="Times New Roman"/>
          <w:color w:val="000000" w:themeColor="text1"/>
          <w:sz w:val="24"/>
          <w:szCs w:val="24"/>
        </w:rPr>
        <w:t>in</w:t>
      </w:r>
      <w:r w:rsidRPr="05A253E1">
        <w:rPr>
          <w:rFonts w:ascii="Times New Roman" w:hAnsi="Times New Roman" w:cs="Times New Roman"/>
          <w:color w:val="000000" w:themeColor="text1"/>
          <w:sz w:val="24"/>
          <w:szCs w:val="24"/>
        </w:rPr>
        <w:t>to the State CCBHC Demonstration program</w:t>
      </w:r>
      <w:r w:rsidR="7CFE700C" w:rsidRPr="05A253E1">
        <w:rPr>
          <w:rFonts w:ascii="Times New Roman" w:hAnsi="Times New Roman" w:cs="Times New Roman"/>
          <w:color w:val="000000" w:themeColor="text1"/>
          <w:sz w:val="24"/>
          <w:szCs w:val="24"/>
        </w:rPr>
        <w:t xml:space="preserve"> over time</w:t>
      </w:r>
      <w:r w:rsidR="071CD6B2" w:rsidRPr="05A253E1">
        <w:rPr>
          <w:rFonts w:ascii="Times New Roman" w:hAnsi="Times New Roman" w:cs="Times New Roman"/>
          <w:color w:val="000000" w:themeColor="text1"/>
          <w:sz w:val="24"/>
          <w:szCs w:val="24"/>
        </w:rPr>
        <w:t xml:space="preserve">, if </w:t>
      </w:r>
      <w:r w:rsidR="7FBE1E73" w:rsidRPr="05A253E1">
        <w:rPr>
          <w:rFonts w:ascii="Times New Roman" w:hAnsi="Times New Roman" w:cs="Times New Roman"/>
          <w:color w:val="000000" w:themeColor="text1"/>
          <w:sz w:val="24"/>
          <w:szCs w:val="24"/>
        </w:rPr>
        <w:t>the state is planning to add additional CCBHCs over the course of the 4</w:t>
      </w:r>
      <w:r w:rsidR="5E596545" w:rsidRPr="60BF2FD4">
        <w:rPr>
          <w:rFonts w:ascii="Times New Roman" w:hAnsi="Times New Roman" w:cs="Times New Roman"/>
          <w:color w:val="000000" w:themeColor="text1"/>
          <w:sz w:val="24"/>
          <w:szCs w:val="24"/>
        </w:rPr>
        <w:t>-</w:t>
      </w:r>
      <w:r w:rsidR="7FBE1E73" w:rsidRPr="05A253E1">
        <w:rPr>
          <w:rFonts w:ascii="Times New Roman" w:hAnsi="Times New Roman" w:cs="Times New Roman"/>
          <w:color w:val="000000" w:themeColor="text1"/>
          <w:sz w:val="24"/>
          <w:szCs w:val="24"/>
        </w:rPr>
        <w:t>year demonstration program (note: states may describe a process without identifying specific CCBHCs)</w:t>
      </w:r>
      <w:r w:rsidR="001D1BFD">
        <w:rPr>
          <w:rFonts w:ascii="Times New Roman" w:hAnsi="Times New Roman" w:cs="Times New Roman"/>
          <w:color w:val="000000" w:themeColor="text1"/>
          <w:sz w:val="24"/>
          <w:szCs w:val="24"/>
        </w:rPr>
        <w:t>.</w:t>
      </w:r>
    </w:p>
    <w:p w14:paraId="68A3F289" w14:textId="094828DD" w:rsidR="00E42CF4" w:rsidRDefault="00E42CF4">
      <w:pPr>
        <w:spacing w:after="0" w:line="276" w:lineRule="auto"/>
        <w:contextualSpacing/>
        <w:rPr>
          <w:rFonts w:ascii="Times New Roman" w:hAnsi="Times New Roman" w:cs="Times New Roman"/>
          <w:sz w:val="24"/>
          <w:szCs w:val="24"/>
        </w:rPr>
        <w:pPrChange w:id="107" w:author="Danielle Motley" w:date="2023-11-20T11:22:00Z">
          <w:pPr>
            <w:spacing w:after="0"/>
          </w:pPr>
        </w:pPrChange>
      </w:pPr>
    </w:p>
    <w:p w14:paraId="1CE61417" w14:textId="08085678" w:rsidR="00E42CF4" w:rsidRDefault="00E42CF4">
      <w:pPr>
        <w:pStyle w:val="ListParagraph"/>
        <w:numPr>
          <w:ilvl w:val="0"/>
          <w:numId w:val="4"/>
        </w:numPr>
        <w:spacing w:after="0" w:line="276" w:lineRule="auto"/>
        <w:rPr>
          <w:rFonts w:ascii="Times New Roman" w:hAnsi="Times New Roman" w:cs="Times New Roman"/>
          <w:sz w:val="24"/>
          <w:szCs w:val="24"/>
        </w:rPr>
        <w:pPrChange w:id="108" w:author="Danielle Motley" w:date="2023-11-20T11:22:00Z">
          <w:pPr>
            <w:pStyle w:val="ListParagraph"/>
            <w:numPr>
              <w:numId w:val="4"/>
            </w:numPr>
            <w:spacing w:after="0"/>
            <w:ind w:hanging="360"/>
          </w:pPr>
        </w:pPrChange>
      </w:pPr>
      <w:r>
        <w:rPr>
          <w:rFonts w:ascii="Times New Roman" w:hAnsi="Times New Roman" w:cs="Times New Roman"/>
          <w:sz w:val="24"/>
          <w:szCs w:val="24"/>
        </w:rPr>
        <w:t>(10 points</w:t>
      </w:r>
      <w:r w:rsidR="4641AF9B" w:rsidRPr="736AEB02">
        <w:rPr>
          <w:rFonts w:ascii="Times New Roman" w:hAnsi="Times New Roman" w:cs="Times New Roman"/>
          <w:sz w:val="24"/>
          <w:szCs w:val="24"/>
        </w:rPr>
        <w:t xml:space="preserve"> – approximately </w:t>
      </w:r>
      <w:r w:rsidR="64369147" w:rsidRPr="042DD0AB">
        <w:rPr>
          <w:rFonts w:ascii="Times New Roman" w:hAnsi="Times New Roman" w:cs="Times New Roman"/>
          <w:sz w:val="24"/>
          <w:szCs w:val="24"/>
        </w:rPr>
        <w:t>4</w:t>
      </w:r>
      <w:r w:rsidR="4641AF9B" w:rsidRPr="736AEB02">
        <w:rPr>
          <w:rFonts w:ascii="Times New Roman" w:hAnsi="Times New Roman" w:cs="Times New Roman"/>
          <w:sz w:val="24"/>
          <w:szCs w:val="24"/>
        </w:rPr>
        <w:t xml:space="preserve"> pages</w:t>
      </w:r>
      <w:r>
        <w:rPr>
          <w:rFonts w:ascii="Times New Roman" w:hAnsi="Times New Roman" w:cs="Times New Roman"/>
          <w:sz w:val="24"/>
          <w:szCs w:val="24"/>
        </w:rPr>
        <w:t>) Development of enhanced data collection and reporting capacity.  Please provide the following:</w:t>
      </w:r>
    </w:p>
    <w:p w14:paraId="305460BB" w14:textId="411FC6F8" w:rsidR="00E42CF4" w:rsidRDefault="00E42CF4">
      <w:pPr>
        <w:pStyle w:val="ListParagraph"/>
        <w:numPr>
          <w:ilvl w:val="0"/>
          <w:numId w:val="7"/>
        </w:numPr>
        <w:spacing w:after="0" w:line="276" w:lineRule="auto"/>
        <w:rPr>
          <w:rFonts w:ascii="Times New Roman" w:hAnsi="Times New Roman" w:cs="Times New Roman"/>
          <w:sz w:val="24"/>
          <w:szCs w:val="24"/>
        </w:rPr>
        <w:pPrChange w:id="109" w:author="Danielle Motley" w:date="2023-11-20T11:22:00Z">
          <w:pPr>
            <w:pStyle w:val="ListParagraph"/>
            <w:numPr>
              <w:numId w:val="7"/>
            </w:numPr>
            <w:spacing w:after="0"/>
            <w:ind w:left="1500" w:hanging="360"/>
          </w:pPr>
        </w:pPrChange>
      </w:pPr>
      <w:r>
        <w:rPr>
          <w:rFonts w:ascii="Times New Roman" w:hAnsi="Times New Roman" w:cs="Times New Roman"/>
          <w:sz w:val="24"/>
          <w:szCs w:val="24"/>
        </w:rPr>
        <w:t>A description of the</w:t>
      </w:r>
      <w:r w:rsidR="00006A23">
        <w:rPr>
          <w:rFonts w:ascii="Times New Roman" w:hAnsi="Times New Roman" w:cs="Times New Roman"/>
          <w:sz w:val="24"/>
          <w:szCs w:val="24"/>
        </w:rPr>
        <w:t xml:space="preserve"> ways in which the state and CCBHCs have</w:t>
      </w:r>
      <w:r>
        <w:rPr>
          <w:rFonts w:ascii="Times New Roman" w:hAnsi="Times New Roman" w:cs="Times New Roman"/>
          <w:sz w:val="24"/>
          <w:szCs w:val="24"/>
        </w:rPr>
        <w:t xml:space="preserve"> developed or enhanced data collection and reporting capacity in support of meeting PPS requirements, quality reporting requirements, and demonstration evaluation reporting requirements listed under Criteria Program Requirement 5: Quality and Other Reporting in the Criteria.</w:t>
      </w:r>
    </w:p>
    <w:p w14:paraId="08D0FCF1" w14:textId="5176A94D" w:rsidR="00E42CF4" w:rsidRDefault="00E42CF4">
      <w:pPr>
        <w:pStyle w:val="ListParagraph"/>
        <w:numPr>
          <w:ilvl w:val="0"/>
          <w:numId w:val="7"/>
        </w:numPr>
        <w:spacing w:after="0" w:line="276" w:lineRule="auto"/>
        <w:rPr>
          <w:rFonts w:ascii="Times New Roman" w:hAnsi="Times New Roman" w:cs="Times New Roman"/>
          <w:sz w:val="24"/>
          <w:szCs w:val="24"/>
        </w:rPr>
        <w:pPrChange w:id="110" w:author="Danielle Motley" w:date="2023-11-20T11:22:00Z">
          <w:pPr>
            <w:pStyle w:val="ListParagraph"/>
            <w:numPr>
              <w:numId w:val="7"/>
            </w:numPr>
            <w:spacing w:after="0"/>
            <w:ind w:left="1500" w:hanging="360"/>
          </w:pPr>
        </w:pPrChange>
      </w:pPr>
      <w:r>
        <w:rPr>
          <w:rFonts w:ascii="Times New Roman" w:hAnsi="Times New Roman" w:cs="Times New Roman"/>
          <w:sz w:val="24"/>
          <w:szCs w:val="24"/>
        </w:rPr>
        <w:t>A description of the designed or modified and implemented data collection</w:t>
      </w:r>
      <w:r w:rsidR="00006A23">
        <w:rPr>
          <w:rFonts w:ascii="Times New Roman" w:hAnsi="Times New Roman" w:cs="Times New Roman"/>
          <w:sz w:val="24"/>
          <w:szCs w:val="24"/>
        </w:rPr>
        <w:t xml:space="preserve"> and reporting</w:t>
      </w:r>
      <w:r>
        <w:rPr>
          <w:rFonts w:ascii="Times New Roman" w:hAnsi="Times New Roman" w:cs="Times New Roman"/>
          <w:sz w:val="24"/>
          <w:szCs w:val="24"/>
        </w:rPr>
        <w:t xml:space="preserve"> systems-including but not limited to registries or electronic health record functionality that report on access, quality, scope of services, and costs and reimbursement for behavioral health services.  A description of how the state assisted CCBHCs with preparing to use data to inform and support continuous quality improvement processes within CCBHCs, including fidelity to evidence-based practices, and person-centered, and recovery-oriented care during demonstration.</w:t>
      </w:r>
      <w:r w:rsidR="002C1B71">
        <w:rPr>
          <w:rFonts w:ascii="Times New Roman" w:hAnsi="Times New Roman" w:cs="Times New Roman"/>
          <w:sz w:val="24"/>
          <w:szCs w:val="24"/>
        </w:rPr>
        <w:t xml:space="preserve"> A desc</w:t>
      </w:r>
      <w:r w:rsidR="004E1A1D">
        <w:rPr>
          <w:rFonts w:ascii="Times New Roman" w:hAnsi="Times New Roman" w:cs="Times New Roman"/>
          <w:sz w:val="24"/>
          <w:szCs w:val="24"/>
        </w:rPr>
        <w:t xml:space="preserve">ription of how the state plans or has developed processes by which it can provide timely input to CCBHCs on interim results of stated-collected quality measures. </w:t>
      </w:r>
    </w:p>
    <w:p w14:paraId="3B58B5CA" w14:textId="4E6169BD" w:rsidR="00CB302A" w:rsidRDefault="00CB302A">
      <w:pPr>
        <w:pStyle w:val="ListParagraph"/>
        <w:numPr>
          <w:ilvl w:val="0"/>
          <w:numId w:val="7"/>
        </w:numPr>
        <w:spacing w:after="0" w:line="276" w:lineRule="auto"/>
        <w:rPr>
          <w:rFonts w:ascii="Times New Roman" w:hAnsi="Times New Roman" w:cs="Times New Roman"/>
          <w:sz w:val="24"/>
          <w:szCs w:val="24"/>
        </w:rPr>
        <w:pPrChange w:id="111" w:author="Danielle Motley" w:date="2023-11-20T11:22:00Z">
          <w:pPr>
            <w:pStyle w:val="ListParagraph"/>
            <w:numPr>
              <w:numId w:val="7"/>
            </w:numPr>
            <w:spacing w:after="0"/>
            <w:ind w:left="1500" w:hanging="360"/>
          </w:pPr>
        </w:pPrChange>
      </w:pPr>
      <w:r>
        <w:rPr>
          <w:rFonts w:ascii="Times New Roman" w:hAnsi="Times New Roman" w:cs="Times New Roman"/>
          <w:sz w:val="24"/>
          <w:szCs w:val="24"/>
        </w:rPr>
        <w:t xml:space="preserve">A description of how the state will </w:t>
      </w:r>
      <w:r w:rsidR="007D349D">
        <w:rPr>
          <w:rFonts w:ascii="Times New Roman" w:hAnsi="Times New Roman" w:cs="Times New Roman"/>
          <w:sz w:val="24"/>
          <w:szCs w:val="24"/>
        </w:rPr>
        <w:t xml:space="preserve">work with CCBHCs to ensure that </w:t>
      </w:r>
      <w:r w:rsidR="00DE44EB">
        <w:rPr>
          <w:rFonts w:ascii="Times New Roman" w:hAnsi="Times New Roman" w:cs="Times New Roman"/>
          <w:sz w:val="24"/>
          <w:szCs w:val="24"/>
        </w:rPr>
        <w:t xml:space="preserve">the CCBHCs </w:t>
      </w:r>
      <w:r w:rsidR="004A1EE3">
        <w:rPr>
          <w:rFonts w:ascii="Times New Roman" w:hAnsi="Times New Roman" w:cs="Times New Roman"/>
          <w:sz w:val="24"/>
          <w:szCs w:val="24"/>
        </w:rPr>
        <w:t xml:space="preserve">are billing for CCBHC services correctly </w:t>
      </w:r>
      <w:r w:rsidR="00B93AF2">
        <w:rPr>
          <w:rFonts w:ascii="Times New Roman" w:hAnsi="Times New Roman" w:cs="Times New Roman"/>
          <w:sz w:val="24"/>
          <w:szCs w:val="24"/>
        </w:rPr>
        <w:t>using the federal CCBHC</w:t>
      </w:r>
      <w:r w:rsidR="00B30CFA">
        <w:rPr>
          <w:rFonts w:ascii="Times New Roman" w:hAnsi="Times New Roman" w:cs="Times New Roman"/>
          <w:sz w:val="24"/>
          <w:szCs w:val="24"/>
        </w:rPr>
        <w:t>,</w:t>
      </w:r>
      <w:r w:rsidR="00B93AF2">
        <w:rPr>
          <w:rFonts w:ascii="Times New Roman" w:hAnsi="Times New Roman" w:cs="Times New Roman"/>
          <w:sz w:val="24"/>
          <w:szCs w:val="24"/>
        </w:rPr>
        <w:t xml:space="preserve"> or </w:t>
      </w:r>
      <w:r w:rsidR="00DC419E">
        <w:rPr>
          <w:rFonts w:ascii="Times New Roman" w:hAnsi="Times New Roman" w:cs="Times New Roman"/>
          <w:sz w:val="24"/>
          <w:szCs w:val="24"/>
        </w:rPr>
        <w:t xml:space="preserve">state developed </w:t>
      </w:r>
      <w:r w:rsidR="005C4A71">
        <w:rPr>
          <w:rFonts w:ascii="Times New Roman" w:hAnsi="Times New Roman" w:cs="Times New Roman"/>
          <w:sz w:val="24"/>
          <w:szCs w:val="24"/>
        </w:rPr>
        <w:t xml:space="preserve">demonstration </w:t>
      </w:r>
      <w:r w:rsidR="00DC419E">
        <w:rPr>
          <w:rFonts w:ascii="Times New Roman" w:hAnsi="Times New Roman" w:cs="Times New Roman"/>
          <w:sz w:val="24"/>
          <w:szCs w:val="24"/>
        </w:rPr>
        <w:t xml:space="preserve">billing codes, </w:t>
      </w:r>
      <w:r w:rsidR="004A1EE3">
        <w:rPr>
          <w:rFonts w:ascii="Times New Roman" w:hAnsi="Times New Roman" w:cs="Times New Roman"/>
          <w:sz w:val="24"/>
          <w:szCs w:val="24"/>
        </w:rPr>
        <w:t xml:space="preserve">in a way that </w:t>
      </w:r>
      <w:r w:rsidR="00491641">
        <w:rPr>
          <w:rFonts w:ascii="Times New Roman" w:hAnsi="Times New Roman" w:cs="Times New Roman"/>
          <w:sz w:val="24"/>
          <w:szCs w:val="24"/>
        </w:rPr>
        <w:t xml:space="preserve">results in proper payment of the PPS and </w:t>
      </w:r>
      <w:r w:rsidR="00375DAD">
        <w:rPr>
          <w:rFonts w:ascii="Times New Roman" w:hAnsi="Times New Roman" w:cs="Times New Roman"/>
          <w:sz w:val="24"/>
          <w:szCs w:val="24"/>
        </w:rPr>
        <w:t xml:space="preserve">captures </w:t>
      </w:r>
      <w:r w:rsidR="005C4A71">
        <w:rPr>
          <w:rFonts w:ascii="Times New Roman" w:hAnsi="Times New Roman" w:cs="Times New Roman"/>
          <w:sz w:val="24"/>
          <w:szCs w:val="24"/>
        </w:rPr>
        <w:t xml:space="preserve">service level </w:t>
      </w:r>
      <w:r w:rsidR="006A6875">
        <w:rPr>
          <w:rFonts w:ascii="Times New Roman" w:hAnsi="Times New Roman" w:cs="Times New Roman"/>
          <w:sz w:val="24"/>
          <w:szCs w:val="24"/>
        </w:rPr>
        <w:t>detail of</w:t>
      </w:r>
      <w:r w:rsidR="00B30CFA">
        <w:rPr>
          <w:rFonts w:ascii="Times New Roman" w:hAnsi="Times New Roman" w:cs="Times New Roman"/>
          <w:sz w:val="24"/>
          <w:szCs w:val="24"/>
        </w:rPr>
        <w:t xml:space="preserve"> CCBHC</w:t>
      </w:r>
      <w:r w:rsidR="006A6875">
        <w:rPr>
          <w:rFonts w:ascii="Times New Roman" w:hAnsi="Times New Roman" w:cs="Times New Roman"/>
          <w:sz w:val="24"/>
          <w:szCs w:val="24"/>
        </w:rPr>
        <w:t xml:space="preserve"> services delivered under the </w:t>
      </w:r>
      <w:r w:rsidR="00B436F7">
        <w:rPr>
          <w:rFonts w:ascii="Times New Roman" w:hAnsi="Times New Roman" w:cs="Times New Roman"/>
          <w:sz w:val="24"/>
          <w:szCs w:val="24"/>
        </w:rPr>
        <w:t>claim</w:t>
      </w:r>
      <w:r w:rsidR="006A6875">
        <w:rPr>
          <w:rFonts w:ascii="Times New Roman" w:hAnsi="Times New Roman" w:cs="Times New Roman"/>
          <w:sz w:val="24"/>
          <w:szCs w:val="24"/>
        </w:rPr>
        <w:t xml:space="preserve">. </w:t>
      </w:r>
    </w:p>
    <w:p w14:paraId="69A07068" w14:textId="2AAB1975" w:rsidR="00E42CF4" w:rsidRDefault="00E42CF4">
      <w:pPr>
        <w:pStyle w:val="ListParagraph"/>
        <w:numPr>
          <w:ilvl w:val="0"/>
          <w:numId w:val="7"/>
        </w:numPr>
        <w:spacing w:after="0" w:line="276" w:lineRule="auto"/>
        <w:rPr>
          <w:rFonts w:ascii="Times New Roman" w:hAnsi="Times New Roman" w:cs="Times New Roman"/>
          <w:sz w:val="24"/>
          <w:szCs w:val="24"/>
        </w:rPr>
        <w:pPrChange w:id="112" w:author="Danielle Motley" w:date="2023-11-20T11:22:00Z">
          <w:pPr>
            <w:pStyle w:val="ListParagraph"/>
            <w:numPr>
              <w:numId w:val="7"/>
            </w:numPr>
            <w:spacing w:after="0"/>
            <w:ind w:left="1500" w:hanging="360"/>
          </w:pPr>
        </w:pPrChange>
      </w:pPr>
      <w:r>
        <w:rPr>
          <w:rFonts w:ascii="Times New Roman" w:hAnsi="Times New Roman" w:cs="Times New Roman"/>
          <w:sz w:val="24"/>
          <w:szCs w:val="24"/>
        </w:rPr>
        <w:t xml:space="preserve">A description of the format of </w:t>
      </w:r>
      <w:r w:rsidR="002F1A74">
        <w:rPr>
          <w:rFonts w:ascii="Times New Roman" w:hAnsi="Times New Roman" w:cs="Times New Roman"/>
          <w:sz w:val="24"/>
          <w:szCs w:val="24"/>
        </w:rPr>
        <w:t>all</w:t>
      </w:r>
      <w:r>
        <w:rPr>
          <w:rFonts w:ascii="Times New Roman" w:hAnsi="Times New Roman" w:cs="Times New Roman"/>
          <w:sz w:val="24"/>
          <w:szCs w:val="24"/>
        </w:rPr>
        <w:t xml:space="preserve"> data </w:t>
      </w:r>
      <w:r w:rsidR="002F1A74">
        <w:rPr>
          <w:rFonts w:ascii="Times New Roman" w:hAnsi="Times New Roman" w:cs="Times New Roman"/>
          <w:sz w:val="24"/>
          <w:szCs w:val="24"/>
        </w:rPr>
        <w:t xml:space="preserve">described in this section </w:t>
      </w:r>
      <w:r>
        <w:rPr>
          <w:rFonts w:ascii="Times New Roman" w:hAnsi="Times New Roman" w:cs="Times New Roman"/>
          <w:sz w:val="24"/>
          <w:szCs w:val="24"/>
        </w:rPr>
        <w:t>and when and how evaluators will be able to access this data.</w:t>
      </w:r>
    </w:p>
    <w:p w14:paraId="5387F846" w14:textId="05823E90" w:rsidR="00E42CF4" w:rsidRDefault="00E42CF4">
      <w:pPr>
        <w:spacing w:after="0" w:line="276" w:lineRule="auto"/>
        <w:contextualSpacing/>
        <w:rPr>
          <w:rFonts w:ascii="Times New Roman" w:hAnsi="Times New Roman" w:cs="Times New Roman"/>
          <w:sz w:val="24"/>
          <w:szCs w:val="24"/>
        </w:rPr>
        <w:pPrChange w:id="113" w:author="Danielle Motley" w:date="2023-11-20T11:22:00Z">
          <w:pPr>
            <w:spacing w:after="0"/>
          </w:pPr>
        </w:pPrChange>
      </w:pPr>
    </w:p>
    <w:p w14:paraId="70A6CF95" w14:textId="7937CFD4" w:rsidR="00E42CF4" w:rsidRDefault="00E42CF4">
      <w:pPr>
        <w:pStyle w:val="ListParagraph"/>
        <w:numPr>
          <w:ilvl w:val="0"/>
          <w:numId w:val="4"/>
        </w:numPr>
        <w:spacing w:after="0" w:line="276" w:lineRule="auto"/>
        <w:rPr>
          <w:rFonts w:ascii="Times New Roman" w:hAnsi="Times New Roman" w:cs="Times New Roman"/>
          <w:sz w:val="24"/>
          <w:szCs w:val="24"/>
        </w:rPr>
        <w:pPrChange w:id="114" w:author="Danielle Motley" w:date="2023-11-20T11:22:00Z">
          <w:pPr>
            <w:pStyle w:val="ListParagraph"/>
            <w:numPr>
              <w:numId w:val="4"/>
            </w:numPr>
            <w:spacing w:after="0"/>
            <w:ind w:hanging="360"/>
          </w:pPr>
        </w:pPrChange>
      </w:pPr>
      <w:r>
        <w:rPr>
          <w:rFonts w:ascii="Times New Roman" w:hAnsi="Times New Roman" w:cs="Times New Roman"/>
          <w:sz w:val="24"/>
          <w:szCs w:val="24"/>
        </w:rPr>
        <w:t>(15 points</w:t>
      </w:r>
      <w:r w:rsidR="34F345CF" w:rsidRPr="736AEB02">
        <w:rPr>
          <w:rFonts w:ascii="Times New Roman" w:hAnsi="Times New Roman" w:cs="Times New Roman"/>
          <w:sz w:val="24"/>
          <w:szCs w:val="24"/>
        </w:rPr>
        <w:t xml:space="preserve"> – approximately </w:t>
      </w:r>
      <w:r w:rsidR="3C510F2A" w:rsidRPr="042DD0AB">
        <w:rPr>
          <w:rFonts w:ascii="Times New Roman" w:hAnsi="Times New Roman" w:cs="Times New Roman"/>
          <w:sz w:val="24"/>
          <w:szCs w:val="24"/>
        </w:rPr>
        <w:t>6</w:t>
      </w:r>
      <w:r w:rsidR="34F345CF" w:rsidRPr="736AEB02">
        <w:rPr>
          <w:rFonts w:ascii="Times New Roman" w:hAnsi="Times New Roman" w:cs="Times New Roman"/>
          <w:sz w:val="24"/>
          <w:szCs w:val="24"/>
        </w:rPr>
        <w:t xml:space="preserve"> pages</w:t>
      </w:r>
      <w:r>
        <w:rPr>
          <w:rFonts w:ascii="Times New Roman" w:hAnsi="Times New Roman" w:cs="Times New Roman"/>
          <w:sz w:val="24"/>
          <w:szCs w:val="24"/>
        </w:rPr>
        <w:t>) Participation in the national evaluation of the Demonstration Program.  Please provide the following:</w:t>
      </w:r>
    </w:p>
    <w:p w14:paraId="794043C2" w14:textId="00FB1A82" w:rsidR="00E42CF4" w:rsidRDefault="00E42CF4">
      <w:pPr>
        <w:pStyle w:val="ListParagraph"/>
        <w:numPr>
          <w:ilvl w:val="0"/>
          <w:numId w:val="8"/>
        </w:numPr>
        <w:spacing w:after="0" w:line="276" w:lineRule="auto"/>
        <w:rPr>
          <w:rFonts w:ascii="Times New Roman" w:hAnsi="Times New Roman" w:cs="Times New Roman"/>
          <w:sz w:val="24"/>
          <w:szCs w:val="24"/>
        </w:rPr>
        <w:pPrChange w:id="115" w:author="Danielle Motley" w:date="2023-11-20T11:22:00Z">
          <w:pPr>
            <w:pStyle w:val="ListParagraph"/>
            <w:numPr>
              <w:numId w:val="8"/>
            </w:numPr>
            <w:spacing w:after="0"/>
            <w:ind w:left="1440" w:hanging="360"/>
          </w:pPr>
        </w:pPrChange>
      </w:pPr>
      <w:r>
        <w:rPr>
          <w:rFonts w:ascii="Times New Roman" w:hAnsi="Times New Roman" w:cs="Times New Roman"/>
          <w:sz w:val="24"/>
          <w:szCs w:val="24"/>
        </w:rPr>
        <w:lastRenderedPageBreak/>
        <w:t xml:space="preserve">A description of the capacity and willingness to assist HHS to access </w:t>
      </w:r>
      <w:r w:rsidR="00930DFB">
        <w:rPr>
          <w:rFonts w:ascii="Times New Roman" w:hAnsi="Times New Roman" w:cs="Times New Roman"/>
          <w:sz w:val="24"/>
          <w:szCs w:val="24"/>
        </w:rPr>
        <w:t xml:space="preserve">data related to </w:t>
      </w:r>
      <w:r>
        <w:rPr>
          <w:rFonts w:ascii="Times New Roman" w:hAnsi="Times New Roman" w:cs="Times New Roman"/>
          <w:sz w:val="24"/>
          <w:szCs w:val="24"/>
        </w:rPr>
        <w:t xml:space="preserve">the cost, quality, and scope of services provided by CCBHCs and the impact of the demonstration programs on the federal and state costs for a full range of mental health and substance abuse services (including inpatient, emergency, and ambulatory services paid for through sources other than the demonstration program funding). </w:t>
      </w:r>
    </w:p>
    <w:p w14:paraId="1D0DA495" w14:textId="65DAEB00" w:rsidR="00E42CF4" w:rsidRDefault="00E42CF4">
      <w:pPr>
        <w:pStyle w:val="ListParagraph"/>
        <w:numPr>
          <w:ilvl w:val="0"/>
          <w:numId w:val="8"/>
        </w:numPr>
        <w:spacing w:after="0" w:line="276" w:lineRule="auto"/>
        <w:rPr>
          <w:rFonts w:ascii="Times New Roman" w:hAnsi="Times New Roman" w:cs="Times New Roman"/>
          <w:sz w:val="24"/>
          <w:szCs w:val="24"/>
        </w:rPr>
        <w:pPrChange w:id="116" w:author="Danielle Motley" w:date="2023-11-20T11:22:00Z">
          <w:pPr>
            <w:pStyle w:val="ListParagraph"/>
            <w:numPr>
              <w:numId w:val="8"/>
            </w:numPr>
            <w:spacing w:after="0"/>
            <w:ind w:left="1440" w:hanging="360"/>
          </w:pPr>
        </w:pPrChange>
      </w:pPr>
      <w:r>
        <w:rPr>
          <w:rFonts w:ascii="Times New Roman" w:hAnsi="Times New Roman" w:cs="Times New Roman"/>
          <w:sz w:val="24"/>
          <w:szCs w:val="24"/>
        </w:rPr>
        <w:t xml:space="preserve">A summary of discussions with the federal evaluation planning team </w:t>
      </w:r>
      <w:r w:rsidR="00A6749E">
        <w:rPr>
          <w:rFonts w:ascii="Times New Roman" w:hAnsi="Times New Roman" w:cs="Times New Roman"/>
          <w:sz w:val="24"/>
          <w:szCs w:val="24"/>
        </w:rPr>
        <w:t>regarding</w:t>
      </w:r>
      <w:r>
        <w:rPr>
          <w:rFonts w:ascii="Times New Roman" w:hAnsi="Times New Roman" w:cs="Times New Roman"/>
          <w:sz w:val="24"/>
          <w:szCs w:val="24"/>
        </w:rPr>
        <w:t xml:space="preserve"> the selection of an appropriate comparison group for an assessment of access, quality, and scope of services available to Medicaid enrollees served by CCBHCs.</w:t>
      </w:r>
    </w:p>
    <w:p w14:paraId="461A8FC1" w14:textId="1984F334" w:rsidR="00E42CF4" w:rsidRDefault="00E42CF4">
      <w:pPr>
        <w:pStyle w:val="ListParagraph"/>
        <w:numPr>
          <w:ilvl w:val="0"/>
          <w:numId w:val="8"/>
        </w:numPr>
        <w:spacing w:after="0" w:line="276" w:lineRule="auto"/>
        <w:rPr>
          <w:rFonts w:ascii="Times New Roman" w:hAnsi="Times New Roman" w:cs="Times New Roman"/>
          <w:sz w:val="24"/>
          <w:szCs w:val="24"/>
        </w:rPr>
        <w:pPrChange w:id="117" w:author="Danielle Motley" w:date="2023-11-20T11:22:00Z">
          <w:pPr>
            <w:pStyle w:val="ListParagraph"/>
            <w:numPr>
              <w:numId w:val="8"/>
            </w:numPr>
            <w:spacing w:after="0"/>
            <w:ind w:left="1440" w:hanging="360"/>
          </w:pPr>
        </w:pPrChange>
      </w:pPr>
      <w:r>
        <w:rPr>
          <w:rFonts w:ascii="Times New Roman" w:hAnsi="Times New Roman" w:cs="Times New Roman"/>
          <w:sz w:val="24"/>
          <w:szCs w:val="24"/>
        </w:rPr>
        <w:t xml:space="preserve">The status of requests or planned requests for an Institutional Review Board’s approval to collect and report on process and outcome data (as applicable and necessary).   </w:t>
      </w:r>
    </w:p>
    <w:p w14:paraId="1C72C811" w14:textId="792B4055" w:rsidR="00E42CF4" w:rsidRDefault="00E42CF4">
      <w:pPr>
        <w:spacing w:after="0" w:line="276" w:lineRule="auto"/>
        <w:contextualSpacing/>
        <w:rPr>
          <w:rFonts w:ascii="Times New Roman" w:hAnsi="Times New Roman" w:cs="Times New Roman"/>
          <w:sz w:val="24"/>
          <w:szCs w:val="24"/>
        </w:rPr>
        <w:pPrChange w:id="118" w:author="Danielle Motley" w:date="2023-11-20T11:22:00Z">
          <w:pPr>
            <w:spacing w:after="0"/>
          </w:pPr>
        </w:pPrChange>
      </w:pPr>
    </w:p>
    <w:p w14:paraId="0B5006F0" w14:textId="45CB2CCB" w:rsidR="00E42CF4" w:rsidRDefault="00E42CF4">
      <w:pPr>
        <w:pStyle w:val="ListParagraph"/>
        <w:numPr>
          <w:ilvl w:val="0"/>
          <w:numId w:val="4"/>
        </w:numPr>
        <w:spacing w:after="0" w:line="276" w:lineRule="auto"/>
        <w:rPr>
          <w:rFonts w:ascii="Times New Roman" w:hAnsi="Times New Roman" w:cs="Times New Roman"/>
          <w:sz w:val="24"/>
          <w:szCs w:val="24"/>
        </w:rPr>
        <w:pPrChange w:id="119" w:author="Danielle Motley" w:date="2023-11-20T11:22:00Z">
          <w:pPr>
            <w:pStyle w:val="ListParagraph"/>
            <w:numPr>
              <w:numId w:val="4"/>
            </w:numPr>
            <w:spacing w:after="0"/>
            <w:ind w:hanging="360"/>
          </w:pPr>
        </w:pPrChange>
      </w:pPr>
      <w:r>
        <w:rPr>
          <w:rFonts w:ascii="Times New Roman" w:hAnsi="Times New Roman" w:cs="Times New Roman"/>
          <w:sz w:val="24"/>
          <w:szCs w:val="24"/>
        </w:rPr>
        <w:t>(</w:t>
      </w:r>
      <w:r w:rsidR="0069120A">
        <w:rPr>
          <w:rFonts w:ascii="Times New Roman" w:hAnsi="Times New Roman" w:cs="Times New Roman"/>
          <w:sz w:val="24"/>
          <w:szCs w:val="24"/>
        </w:rPr>
        <w:t xml:space="preserve">15 </w:t>
      </w:r>
      <w:r>
        <w:rPr>
          <w:rFonts w:ascii="Times New Roman" w:hAnsi="Times New Roman" w:cs="Times New Roman"/>
          <w:sz w:val="24"/>
          <w:szCs w:val="24"/>
        </w:rPr>
        <w:t>points</w:t>
      </w:r>
      <w:r w:rsidR="05563CD7" w:rsidRPr="1F75FB94">
        <w:rPr>
          <w:rFonts w:ascii="Times New Roman" w:hAnsi="Times New Roman" w:cs="Times New Roman"/>
          <w:sz w:val="24"/>
          <w:szCs w:val="24"/>
        </w:rPr>
        <w:t xml:space="preserve"> – approximately </w:t>
      </w:r>
      <w:r w:rsidR="461EC907" w:rsidRPr="042DD0AB">
        <w:rPr>
          <w:rFonts w:ascii="Times New Roman" w:hAnsi="Times New Roman" w:cs="Times New Roman"/>
          <w:sz w:val="24"/>
          <w:szCs w:val="24"/>
        </w:rPr>
        <w:t>6</w:t>
      </w:r>
      <w:r w:rsidR="6AFB396A" w:rsidRPr="1F75FB94">
        <w:rPr>
          <w:rFonts w:ascii="Times New Roman" w:hAnsi="Times New Roman" w:cs="Times New Roman"/>
          <w:sz w:val="24"/>
          <w:szCs w:val="24"/>
        </w:rPr>
        <w:t xml:space="preserve"> </w:t>
      </w:r>
      <w:r w:rsidR="05563CD7" w:rsidRPr="1F75FB94">
        <w:rPr>
          <w:rFonts w:ascii="Times New Roman" w:hAnsi="Times New Roman" w:cs="Times New Roman"/>
          <w:sz w:val="24"/>
          <w:szCs w:val="24"/>
        </w:rPr>
        <w:t>pages</w:t>
      </w:r>
      <w:r>
        <w:rPr>
          <w:rFonts w:ascii="Times New Roman" w:hAnsi="Times New Roman" w:cs="Times New Roman"/>
          <w:sz w:val="24"/>
          <w:szCs w:val="24"/>
        </w:rPr>
        <w:t xml:space="preserve">) Project the impact of the state’s participation in the Demonstration program.  Please project the impact of CCBHCs in your state to achieve at least one of the goals listed below during the </w:t>
      </w:r>
      <w:r w:rsidR="00EA6AF0">
        <w:rPr>
          <w:rFonts w:ascii="Times New Roman" w:hAnsi="Times New Roman" w:cs="Times New Roman"/>
          <w:sz w:val="24"/>
          <w:szCs w:val="24"/>
        </w:rPr>
        <w:t>four</w:t>
      </w:r>
      <w:r w:rsidR="00951CF2">
        <w:rPr>
          <w:rFonts w:ascii="Times New Roman" w:hAnsi="Times New Roman" w:cs="Times New Roman"/>
          <w:sz w:val="24"/>
          <w:szCs w:val="24"/>
        </w:rPr>
        <w:t>-</w:t>
      </w:r>
      <w:r w:rsidR="00A6749E">
        <w:rPr>
          <w:rFonts w:ascii="Times New Roman" w:hAnsi="Times New Roman" w:cs="Times New Roman"/>
          <w:sz w:val="24"/>
          <w:szCs w:val="24"/>
        </w:rPr>
        <w:t>year</w:t>
      </w:r>
      <w:r>
        <w:rPr>
          <w:rFonts w:ascii="Times New Roman" w:hAnsi="Times New Roman" w:cs="Times New Roman"/>
          <w:sz w:val="24"/>
          <w:szCs w:val="24"/>
        </w:rPr>
        <w:t xml:space="preserve"> demonstration program.  Use the following guidance to develop your narrative.</w:t>
      </w:r>
    </w:p>
    <w:p w14:paraId="4EDEC84F" w14:textId="19FB5218" w:rsidR="00E42CF4" w:rsidRDefault="00E42CF4">
      <w:pPr>
        <w:pStyle w:val="ListParagraph"/>
        <w:numPr>
          <w:ilvl w:val="0"/>
          <w:numId w:val="9"/>
        </w:numPr>
        <w:spacing w:after="0" w:line="276" w:lineRule="auto"/>
        <w:rPr>
          <w:rFonts w:ascii="Times New Roman" w:hAnsi="Times New Roman" w:cs="Times New Roman"/>
          <w:sz w:val="24"/>
          <w:szCs w:val="24"/>
        </w:rPr>
        <w:pPrChange w:id="120" w:author="Danielle Motley" w:date="2023-11-20T11:22:00Z">
          <w:pPr>
            <w:pStyle w:val="ListParagraph"/>
            <w:numPr>
              <w:numId w:val="9"/>
            </w:numPr>
            <w:spacing w:after="0"/>
            <w:ind w:left="1440" w:hanging="360"/>
          </w:pPr>
        </w:pPrChange>
      </w:pPr>
      <w:r>
        <w:rPr>
          <w:rFonts w:ascii="Times New Roman" w:hAnsi="Times New Roman" w:cs="Times New Roman"/>
          <w:sz w:val="24"/>
          <w:szCs w:val="24"/>
        </w:rPr>
        <w:t xml:space="preserve">Select one or more goals </w:t>
      </w:r>
      <w:proofErr w:type="spellStart"/>
      <w:r w:rsidR="003021F3">
        <w:rPr>
          <w:rFonts w:ascii="Times New Roman" w:hAnsi="Times New Roman" w:cs="Times New Roman"/>
          <w:sz w:val="24"/>
          <w:szCs w:val="24"/>
        </w:rPr>
        <w:t>from</w:t>
      </w:r>
      <w:r>
        <w:rPr>
          <w:rFonts w:ascii="Times New Roman" w:hAnsi="Times New Roman" w:cs="Times New Roman"/>
          <w:sz w:val="24"/>
          <w:szCs w:val="24"/>
        </w:rPr>
        <w:t>the</w:t>
      </w:r>
      <w:proofErr w:type="spellEnd"/>
      <w:r>
        <w:rPr>
          <w:rFonts w:ascii="Times New Roman" w:hAnsi="Times New Roman" w:cs="Times New Roman"/>
          <w:sz w:val="24"/>
          <w:szCs w:val="24"/>
        </w:rPr>
        <w:t xml:space="preserve"> four listed below to project the impact of CCBHCs in your state.  Explain the process by which you selected the goal(s) and why it is important to your state and CCBHC communities.</w:t>
      </w:r>
      <w:r w:rsidR="16DD1761" w:rsidRPr="1626D9F9">
        <w:rPr>
          <w:rFonts w:ascii="Times New Roman" w:hAnsi="Times New Roman" w:cs="Times New Roman"/>
          <w:sz w:val="24"/>
          <w:szCs w:val="24"/>
        </w:rPr>
        <w:t xml:space="preserve">  </w:t>
      </w:r>
      <w:r w:rsidR="78D7867C" w:rsidRPr="1626D9F9">
        <w:rPr>
          <w:rFonts w:ascii="Times New Roman" w:hAnsi="Times New Roman" w:cs="Times New Roman"/>
          <w:sz w:val="24"/>
          <w:szCs w:val="24"/>
        </w:rPr>
        <w:t xml:space="preserve">Include a description of the impact from </w:t>
      </w:r>
      <w:r w:rsidR="2E36F8BF" w:rsidRPr="1626D9F9">
        <w:rPr>
          <w:rFonts w:ascii="Times New Roman" w:hAnsi="Times New Roman" w:cs="Times New Roman"/>
          <w:sz w:val="24"/>
          <w:szCs w:val="24"/>
        </w:rPr>
        <w:t xml:space="preserve">established </w:t>
      </w:r>
      <w:r w:rsidR="78D7867C" w:rsidRPr="1626D9F9">
        <w:rPr>
          <w:rFonts w:ascii="Times New Roman" w:hAnsi="Times New Roman" w:cs="Times New Roman"/>
          <w:sz w:val="24"/>
          <w:szCs w:val="24"/>
        </w:rPr>
        <w:t xml:space="preserve">State </w:t>
      </w:r>
      <w:r w:rsidR="00CA5A0C">
        <w:rPr>
          <w:rFonts w:ascii="Times New Roman" w:hAnsi="Times New Roman" w:cs="Times New Roman"/>
          <w:sz w:val="24"/>
          <w:szCs w:val="24"/>
        </w:rPr>
        <w:t xml:space="preserve">CCBHC </w:t>
      </w:r>
      <w:r w:rsidR="78D7867C" w:rsidRPr="1626D9F9">
        <w:rPr>
          <w:rFonts w:ascii="Times New Roman" w:hAnsi="Times New Roman" w:cs="Times New Roman"/>
          <w:sz w:val="24"/>
          <w:szCs w:val="24"/>
        </w:rPr>
        <w:t xml:space="preserve">efforts, if applicable.  </w:t>
      </w:r>
    </w:p>
    <w:p w14:paraId="263A9D0D" w14:textId="55C95C9D" w:rsidR="00E42CF4" w:rsidRDefault="006C12E0">
      <w:pPr>
        <w:pStyle w:val="ListParagraph"/>
        <w:numPr>
          <w:ilvl w:val="0"/>
          <w:numId w:val="9"/>
        </w:numPr>
        <w:spacing w:after="0" w:line="276" w:lineRule="auto"/>
        <w:rPr>
          <w:rFonts w:ascii="Times New Roman" w:hAnsi="Times New Roman" w:cs="Times New Roman"/>
          <w:sz w:val="24"/>
          <w:szCs w:val="24"/>
        </w:rPr>
        <w:pPrChange w:id="121" w:author="Danielle Motley" w:date="2023-11-20T11:22:00Z">
          <w:pPr>
            <w:pStyle w:val="ListParagraph"/>
            <w:numPr>
              <w:numId w:val="9"/>
            </w:numPr>
            <w:spacing w:after="0"/>
            <w:ind w:left="1440" w:hanging="360"/>
          </w:pPr>
        </w:pPrChange>
      </w:pPr>
      <w:r>
        <w:rPr>
          <w:rFonts w:ascii="Times New Roman" w:hAnsi="Times New Roman" w:cs="Times New Roman"/>
          <w:sz w:val="24"/>
          <w:szCs w:val="24"/>
        </w:rPr>
        <w:t>List specific measures</w:t>
      </w:r>
      <w:r w:rsidR="0069447E">
        <w:rPr>
          <w:rFonts w:ascii="Times New Roman" w:hAnsi="Times New Roman" w:cs="Times New Roman"/>
          <w:sz w:val="24"/>
          <w:szCs w:val="24"/>
        </w:rPr>
        <w:t>, selected from CCBHC Criteria: Appendix B,</w:t>
      </w:r>
      <w:r>
        <w:rPr>
          <w:rFonts w:ascii="Times New Roman" w:hAnsi="Times New Roman" w:cs="Times New Roman"/>
          <w:sz w:val="24"/>
          <w:szCs w:val="24"/>
        </w:rPr>
        <w:t xml:space="preserve"> that will show the impact on the population served by CCBHCs over the </w:t>
      </w:r>
      <w:r w:rsidR="00494EDD">
        <w:rPr>
          <w:rFonts w:ascii="Times New Roman" w:hAnsi="Times New Roman" w:cs="Times New Roman"/>
          <w:sz w:val="24"/>
          <w:szCs w:val="24"/>
        </w:rPr>
        <w:t>four</w:t>
      </w:r>
      <w:r w:rsidR="00F42C87">
        <w:rPr>
          <w:rFonts w:ascii="Times New Roman" w:hAnsi="Times New Roman" w:cs="Times New Roman"/>
          <w:sz w:val="24"/>
          <w:szCs w:val="24"/>
        </w:rPr>
        <w:t>-</w:t>
      </w:r>
      <w:r>
        <w:rPr>
          <w:rFonts w:ascii="Times New Roman" w:hAnsi="Times New Roman" w:cs="Times New Roman"/>
          <w:sz w:val="24"/>
          <w:szCs w:val="24"/>
        </w:rPr>
        <w:t>year demonstration program period.</w:t>
      </w:r>
      <w:r w:rsidR="0069447E">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Explain how these measures are related to the goal(s) selected.</w:t>
      </w:r>
      <w:r w:rsidR="00226A3E">
        <w:rPr>
          <w:rFonts w:ascii="Times New Roman" w:hAnsi="Times New Roman" w:cs="Times New Roman"/>
          <w:sz w:val="24"/>
          <w:szCs w:val="24"/>
        </w:rPr>
        <w:t xml:space="preserve">  </w:t>
      </w:r>
    </w:p>
    <w:p w14:paraId="1023A51B" w14:textId="15EB5410" w:rsidR="006C12E0" w:rsidRDefault="006C12E0">
      <w:pPr>
        <w:pStyle w:val="ListParagraph"/>
        <w:numPr>
          <w:ilvl w:val="0"/>
          <w:numId w:val="9"/>
        </w:numPr>
        <w:spacing w:after="0" w:line="276" w:lineRule="auto"/>
        <w:rPr>
          <w:rFonts w:ascii="Times New Roman" w:hAnsi="Times New Roman" w:cs="Times New Roman"/>
          <w:sz w:val="24"/>
          <w:szCs w:val="24"/>
        </w:rPr>
        <w:pPrChange w:id="122" w:author="Danielle Motley" w:date="2023-11-20T11:22:00Z">
          <w:pPr>
            <w:pStyle w:val="ListParagraph"/>
            <w:numPr>
              <w:numId w:val="9"/>
            </w:numPr>
            <w:spacing w:after="0"/>
            <w:ind w:left="1440" w:hanging="360"/>
          </w:pPr>
        </w:pPrChange>
      </w:pPr>
      <w:r>
        <w:rPr>
          <w:rFonts w:ascii="Times New Roman" w:hAnsi="Times New Roman" w:cs="Times New Roman"/>
          <w:sz w:val="24"/>
          <w:szCs w:val="24"/>
        </w:rPr>
        <w:t>Provide baseline data on selected measures from the planning grant period</w:t>
      </w:r>
      <w:r w:rsidR="004A67AD">
        <w:rPr>
          <w:rFonts w:ascii="Times New Roman" w:hAnsi="Times New Roman" w:cs="Times New Roman"/>
          <w:sz w:val="24"/>
          <w:szCs w:val="24"/>
        </w:rPr>
        <w:t>.</w:t>
      </w:r>
    </w:p>
    <w:p w14:paraId="4CEB54C0" w14:textId="4B0F997C" w:rsidR="006C12E0" w:rsidRDefault="006C12E0">
      <w:pPr>
        <w:pStyle w:val="ListParagraph"/>
        <w:numPr>
          <w:ilvl w:val="0"/>
          <w:numId w:val="9"/>
        </w:numPr>
        <w:spacing w:after="0" w:line="276" w:lineRule="auto"/>
        <w:rPr>
          <w:rFonts w:ascii="Times New Roman" w:hAnsi="Times New Roman" w:cs="Times New Roman"/>
          <w:sz w:val="24"/>
          <w:szCs w:val="24"/>
        </w:rPr>
        <w:pPrChange w:id="123" w:author="Danielle Motley" w:date="2023-11-20T11:22:00Z">
          <w:pPr>
            <w:pStyle w:val="ListParagraph"/>
            <w:numPr>
              <w:numId w:val="9"/>
            </w:numPr>
            <w:spacing w:after="0"/>
            <w:ind w:left="1440" w:hanging="360"/>
          </w:pPr>
        </w:pPrChange>
      </w:pPr>
      <w:r>
        <w:rPr>
          <w:rFonts w:ascii="Times New Roman" w:hAnsi="Times New Roman" w:cs="Times New Roman"/>
          <w:sz w:val="24"/>
          <w:szCs w:val="24"/>
        </w:rPr>
        <w:t>Describe your plan for data collection, documentation, tracking of outcomes, and analysis to measure progress in achieving the outcome.</w:t>
      </w:r>
    </w:p>
    <w:p w14:paraId="307FF86C" w14:textId="2F5F75CF" w:rsidR="006C12E0" w:rsidRDefault="006C12E0">
      <w:pPr>
        <w:pStyle w:val="ListParagraph"/>
        <w:numPr>
          <w:ilvl w:val="0"/>
          <w:numId w:val="9"/>
        </w:numPr>
        <w:spacing w:after="0" w:line="276" w:lineRule="auto"/>
        <w:rPr>
          <w:rFonts w:ascii="Times New Roman" w:hAnsi="Times New Roman" w:cs="Times New Roman"/>
          <w:sz w:val="24"/>
          <w:szCs w:val="24"/>
        </w:rPr>
        <w:pPrChange w:id="124" w:author="Danielle Motley" w:date="2023-11-20T11:22:00Z">
          <w:pPr>
            <w:pStyle w:val="ListParagraph"/>
            <w:numPr>
              <w:numId w:val="9"/>
            </w:numPr>
            <w:spacing w:after="0"/>
            <w:ind w:left="1440" w:hanging="360"/>
          </w:pPr>
        </w:pPrChange>
      </w:pPr>
      <w:r>
        <w:rPr>
          <w:rFonts w:ascii="Times New Roman" w:hAnsi="Times New Roman" w:cs="Times New Roman"/>
          <w:sz w:val="24"/>
          <w:szCs w:val="24"/>
        </w:rPr>
        <w:t>Using the selected measures, project the impact on the target population from baseline to the completion of the demonstration program and justify your projections.</w:t>
      </w:r>
      <w:r w:rsidR="007D31AF">
        <w:rPr>
          <w:rFonts w:ascii="Times New Roman" w:hAnsi="Times New Roman" w:cs="Times New Roman"/>
          <w:sz w:val="24"/>
          <w:szCs w:val="24"/>
        </w:rPr>
        <w:t xml:space="preserve">  Include any data that was collected based on State CCBHC efforts</w:t>
      </w:r>
      <w:r w:rsidR="00183FD0">
        <w:rPr>
          <w:rFonts w:ascii="Times New Roman" w:hAnsi="Times New Roman" w:cs="Times New Roman"/>
          <w:sz w:val="24"/>
          <w:szCs w:val="24"/>
        </w:rPr>
        <w:t xml:space="preserve"> already implemented</w:t>
      </w:r>
      <w:r w:rsidR="005C685E">
        <w:rPr>
          <w:rFonts w:ascii="Times New Roman" w:hAnsi="Times New Roman" w:cs="Times New Roman"/>
          <w:sz w:val="24"/>
          <w:szCs w:val="24"/>
        </w:rPr>
        <w:t xml:space="preserve"> on the target population</w:t>
      </w:r>
      <w:r w:rsidR="00183FD0">
        <w:rPr>
          <w:rFonts w:ascii="Times New Roman" w:hAnsi="Times New Roman" w:cs="Times New Roman"/>
          <w:sz w:val="24"/>
          <w:szCs w:val="24"/>
        </w:rPr>
        <w:t xml:space="preserve">, if applicable. </w:t>
      </w:r>
    </w:p>
    <w:p w14:paraId="09892D02" w14:textId="77777777" w:rsidR="00877518" w:rsidRDefault="00877518">
      <w:pPr>
        <w:pStyle w:val="ListParagraph"/>
        <w:spacing w:after="0" w:line="276" w:lineRule="auto"/>
        <w:ind w:left="1440"/>
        <w:rPr>
          <w:rFonts w:ascii="Times New Roman" w:hAnsi="Times New Roman" w:cs="Times New Roman"/>
          <w:sz w:val="24"/>
          <w:szCs w:val="24"/>
        </w:rPr>
        <w:pPrChange w:id="125" w:author="Danielle Motley" w:date="2023-11-20T11:22:00Z">
          <w:pPr>
            <w:pStyle w:val="ListParagraph"/>
            <w:spacing w:after="0"/>
            <w:ind w:left="1440"/>
          </w:pPr>
        </w:pPrChange>
      </w:pPr>
    </w:p>
    <w:p w14:paraId="4B8C9E3D" w14:textId="0E01AE93" w:rsidR="006C12E0" w:rsidRDefault="006C12E0">
      <w:pPr>
        <w:pStyle w:val="ListParagraph"/>
        <w:spacing w:after="0" w:line="276" w:lineRule="auto"/>
        <w:ind w:left="1440"/>
        <w:rPr>
          <w:rFonts w:ascii="Times New Roman" w:hAnsi="Times New Roman" w:cs="Times New Roman"/>
          <w:sz w:val="24"/>
          <w:szCs w:val="24"/>
        </w:rPr>
        <w:pPrChange w:id="126" w:author="Danielle Motley" w:date="2023-11-20T11:22:00Z">
          <w:pPr>
            <w:pStyle w:val="ListParagraph"/>
            <w:spacing w:after="0"/>
            <w:ind w:left="1440"/>
          </w:pPr>
        </w:pPrChange>
      </w:pPr>
      <w:r>
        <w:rPr>
          <w:rFonts w:ascii="Times New Roman" w:hAnsi="Times New Roman" w:cs="Times New Roman"/>
          <w:sz w:val="24"/>
          <w:szCs w:val="24"/>
        </w:rPr>
        <w:t>Goal 1. Provide the most complete scope of services required in the CCBHC Criteria to individuals who are eligible for medical assistance under the state Medicaid program</w:t>
      </w:r>
      <w:r w:rsidR="002E110A">
        <w:rPr>
          <w:rFonts w:ascii="Times New Roman" w:hAnsi="Times New Roman" w:cs="Times New Roman"/>
          <w:sz w:val="24"/>
          <w:szCs w:val="24"/>
        </w:rPr>
        <w:t>.</w:t>
      </w:r>
    </w:p>
    <w:p w14:paraId="517A512A" w14:textId="77777777" w:rsidR="00877518" w:rsidRDefault="00877518">
      <w:pPr>
        <w:pStyle w:val="ListParagraph"/>
        <w:spacing w:after="0" w:line="276" w:lineRule="auto"/>
        <w:ind w:left="1440"/>
        <w:rPr>
          <w:rFonts w:ascii="Times New Roman" w:hAnsi="Times New Roman" w:cs="Times New Roman"/>
          <w:sz w:val="24"/>
          <w:szCs w:val="24"/>
        </w:rPr>
        <w:pPrChange w:id="127" w:author="Danielle Motley" w:date="2023-11-20T11:22:00Z">
          <w:pPr>
            <w:pStyle w:val="ListParagraph"/>
            <w:spacing w:after="0"/>
            <w:ind w:left="1440"/>
          </w:pPr>
        </w:pPrChange>
      </w:pPr>
    </w:p>
    <w:p w14:paraId="1FB3CA13" w14:textId="7DE2AE47" w:rsidR="006C12E0" w:rsidRDefault="006C12E0">
      <w:pPr>
        <w:pStyle w:val="ListParagraph"/>
        <w:spacing w:after="0" w:line="276" w:lineRule="auto"/>
        <w:ind w:left="1440"/>
        <w:rPr>
          <w:rFonts w:ascii="Times New Roman" w:hAnsi="Times New Roman" w:cs="Times New Roman"/>
          <w:sz w:val="24"/>
          <w:szCs w:val="24"/>
        </w:rPr>
        <w:pPrChange w:id="128" w:author="Danielle Motley" w:date="2023-11-20T11:22:00Z">
          <w:pPr>
            <w:pStyle w:val="ListParagraph"/>
            <w:spacing w:after="0"/>
            <w:ind w:left="1440"/>
          </w:pPr>
        </w:pPrChange>
      </w:pPr>
      <w:r>
        <w:rPr>
          <w:rFonts w:ascii="Times New Roman" w:hAnsi="Times New Roman" w:cs="Times New Roman"/>
          <w:sz w:val="24"/>
          <w:szCs w:val="24"/>
        </w:rPr>
        <w:t>Goal 2.  Improve availability of, access to, and participation in, services described in subsection (a)(2)(D) to individuals eligible for medical assistance under the State Medicaid program</w:t>
      </w:r>
      <w:r w:rsidR="002E110A">
        <w:rPr>
          <w:rFonts w:ascii="Times New Roman" w:hAnsi="Times New Roman" w:cs="Times New Roman"/>
          <w:sz w:val="24"/>
          <w:szCs w:val="24"/>
        </w:rPr>
        <w:t>.</w:t>
      </w:r>
    </w:p>
    <w:p w14:paraId="76E2C991" w14:textId="77777777" w:rsidR="00877518" w:rsidRDefault="00877518">
      <w:pPr>
        <w:pStyle w:val="ListParagraph"/>
        <w:spacing w:after="0" w:line="276" w:lineRule="auto"/>
        <w:ind w:left="1440"/>
        <w:rPr>
          <w:rFonts w:ascii="Times New Roman" w:hAnsi="Times New Roman" w:cs="Times New Roman"/>
          <w:sz w:val="24"/>
          <w:szCs w:val="24"/>
        </w:rPr>
        <w:pPrChange w:id="129" w:author="Danielle Motley" w:date="2023-11-20T11:22:00Z">
          <w:pPr>
            <w:pStyle w:val="ListParagraph"/>
            <w:spacing w:after="0"/>
            <w:ind w:left="1440"/>
          </w:pPr>
        </w:pPrChange>
      </w:pPr>
    </w:p>
    <w:p w14:paraId="3FE69E9A" w14:textId="2A6F039C" w:rsidR="006C12E0" w:rsidRDefault="006C12E0">
      <w:pPr>
        <w:pStyle w:val="ListParagraph"/>
        <w:spacing w:after="0" w:line="276" w:lineRule="auto"/>
        <w:ind w:left="1440"/>
        <w:rPr>
          <w:rFonts w:ascii="Times New Roman" w:hAnsi="Times New Roman" w:cs="Times New Roman"/>
          <w:sz w:val="24"/>
          <w:szCs w:val="24"/>
        </w:rPr>
        <w:pPrChange w:id="130" w:author="Danielle Motley" w:date="2023-11-20T11:22:00Z">
          <w:pPr>
            <w:pStyle w:val="ListParagraph"/>
            <w:spacing w:after="0"/>
            <w:ind w:left="1440"/>
          </w:pPr>
        </w:pPrChange>
      </w:pPr>
      <w:r>
        <w:rPr>
          <w:rFonts w:ascii="Times New Roman" w:hAnsi="Times New Roman" w:cs="Times New Roman"/>
          <w:sz w:val="24"/>
          <w:szCs w:val="24"/>
        </w:rPr>
        <w:t>Goal 3. Improve availability of, access to, and participation in assisted outpatient mental health treatment in the state</w:t>
      </w:r>
      <w:r w:rsidR="002E110A">
        <w:rPr>
          <w:rFonts w:ascii="Times New Roman" w:hAnsi="Times New Roman" w:cs="Times New Roman"/>
          <w:sz w:val="24"/>
          <w:szCs w:val="24"/>
        </w:rPr>
        <w:t>.</w:t>
      </w:r>
    </w:p>
    <w:p w14:paraId="6DF479F6" w14:textId="77777777" w:rsidR="00877518" w:rsidRDefault="00877518">
      <w:pPr>
        <w:pStyle w:val="ListParagraph"/>
        <w:spacing w:after="0" w:line="276" w:lineRule="auto"/>
        <w:ind w:left="1440"/>
        <w:rPr>
          <w:rFonts w:ascii="Times New Roman" w:hAnsi="Times New Roman" w:cs="Times New Roman"/>
          <w:sz w:val="24"/>
          <w:szCs w:val="24"/>
        </w:rPr>
        <w:pPrChange w:id="131" w:author="Danielle Motley" w:date="2023-11-20T11:22:00Z">
          <w:pPr>
            <w:pStyle w:val="ListParagraph"/>
            <w:spacing w:after="0"/>
            <w:ind w:left="1440"/>
          </w:pPr>
        </w:pPrChange>
      </w:pPr>
    </w:p>
    <w:p w14:paraId="0935BC3C" w14:textId="639BE030" w:rsidR="006C12E0" w:rsidRDefault="09BCDFBE">
      <w:pPr>
        <w:pStyle w:val="ListParagraph"/>
        <w:spacing w:after="0" w:line="276" w:lineRule="auto"/>
        <w:ind w:left="1440"/>
        <w:rPr>
          <w:rFonts w:ascii="Times New Roman" w:hAnsi="Times New Roman" w:cs="Times New Roman"/>
          <w:sz w:val="24"/>
          <w:szCs w:val="24"/>
        </w:rPr>
        <w:pPrChange w:id="132" w:author="Danielle Motley" w:date="2023-11-20T11:22:00Z">
          <w:pPr>
            <w:pStyle w:val="ListParagraph"/>
            <w:spacing w:after="0"/>
            <w:ind w:left="1440"/>
          </w:pPr>
        </w:pPrChange>
      </w:pPr>
      <w:r w:rsidRPr="174BB915">
        <w:rPr>
          <w:rFonts w:ascii="Times New Roman" w:hAnsi="Times New Roman" w:cs="Times New Roman"/>
          <w:sz w:val="24"/>
          <w:szCs w:val="24"/>
        </w:rPr>
        <w:lastRenderedPageBreak/>
        <w:t xml:space="preserve">Goal 4. Demonstrate the potential to expand available mental health services in a demonstration area and increase quality of such services without increasing net federal spending. </w:t>
      </w:r>
    </w:p>
    <w:p w14:paraId="22AF3601" w14:textId="547D810B" w:rsidR="006C12E0" w:rsidRDefault="006C12E0">
      <w:pPr>
        <w:spacing w:after="0" w:line="276" w:lineRule="auto"/>
        <w:contextualSpacing/>
        <w:rPr>
          <w:rFonts w:ascii="Times New Roman" w:hAnsi="Times New Roman" w:cs="Times New Roman"/>
          <w:sz w:val="24"/>
          <w:szCs w:val="24"/>
        </w:rPr>
        <w:pPrChange w:id="133" w:author="Danielle Motley" w:date="2023-11-20T11:22:00Z">
          <w:pPr>
            <w:spacing w:after="0"/>
          </w:pPr>
        </w:pPrChange>
      </w:pPr>
    </w:p>
    <w:p w14:paraId="07620E8B" w14:textId="77777777" w:rsidR="009912F8" w:rsidRDefault="009912F8">
      <w:pPr>
        <w:spacing w:line="276" w:lineRule="auto"/>
        <w:contextualSpacing/>
        <w:rPr>
          <w:rFonts w:ascii="Times New Roman" w:eastAsiaTheme="majorEastAsia" w:hAnsi="Times New Roman" w:cstheme="majorBidi"/>
          <w:b/>
          <w:color w:val="auto"/>
          <w:sz w:val="28"/>
          <w:szCs w:val="32"/>
        </w:rPr>
        <w:pPrChange w:id="134" w:author="Danielle Motley" w:date="2023-11-20T11:22:00Z">
          <w:pPr/>
        </w:pPrChange>
      </w:pPr>
      <w:r>
        <w:br w:type="page"/>
      </w:r>
    </w:p>
    <w:p w14:paraId="6DCC7688" w14:textId="0DDD8C75" w:rsidR="006C12E0" w:rsidRPr="00743CB4" w:rsidRDefault="006C12E0">
      <w:pPr>
        <w:pStyle w:val="MainSectionHeader-Level1"/>
        <w:spacing w:line="276" w:lineRule="auto"/>
        <w:contextualSpacing/>
        <w:pPrChange w:id="135" w:author="Danielle Motley" w:date="2023-11-20T11:22:00Z">
          <w:pPr>
            <w:pStyle w:val="MainSectionHeader-Level1"/>
          </w:pPr>
        </w:pPrChange>
      </w:pPr>
      <w:r w:rsidRPr="00743CB4">
        <w:lastRenderedPageBreak/>
        <w:t>Part 3: Prospective Payment System Methodology Description</w:t>
      </w:r>
    </w:p>
    <w:p w14:paraId="27649C7A" w14:textId="62C993D2" w:rsidR="006C12E0" w:rsidDel="00BE4A17" w:rsidRDefault="006C12E0">
      <w:pPr>
        <w:spacing w:after="0" w:line="276" w:lineRule="auto"/>
        <w:contextualSpacing/>
        <w:rPr>
          <w:del w:id="136" w:author="Danielle Motley" w:date="2023-11-20T11:23:00Z"/>
          <w:rFonts w:ascii="Times New Roman" w:hAnsi="Times New Roman" w:cs="Times New Roman"/>
          <w:sz w:val="24"/>
          <w:szCs w:val="24"/>
        </w:rPr>
        <w:pPrChange w:id="137" w:author="Danielle Motley" w:date="2023-11-20T11:22:00Z">
          <w:pPr>
            <w:spacing w:after="0"/>
          </w:pPr>
        </w:pPrChange>
      </w:pPr>
    </w:p>
    <w:p w14:paraId="2C98F814" w14:textId="796ABFD9" w:rsidR="006C12E0" w:rsidRDefault="006C12E0">
      <w:pPr>
        <w:spacing w:after="0" w:line="276" w:lineRule="auto"/>
        <w:contextualSpacing/>
        <w:rPr>
          <w:rFonts w:ascii="Times New Roman" w:hAnsi="Times New Roman" w:cs="Times New Roman"/>
          <w:sz w:val="24"/>
          <w:szCs w:val="24"/>
        </w:rPr>
        <w:pPrChange w:id="138" w:author="Danielle Motley" w:date="2023-11-20T11:22:00Z">
          <w:pPr>
            <w:spacing w:after="0"/>
          </w:pPr>
        </w:pPrChange>
      </w:pPr>
      <w:r>
        <w:rPr>
          <w:rFonts w:ascii="Times New Roman" w:hAnsi="Times New Roman" w:cs="Times New Roman"/>
          <w:sz w:val="24"/>
          <w:szCs w:val="24"/>
        </w:rPr>
        <w:t>Using the following format, describe the state’s prospective payment system (PPS) methodology.  This part of the Guidance will be scored up to a total of 20 points and your response may not exceed 30 pages.  Each section of this part of the application corresponds to the same section of the CCBHC PPS Guidance.  Sections 1-</w:t>
      </w:r>
      <w:ins w:id="139" w:author="Danielle Motley" w:date="2023-11-20T11:23:00Z">
        <w:r w:rsidR="00BE4A17">
          <w:rPr>
            <w:rFonts w:ascii="Times New Roman" w:hAnsi="Times New Roman" w:cs="Times New Roman"/>
            <w:sz w:val="24"/>
            <w:szCs w:val="24"/>
          </w:rPr>
          <w:t>5</w:t>
        </w:r>
      </w:ins>
      <w:del w:id="140" w:author="Danielle Motley" w:date="2023-11-20T11:23:00Z">
        <w:r w:rsidDel="00BE4A17">
          <w:rPr>
            <w:rFonts w:ascii="Times New Roman" w:hAnsi="Times New Roman" w:cs="Times New Roman"/>
            <w:sz w:val="24"/>
            <w:szCs w:val="24"/>
          </w:rPr>
          <w:delText>4</w:delText>
        </w:r>
      </w:del>
      <w:r>
        <w:rPr>
          <w:rFonts w:ascii="Times New Roman" w:hAnsi="Times New Roman" w:cs="Times New Roman"/>
          <w:sz w:val="24"/>
          <w:szCs w:val="24"/>
        </w:rPr>
        <w:t xml:space="preserve"> of this form pertain to fee for service prospective payment; managed care payment is addressed in section </w:t>
      </w:r>
      <w:del w:id="141" w:author="Danielle Motley" w:date="2023-11-20T11:23:00Z">
        <w:r w:rsidDel="00BE4A17">
          <w:rPr>
            <w:rFonts w:ascii="Times New Roman" w:hAnsi="Times New Roman" w:cs="Times New Roman"/>
            <w:sz w:val="24"/>
            <w:szCs w:val="24"/>
          </w:rPr>
          <w:delText>5</w:delText>
        </w:r>
      </w:del>
      <w:ins w:id="142" w:author="Danielle Motley" w:date="2023-11-20T11:23:00Z">
        <w:r w:rsidR="00BE4A17">
          <w:rPr>
            <w:rFonts w:ascii="Times New Roman" w:hAnsi="Times New Roman" w:cs="Times New Roman"/>
            <w:sz w:val="24"/>
            <w:szCs w:val="24"/>
          </w:rPr>
          <w:t>6</w:t>
        </w:r>
      </w:ins>
      <w:r>
        <w:rPr>
          <w:rFonts w:ascii="Times New Roman" w:hAnsi="Times New Roman" w:cs="Times New Roman"/>
          <w:sz w:val="24"/>
          <w:szCs w:val="24"/>
        </w:rPr>
        <w:t xml:space="preserve">. </w:t>
      </w:r>
    </w:p>
    <w:p w14:paraId="4197A634" w14:textId="71CFFF04" w:rsidR="00310D25" w:rsidRDefault="00310D25">
      <w:pPr>
        <w:spacing w:after="0" w:line="276" w:lineRule="auto"/>
        <w:contextualSpacing/>
        <w:rPr>
          <w:rFonts w:ascii="Times New Roman" w:hAnsi="Times New Roman" w:cs="Times New Roman"/>
          <w:sz w:val="24"/>
          <w:szCs w:val="24"/>
        </w:rPr>
        <w:pPrChange w:id="143" w:author="Danielle Motley" w:date="2023-11-20T11:22:00Z">
          <w:pPr>
            <w:spacing w:after="0"/>
          </w:pPr>
        </w:pPrChange>
      </w:pPr>
    </w:p>
    <w:p w14:paraId="53772C65" w14:textId="2A975098" w:rsidR="00310D25" w:rsidRPr="00B0214E" w:rsidRDefault="00310D25" w:rsidP="005F598B">
      <w:pPr>
        <w:pStyle w:val="SectionHeader-Level2"/>
      </w:pPr>
      <w:r w:rsidRPr="00B0214E">
        <w:t>Section 1: Introduction</w:t>
      </w:r>
    </w:p>
    <w:p w14:paraId="18C6A132" w14:textId="66ED3EC2" w:rsidR="00310D25" w:rsidRDefault="00310D25">
      <w:pPr>
        <w:spacing w:after="0" w:line="276" w:lineRule="auto"/>
        <w:contextualSpacing/>
        <w:rPr>
          <w:rFonts w:ascii="Times New Roman" w:hAnsi="Times New Roman" w:cs="Times New Roman"/>
          <w:sz w:val="24"/>
          <w:szCs w:val="24"/>
        </w:rPr>
        <w:pPrChange w:id="144" w:author="Danielle Motley" w:date="2023-11-20T11:22:00Z">
          <w:pPr>
            <w:spacing w:after="0"/>
          </w:pPr>
        </w:pPrChange>
      </w:pPr>
      <w:r>
        <w:rPr>
          <w:rFonts w:ascii="Times New Roman" w:hAnsi="Times New Roman" w:cs="Times New Roman"/>
          <w:sz w:val="24"/>
          <w:szCs w:val="24"/>
        </w:rPr>
        <w:t xml:space="preserve">Section 223 of the PAMA, requires payment using a PPS for CCBHC services provided by qualifying clinics and related satellite sites established prior to April 1, 2014.  The Centers for Medicare &amp; Medicaid Services (CMS) offers a state the option of using </w:t>
      </w:r>
      <w:r w:rsidR="001F03E9">
        <w:rPr>
          <w:rFonts w:ascii="Times New Roman" w:hAnsi="Times New Roman" w:cs="Times New Roman"/>
          <w:sz w:val="24"/>
          <w:szCs w:val="24"/>
        </w:rPr>
        <w:t xml:space="preserve">one of four (4) PPS payment methodologies. States may select </w:t>
      </w:r>
      <w:r w:rsidR="00103EC6">
        <w:rPr>
          <w:rFonts w:ascii="Times New Roman" w:hAnsi="Times New Roman" w:cs="Times New Roman"/>
          <w:sz w:val="24"/>
          <w:szCs w:val="24"/>
        </w:rPr>
        <w:t xml:space="preserve">from among </w:t>
      </w:r>
      <w:r>
        <w:rPr>
          <w:rFonts w:ascii="Times New Roman" w:hAnsi="Times New Roman" w:cs="Times New Roman"/>
          <w:sz w:val="24"/>
          <w:szCs w:val="24"/>
        </w:rPr>
        <w:t xml:space="preserve">the </w:t>
      </w:r>
      <w:r w:rsidR="00103EC6">
        <w:rPr>
          <w:rFonts w:ascii="Times New Roman" w:hAnsi="Times New Roman" w:cs="Times New Roman"/>
          <w:sz w:val="24"/>
          <w:szCs w:val="24"/>
        </w:rPr>
        <w:t xml:space="preserve">daily </w:t>
      </w:r>
      <w:r>
        <w:rPr>
          <w:rFonts w:ascii="Times New Roman" w:hAnsi="Times New Roman" w:cs="Times New Roman"/>
          <w:sz w:val="24"/>
          <w:szCs w:val="24"/>
        </w:rPr>
        <w:t xml:space="preserve">Certified Clinic PPS </w:t>
      </w:r>
      <w:r w:rsidR="001F03E9">
        <w:rPr>
          <w:rFonts w:ascii="Times New Roman" w:hAnsi="Times New Roman" w:cs="Times New Roman"/>
          <w:sz w:val="24"/>
          <w:szCs w:val="24"/>
        </w:rPr>
        <w:t xml:space="preserve">rate </w:t>
      </w:r>
      <w:r>
        <w:rPr>
          <w:rFonts w:ascii="Times New Roman" w:hAnsi="Times New Roman" w:cs="Times New Roman"/>
          <w:sz w:val="24"/>
          <w:szCs w:val="24"/>
        </w:rPr>
        <w:t>(CC PPS-1)</w:t>
      </w:r>
      <w:r w:rsidR="001F03E9">
        <w:rPr>
          <w:rFonts w:ascii="Times New Roman" w:hAnsi="Times New Roman" w:cs="Times New Roman"/>
          <w:sz w:val="24"/>
          <w:szCs w:val="24"/>
        </w:rPr>
        <w:t xml:space="preserve">, </w:t>
      </w:r>
      <w:r w:rsidR="00766F50">
        <w:rPr>
          <w:rFonts w:ascii="Times New Roman" w:hAnsi="Times New Roman" w:cs="Times New Roman"/>
          <w:sz w:val="24"/>
          <w:szCs w:val="24"/>
        </w:rPr>
        <w:t xml:space="preserve">the </w:t>
      </w:r>
      <w:r w:rsidR="00103EC6">
        <w:rPr>
          <w:rFonts w:ascii="Times New Roman" w:hAnsi="Times New Roman" w:cs="Times New Roman"/>
          <w:sz w:val="24"/>
          <w:szCs w:val="24"/>
        </w:rPr>
        <w:t>monthly</w:t>
      </w:r>
      <w:r>
        <w:rPr>
          <w:rFonts w:ascii="Times New Roman" w:hAnsi="Times New Roman" w:cs="Times New Roman"/>
          <w:sz w:val="24"/>
          <w:szCs w:val="24"/>
        </w:rPr>
        <w:t xml:space="preserve"> </w:t>
      </w:r>
      <w:r w:rsidR="00766F50">
        <w:rPr>
          <w:rFonts w:ascii="Times New Roman" w:hAnsi="Times New Roman" w:cs="Times New Roman"/>
          <w:sz w:val="24"/>
          <w:szCs w:val="24"/>
        </w:rPr>
        <w:t xml:space="preserve">Certified Clinic PPS </w:t>
      </w:r>
      <w:r w:rsidR="00103EC6">
        <w:rPr>
          <w:rFonts w:ascii="Times New Roman" w:hAnsi="Times New Roman" w:cs="Times New Roman"/>
          <w:sz w:val="24"/>
          <w:szCs w:val="24"/>
        </w:rPr>
        <w:t>rate</w:t>
      </w:r>
      <w:r>
        <w:rPr>
          <w:rFonts w:ascii="Times New Roman" w:hAnsi="Times New Roman" w:cs="Times New Roman"/>
          <w:sz w:val="24"/>
          <w:szCs w:val="24"/>
        </w:rPr>
        <w:t xml:space="preserve"> (CC PPS-2)</w:t>
      </w:r>
      <w:r w:rsidR="00103EC6">
        <w:rPr>
          <w:rFonts w:ascii="Times New Roman" w:hAnsi="Times New Roman" w:cs="Times New Roman"/>
          <w:sz w:val="24"/>
          <w:szCs w:val="24"/>
        </w:rPr>
        <w:t xml:space="preserve">, </w:t>
      </w:r>
      <w:r w:rsidR="00766F50">
        <w:rPr>
          <w:rFonts w:ascii="Times New Roman" w:hAnsi="Times New Roman" w:cs="Times New Roman"/>
          <w:sz w:val="24"/>
          <w:szCs w:val="24"/>
        </w:rPr>
        <w:t xml:space="preserve">the </w:t>
      </w:r>
      <w:r w:rsidR="00103EC6">
        <w:rPr>
          <w:rFonts w:ascii="Times New Roman" w:hAnsi="Times New Roman" w:cs="Times New Roman"/>
          <w:sz w:val="24"/>
          <w:szCs w:val="24"/>
        </w:rPr>
        <w:t xml:space="preserve">daily </w:t>
      </w:r>
      <w:r w:rsidR="00766F50">
        <w:rPr>
          <w:rFonts w:ascii="Times New Roman" w:hAnsi="Times New Roman" w:cs="Times New Roman"/>
          <w:sz w:val="24"/>
          <w:szCs w:val="24"/>
        </w:rPr>
        <w:t xml:space="preserve">Certified Clinic PPS </w:t>
      </w:r>
      <w:r w:rsidR="00103EC6">
        <w:rPr>
          <w:rFonts w:ascii="Times New Roman" w:hAnsi="Times New Roman" w:cs="Times New Roman"/>
          <w:sz w:val="24"/>
          <w:szCs w:val="24"/>
        </w:rPr>
        <w:t xml:space="preserve">rate </w:t>
      </w:r>
      <w:r w:rsidR="00766F50">
        <w:rPr>
          <w:rFonts w:ascii="Times New Roman" w:hAnsi="Times New Roman" w:cs="Times New Roman"/>
          <w:sz w:val="24"/>
          <w:szCs w:val="24"/>
        </w:rPr>
        <w:t xml:space="preserve">that includes </w:t>
      </w:r>
      <w:r w:rsidR="00103EC6">
        <w:rPr>
          <w:rFonts w:ascii="Times New Roman" w:hAnsi="Times New Roman" w:cs="Times New Roman"/>
          <w:sz w:val="24"/>
          <w:szCs w:val="24"/>
        </w:rPr>
        <w:t xml:space="preserve">special crisis services (CC PPS-3), and the monthly </w:t>
      </w:r>
      <w:r w:rsidR="00766F50">
        <w:rPr>
          <w:rFonts w:ascii="Times New Roman" w:hAnsi="Times New Roman" w:cs="Times New Roman"/>
          <w:sz w:val="24"/>
          <w:szCs w:val="24"/>
        </w:rPr>
        <w:t xml:space="preserve">Certified Clinic PPS </w:t>
      </w:r>
      <w:r w:rsidR="00103EC6">
        <w:rPr>
          <w:rFonts w:ascii="Times New Roman" w:hAnsi="Times New Roman" w:cs="Times New Roman"/>
          <w:sz w:val="24"/>
          <w:szCs w:val="24"/>
        </w:rPr>
        <w:t xml:space="preserve">rate </w:t>
      </w:r>
      <w:r w:rsidR="00766F50">
        <w:rPr>
          <w:rFonts w:ascii="Times New Roman" w:hAnsi="Times New Roman" w:cs="Times New Roman"/>
          <w:sz w:val="24"/>
          <w:szCs w:val="24"/>
        </w:rPr>
        <w:t xml:space="preserve">that includes </w:t>
      </w:r>
      <w:r w:rsidR="00103EC6">
        <w:rPr>
          <w:rFonts w:ascii="Times New Roman" w:hAnsi="Times New Roman" w:cs="Times New Roman"/>
          <w:sz w:val="24"/>
          <w:szCs w:val="24"/>
        </w:rPr>
        <w:t>special crisis services (CC PP</w:t>
      </w:r>
      <w:r w:rsidR="0084532E">
        <w:rPr>
          <w:rFonts w:ascii="Times New Roman" w:hAnsi="Times New Roman" w:cs="Times New Roman"/>
          <w:sz w:val="24"/>
          <w:szCs w:val="24"/>
        </w:rPr>
        <w:t>S</w:t>
      </w:r>
      <w:r w:rsidR="00103EC6">
        <w:rPr>
          <w:rFonts w:ascii="Times New Roman" w:hAnsi="Times New Roman" w:cs="Times New Roman"/>
          <w:sz w:val="24"/>
          <w:szCs w:val="24"/>
        </w:rPr>
        <w:t>-4). The rate selected by the state must be used</w:t>
      </w:r>
      <w:r>
        <w:rPr>
          <w:rFonts w:ascii="Times New Roman" w:hAnsi="Times New Roman" w:cs="Times New Roman"/>
          <w:sz w:val="24"/>
          <w:szCs w:val="24"/>
        </w:rPr>
        <w:t xml:space="preserve"> demonstration-wide for payments that are either fee for service (FFS) or made through managed care payment systems.  </w:t>
      </w:r>
      <w:r w:rsidR="00103EC6" w:rsidRPr="00F64C3E">
        <w:rPr>
          <w:rFonts w:ascii="Times New Roman" w:hAnsi="Times New Roman" w:cs="Times New Roman"/>
          <w:sz w:val="24"/>
          <w:szCs w:val="24"/>
        </w:rPr>
        <w:t xml:space="preserve">CMS updated the PPS Technical Guidance </w:t>
      </w:r>
      <w:r w:rsidR="00766F50" w:rsidRPr="00F64C3E">
        <w:rPr>
          <w:rFonts w:ascii="Times New Roman" w:hAnsi="Times New Roman" w:cs="Times New Roman"/>
          <w:sz w:val="24"/>
          <w:szCs w:val="24"/>
        </w:rPr>
        <w:t>in</w:t>
      </w:r>
      <w:r w:rsidR="00766F50">
        <w:rPr>
          <w:rFonts w:ascii="Times New Roman" w:hAnsi="Times New Roman" w:cs="Times New Roman"/>
          <w:sz w:val="24"/>
          <w:szCs w:val="24"/>
        </w:rPr>
        <w:t xml:space="preserve"> 2023</w:t>
      </w:r>
      <w:r w:rsidR="00103EC6">
        <w:rPr>
          <w:rFonts w:ascii="Times New Roman" w:hAnsi="Times New Roman" w:cs="Times New Roman"/>
          <w:sz w:val="24"/>
          <w:szCs w:val="24"/>
        </w:rPr>
        <w:t xml:space="preserve"> which outlines </w:t>
      </w:r>
      <w:r w:rsidR="00F511E9">
        <w:rPr>
          <w:rFonts w:ascii="Times New Roman" w:hAnsi="Times New Roman" w:cs="Times New Roman"/>
          <w:sz w:val="24"/>
          <w:szCs w:val="24"/>
        </w:rPr>
        <w:t xml:space="preserve">details specific to the available PPS options </w:t>
      </w:r>
      <w:r w:rsidR="00766F50">
        <w:rPr>
          <w:rFonts w:ascii="Times New Roman" w:hAnsi="Times New Roman" w:cs="Times New Roman"/>
          <w:sz w:val="24"/>
          <w:szCs w:val="24"/>
        </w:rPr>
        <w:t xml:space="preserve">currently available </w:t>
      </w:r>
      <w:r w:rsidR="00F511E9">
        <w:rPr>
          <w:rFonts w:ascii="Times New Roman" w:hAnsi="Times New Roman" w:cs="Times New Roman"/>
          <w:sz w:val="24"/>
          <w:szCs w:val="24"/>
        </w:rPr>
        <w:t xml:space="preserve">under the CCBHC demonstration. </w:t>
      </w:r>
    </w:p>
    <w:p w14:paraId="5D305592" w14:textId="224FB2CF" w:rsidR="00310D25" w:rsidRDefault="00310D25">
      <w:pPr>
        <w:spacing w:after="0" w:line="276" w:lineRule="auto"/>
        <w:contextualSpacing/>
        <w:rPr>
          <w:rFonts w:ascii="Times New Roman" w:hAnsi="Times New Roman" w:cs="Times New Roman"/>
          <w:sz w:val="24"/>
          <w:szCs w:val="24"/>
        </w:rPr>
        <w:pPrChange w:id="145" w:author="Danielle Motley" w:date="2023-11-20T11:22:00Z">
          <w:pPr>
            <w:spacing w:after="0"/>
          </w:pPr>
        </w:pPrChange>
      </w:pPr>
    </w:p>
    <w:p w14:paraId="668B70D6" w14:textId="17D2C0AD" w:rsidR="00310D25" w:rsidRPr="00310D25" w:rsidRDefault="00310D25" w:rsidP="005F598B">
      <w:pPr>
        <w:pStyle w:val="SectionHeader-Level2"/>
      </w:pPr>
      <w:r w:rsidRPr="00310D25">
        <w:t>Section 2: CCHBC PPS Rate-Setting Methodology Options</w:t>
      </w:r>
    </w:p>
    <w:p w14:paraId="7B5F1484" w14:textId="0EA9E959" w:rsidR="00310D25" w:rsidRDefault="00310D25">
      <w:pPr>
        <w:spacing w:after="0" w:line="276" w:lineRule="auto"/>
        <w:ind w:right="-180"/>
        <w:contextualSpacing/>
        <w:rPr>
          <w:rFonts w:ascii="Times New Roman" w:hAnsi="Times New Roman" w:cs="Times New Roman"/>
          <w:sz w:val="24"/>
          <w:szCs w:val="24"/>
        </w:rPr>
        <w:pPrChange w:id="146" w:author="Danielle Motley" w:date="2023-11-20T11:26:00Z">
          <w:pPr>
            <w:spacing w:after="0"/>
          </w:pPr>
        </w:pPrChange>
      </w:pPr>
      <w:r>
        <w:rPr>
          <w:rFonts w:ascii="Times New Roman" w:hAnsi="Times New Roman" w:cs="Times New Roman"/>
          <w:sz w:val="24"/>
          <w:szCs w:val="24"/>
        </w:rPr>
        <w:t>CMS offers a state the option of the CC PPS-1</w:t>
      </w:r>
      <w:r w:rsidR="00215BB5">
        <w:rPr>
          <w:rFonts w:ascii="Times New Roman" w:hAnsi="Times New Roman" w:cs="Times New Roman"/>
          <w:sz w:val="24"/>
          <w:szCs w:val="24"/>
        </w:rPr>
        <w:t>,</w:t>
      </w:r>
      <w:r>
        <w:rPr>
          <w:rFonts w:ascii="Times New Roman" w:hAnsi="Times New Roman" w:cs="Times New Roman"/>
          <w:sz w:val="24"/>
          <w:szCs w:val="24"/>
        </w:rPr>
        <w:t xml:space="preserve"> CC PPS-2</w:t>
      </w:r>
      <w:r w:rsidR="00215BB5">
        <w:rPr>
          <w:rFonts w:ascii="Times New Roman" w:hAnsi="Times New Roman" w:cs="Times New Roman"/>
          <w:sz w:val="24"/>
          <w:szCs w:val="24"/>
        </w:rPr>
        <w:t>, CC PPS-3</w:t>
      </w:r>
      <w:r w:rsidR="00AC70F2">
        <w:rPr>
          <w:rFonts w:ascii="Times New Roman" w:hAnsi="Times New Roman" w:cs="Times New Roman"/>
          <w:sz w:val="24"/>
          <w:szCs w:val="24"/>
        </w:rPr>
        <w:t>,</w:t>
      </w:r>
      <w:r w:rsidR="00215BB5">
        <w:rPr>
          <w:rFonts w:ascii="Times New Roman" w:hAnsi="Times New Roman" w:cs="Times New Roman"/>
          <w:sz w:val="24"/>
          <w:szCs w:val="24"/>
        </w:rPr>
        <w:t xml:space="preserve"> </w:t>
      </w:r>
      <w:r w:rsidR="00A62E4D">
        <w:rPr>
          <w:rFonts w:ascii="Times New Roman" w:hAnsi="Times New Roman" w:cs="Times New Roman"/>
          <w:sz w:val="24"/>
          <w:szCs w:val="24"/>
        </w:rPr>
        <w:t>or</w:t>
      </w:r>
      <w:r w:rsidR="00215BB5">
        <w:rPr>
          <w:rFonts w:ascii="Times New Roman" w:hAnsi="Times New Roman" w:cs="Times New Roman"/>
          <w:sz w:val="24"/>
          <w:szCs w:val="24"/>
        </w:rPr>
        <w:t xml:space="preserve"> CC PPS-4</w:t>
      </w:r>
      <w:r>
        <w:rPr>
          <w:rFonts w:ascii="Times New Roman" w:hAnsi="Times New Roman" w:cs="Times New Roman"/>
          <w:sz w:val="24"/>
          <w:szCs w:val="24"/>
        </w:rPr>
        <w:t xml:space="preserve"> </w:t>
      </w:r>
      <w:r w:rsidR="00A62E4D">
        <w:rPr>
          <w:rFonts w:ascii="Times New Roman" w:hAnsi="Times New Roman" w:cs="Times New Roman"/>
          <w:sz w:val="24"/>
          <w:szCs w:val="24"/>
        </w:rPr>
        <w:t xml:space="preserve">methodology </w:t>
      </w:r>
      <w:r>
        <w:rPr>
          <w:rFonts w:ascii="Times New Roman" w:hAnsi="Times New Roman" w:cs="Times New Roman"/>
          <w:sz w:val="24"/>
          <w:szCs w:val="24"/>
        </w:rPr>
        <w:t>for use demonstration-wide.  The state chooses the following methodology (select one):</w:t>
      </w:r>
    </w:p>
    <w:p w14:paraId="631D3C1A" w14:textId="39AC2D98" w:rsidR="00310D25" w:rsidRPr="006C12E0" w:rsidRDefault="00310D25">
      <w:pPr>
        <w:spacing w:after="0" w:line="276" w:lineRule="auto"/>
        <w:contextualSpacing/>
        <w:rPr>
          <w:rFonts w:ascii="Times New Roman" w:hAnsi="Times New Roman" w:cs="Times New Roman"/>
          <w:sz w:val="24"/>
          <w:szCs w:val="24"/>
        </w:rPr>
        <w:pPrChange w:id="147" w:author="Danielle Motley" w:date="2023-11-20T11:22:00Z">
          <w:pPr>
            <w:spacing w:after="0"/>
          </w:pPr>
        </w:pPrChange>
      </w:pPr>
    </w:p>
    <w:p w14:paraId="38027F18" w14:textId="6036DEB9" w:rsidR="00FE2283" w:rsidRPr="00A62E4D" w:rsidRDefault="00310D25">
      <w:pPr>
        <w:pStyle w:val="ListParagraph"/>
        <w:numPr>
          <w:ilvl w:val="0"/>
          <w:numId w:val="17"/>
        </w:numPr>
        <w:spacing w:line="276" w:lineRule="auto"/>
        <w:ind w:hanging="720"/>
        <w:rPr>
          <w:rFonts w:ascii="Times New Roman" w:hAnsi="Times New Roman" w:cs="Times New Roman"/>
          <w:sz w:val="24"/>
          <w:szCs w:val="24"/>
        </w:rPr>
        <w:pPrChange w:id="148" w:author="Danielle Motley" w:date="2023-11-20T11:22:00Z">
          <w:pPr>
            <w:pStyle w:val="ListParagraph"/>
            <w:numPr>
              <w:numId w:val="17"/>
            </w:numPr>
            <w:ind w:hanging="720"/>
          </w:pPr>
        </w:pPrChange>
      </w:pPr>
      <w:r w:rsidRPr="00A62E4D">
        <w:rPr>
          <w:rFonts w:ascii="Times New Roman" w:hAnsi="Times New Roman" w:cs="Times New Roman"/>
          <w:sz w:val="24"/>
          <w:szCs w:val="24"/>
        </w:rPr>
        <w:t>Certified Clinic PPS</w:t>
      </w:r>
      <w:r w:rsidR="00A62E4D">
        <w:rPr>
          <w:rFonts w:ascii="Times New Roman" w:hAnsi="Times New Roman" w:cs="Times New Roman"/>
          <w:sz w:val="24"/>
          <w:szCs w:val="24"/>
        </w:rPr>
        <w:t>-1 Methodology</w:t>
      </w:r>
      <w:r w:rsidRPr="00A62E4D">
        <w:rPr>
          <w:rFonts w:ascii="Times New Roman" w:hAnsi="Times New Roman" w:cs="Times New Roman"/>
          <w:sz w:val="24"/>
          <w:szCs w:val="24"/>
        </w:rPr>
        <w:t xml:space="preserve"> (CC PPS-1) (Continue to Section 2.1)</w:t>
      </w:r>
    </w:p>
    <w:p w14:paraId="5035D8EE" w14:textId="611A691E" w:rsidR="00310D25" w:rsidRPr="00A62E4D" w:rsidRDefault="00310D25">
      <w:pPr>
        <w:pStyle w:val="ListParagraph"/>
        <w:numPr>
          <w:ilvl w:val="0"/>
          <w:numId w:val="17"/>
        </w:numPr>
        <w:spacing w:line="276" w:lineRule="auto"/>
        <w:ind w:hanging="720"/>
        <w:rPr>
          <w:rFonts w:ascii="Times New Roman" w:hAnsi="Times New Roman" w:cs="Times New Roman"/>
          <w:sz w:val="24"/>
          <w:szCs w:val="24"/>
        </w:rPr>
        <w:pPrChange w:id="149" w:author="Danielle Motley" w:date="2023-11-20T11:22:00Z">
          <w:pPr>
            <w:pStyle w:val="ListParagraph"/>
            <w:numPr>
              <w:numId w:val="17"/>
            </w:numPr>
            <w:ind w:hanging="720"/>
          </w:pPr>
        </w:pPrChange>
      </w:pPr>
      <w:r w:rsidRPr="00A62E4D">
        <w:rPr>
          <w:rFonts w:ascii="Times New Roman" w:hAnsi="Times New Roman" w:cs="Times New Roman"/>
          <w:sz w:val="24"/>
          <w:szCs w:val="24"/>
        </w:rPr>
        <w:t>Certified Clinic PPS</w:t>
      </w:r>
      <w:r w:rsidR="00A62E4D">
        <w:rPr>
          <w:rFonts w:ascii="Times New Roman" w:hAnsi="Times New Roman" w:cs="Times New Roman"/>
          <w:sz w:val="24"/>
          <w:szCs w:val="24"/>
        </w:rPr>
        <w:t>-2 Methodology</w:t>
      </w:r>
      <w:r w:rsidRPr="00A62E4D">
        <w:rPr>
          <w:rFonts w:ascii="Times New Roman" w:hAnsi="Times New Roman" w:cs="Times New Roman"/>
          <w:sz w:val="24"/>
          <w:szCs w:val="24"/>
        </w:rPr>
        <w:t xml:space="preserve"> (CC PPS-2) (Continue to Section 2.2)</w:t>
      </w:r>
    </w:p>
    <w:p w14:paraId="1F2775B8" w14:textId="7F886323" w:rsidR="00F511E9" w:rsidRPr="00A62E4D" w:rsidRDefault="00F511E9">
      <w:pPr>
        <w:pStyle w:val="ListParagraph"/>
        <w:numPr>
          <w:ilvl w:val="0"/>
          <w:numId w:val="17"/>
        </w:numPr>
        <w:spacing w:line="276" w:lineRule="auto"/>
        <w:ind w:hanging="720"/>
        <w:rPr>
          <w:rFonts w:ascii="Times New Roman" w:hAnsi="Times New Roman" w:cs="Times New Roman"/>
          <w:sz w:val="24"/>
          <w:szCs w:val="24"/>
        </w:rPr>
        <w:pPrChange w:id="150" w:author="Danielle Motley" w:date="2023-11-20T11:22:00Z">
          <w:pPr>
            <w:pStyle w:val="ListParagraph"/>
            <w:numPr>
              <w:numId w:val="17"/>
            </w:numPr>
            <w:ind w:hanging="720"/>
          </w:pPr>
        </w:pPrChange>
      </w:pPr>
      <w:r w:rsidRPr="00A62E4D">
        <w:rPr>
          <w:rFonts w:ascii="Times New Roman" w:hAnsi="Times New Roman" w:cs="Times New Roman"/>
          <w:sz w:val="24"/>
          <w:szCs w:val="24"/>
        </w:rPr>
        <w:t>Certified Clinic PPS</w:t>
      </w:r>
      <w:r w:rsidR="00A62E4D">
        <w:rPr>
          <w:rFonts w:ascii="Times New Roman" w:hAnsi="Times New Roman" w:cs="Times New Roman"/>
          <w:sz w:val="24"/>
          <w:szCs w:val="24"/>
        </w:rPr>
        <w:t>-3 Methodology</w:t>
      </w:r>
      <w:r w:rsidRPr="00A62E4D">
        <w:rPr>
          <w:rFonts w:ascii="Times New Roman" w:hAnsi="Times New Roman" w:cs="Times New Roman"/>
          <w:sz w:val="24"/>
          <w:szCs w:val="24"/>
        </w:rPr>
        <w:t xml:space="preserve"> (CC PPS-3) (Continue to Section 2.3)</w:t>
      </w:r>
    </w:p>
    <w:p w14:paraId="4F95C1AF" w14:textId="58273401" w:rsidR="00F511E9" w:rsidRPr="00A62E4D" w:rsidRDefault="00F511E9">
      <w:pPr>
        <w:pStyle w:val="ListParagraph"/>
        <w:numPr>
          <w:ilvl w:val="0"/>
          <w:numId w:val="17"/>
        </w:numPr>
        <w:spacing w:line="276" w:lineRule="auto"/>
        <w:ind w:hanging="720"/>
        <w:rPr>
          <w:rFonts w:ascii="Times New Roman" w:hAnsi="Times New Roman" w:cs="Times New Roman"/>
          <w:sz w:val="24"/>
          <w:szCs w:val="24"/>
        </w:rPr>
        <w:pPrChange w:id="151" w:author="Danielle Motley" w:date="2023-11-20T11:22:00Z">
          <w:pPr>
            <w:pStyle w:val="ListParagraph"/>
            <w:numPr>
              <w:numId w:val="17"/>
            </w:numPr>
            <w:ind w:hanging="720"/>
          </w:pPr>
        </w:pPrChange>
      </w:pPr>
      <w:r w:rsidRPr="00A62E4D">
        <w:rPr>
          <w:rFonts w:ascii="Times New Roman" w:hAnsi="Times New Roman" w:cs="Times New Roman"/>
          <w:sz w:val="24"/>
          <w:szCs w:val="24"/>
        </w:rPr>
        <w:t>Certified Clinic PPS</w:t>
      </w:r>
      <w:r w:rsidR="00A62E4D">
        <w:rPr>
          <w:rFonts w:ascii="Times New Roman" w:hAnsi="Times New Roman" w:cs="Times New Roman"/>
          <w:sz w:val="24"/>
          <w:szCs w:val="24"/>
        </w:rPr>
        <w:t>-4 Methodology</w:t>
      </w:r>
      <w:r w:rsidRPr="00A62E4D">
        <w:rPr>
          <w:rFonts w:ascii="Times New Roman" w:hAnsi="Times New Roman" w:cs="Times New Roman"/>
          <w:sz w:val="24"/>
          <w:szCs w:val="24"/>
        </w:rPr>
        <w:t xml:space="preserve"> (CC PPS-4) (Continue to Section 2.4)</w:t>
      </w:r>
    </w:p>
    <w:p w14:paraId="7C5BBFFB" w14:textId="3F3446D1" w:rsidR="00F511E9" w:rsidRDefault="00F511E9">
      <w:pPr>
        <w:spacing w:line="276" w:lineRule="auto"/>
        <w:contextualSpacing/>
        <w:rPr>
          <w:rFonts w:ascii="Times New Roman" w:hAnsi="Times New Roman" w:cs="Times New Roman"/>
          <w:sz w:val="24"/>
          <w:szCs w:val="24"/>
        </w:rPr>
        <w:pPrChange w:id="152" w:author="Danielle Motley" w:date="2023-11-20T11:22:00Z">
          <w:pPr/>
        </w:pPrChange>
      </w:pPr>
    </w:p>
    <w:p w14:paraId="71B36FEB" w14:textId="4CEA30A8" w:rsidR="00310D25" w:rsidRPr="00134BF6" w:rsidRDefault="00310D25">
      <w:pPr>
        <w:pStyle w:val="SectionSub-Section-Level3"/>
        <w:spacing w:line="276" w:lineRule="auto"/>
        <w:contextualSpacing/>
        <w:rPr>
          <w:sz w:val="26"/>
          <w:szCs w:val="26"/>
          <w:rPrChange w:id="153" w:author="Danielle Motley" w:date="2023-11-20T09:00:00Z">
            <w:rPr/>
          </w:rPrChange>
        </w:rPr>
        <w:pPrChange w:id="154" w:author="Danielle Motley" w:date="2023-11-20T11:22:00Z">
          <w:pPr>
            <w:pStyle w:val="SectionSub-Section-Level3"/>
          </w:pPr>
        </w:pPrChange>
      </w:pPr>
      <w:r w:rsidRPr="00134BF6">
        <w:rPr>
          <w:sz w:val="26"/>
          <w:szCs w:val="26"/>
          <w:rPrChange w:id="155" w:author="Danielle Motley" w:date="2023-11-20T09:00:00Z">
            <w:rPr/>
          </w:rPrChange>
        </w:rPr>
        <w:t>Section 2.1: Certified Clinic PPS</w:t>
      </w:r>
      <w:r w:rsidR="00A62E4D" w:rsidRPr="00134BF6">
        <w:rPr>
          <w:sz w:val="26"/>
          <w:szCs w:val="26"/>
          <w:rPrChange w:id="156" w:author="Danielle Motley" w:date="2023-11-20T09:00:00Z">
            <w:rPr/>
          </w:rPrChange>
        </w:rPr>
        <w:t xml:space="preserve">-1 Methodology </w:t>
      </w:r>
      <w:r w:rsidRPr="00134BF6">
        <w:rPr>
          <w:sz w:val="26"/>
          <w:szCs w:val="26"/>
          <w:rPrChange w:id="157" w:author="Danielle Motley" w:date="2023-11-20T09:00:00Z">
            <w:rPr/>
          </w:rPrChange>
        </w:rPr>
        <w:t>(CC PPS-1)</w:t>
      </w:r>
      <w:r w:rsidR="00215BB5" w:rsidRPr="00134BF6">
        <w:rPr>
          <w:sz w:val="26"/>
          <w:szCs w:val="26"/>
          <w:rPrChange w:id="158" w:author="Danielle Motley" w:date="2023-11-20T09:00:00Z">
            <w:rPr/>
          </w:rPrChange>
        </w:rPr>
        <w:t xml:space="preserve"> </w:t>
      </w:r>
    </w:p>
    <w:p w14:paraId="5EAEC226" w14:textId="6E389F7E" w:rsidR="00310D25" w:rsidRDefault="00310D25">
      <w:pPr>
        <w:spacing w:line="276" w:lineRule="auto"/>
        <w:contextualSpacing/>
        <w:rPr>
          <w:rFonts w:ascii="Times New Roman" w:hAnsi="Times New Roman" w:cs="Times New Roman"/>
          <w:sz w:val="24"/>
          <w:szCs w:val="24"/>
        </w:rPr>
        <w:pPrChange w:id="159" w:author="Danielle Motley" w:date="2023-11-20T11:22:00Z">
          <w:pPr/>
        </w:pPrChange>
      </w:pPr>
      <w:r>
        <w:rPr>
          <w:rFonts w:ascii="Times New Roman" w:hAnsi="Times New Roman" w:cs="Times New Roman"/>
          <w:sz w:val="24"/>
          <w:szCs w:val="24"/>
        </w:rPr>
        <w:t>The CC PPS-1 methodology is implemented as a fixed daily rate that reflects the expected cost of all CCBHC services provided on any given day to a Medicaid beneficiary.  This is a cost based, per clinic rate that applies uniformly to all services rendered by a CCBHC and qualified satellite facilities established prior to April 1, 2014.  The state has the option of offering Quality Bonus Payments (QBPs) that are to be paid in addition to the PPS rate to any certified clinic that achieves</w:t>
      </w:r>
      <w:r w:rsidR="00B30CFA">
        <w:rPr>
          <w:rFonts w:ascii="Times New Roman" w:hAnsi="Times New Roman" w:cs="Times New Roman"/>
          <w:sz w:val="24"/>
          <w:szCs w:val="24"/>
        </w:rPr>
        <w:t xml:space="preserve"> on state established thresholds for payment</w:t>
      </w:r>
      <w:r w:rsidR="00C6399A">
        <w:rPr>
          <w:rFonts w:ascii="Times New Roman" w:hAnsi="Times New Roman" w:cs="Times New Roman"/>
          <w:sz w:val="24"/>
          <w:szCs w:val="24"/>
        </w:rPr>
        <w:t xml:space="preserve"> in accordance with </w:t>
      </w:r>
      <w:r w:rsidR="009F73CD">
        <w:rPr>
          <w:rFonts w:ascii="Times New Roman" w:hAnsi="Times New Roman" w:cs="Times New Roman"/>
          <w:sz w:val="24"/>
          <w:szCs w:val="24"/>
        </w:rPr>
        <w:t xml:space="preserve">Section </w:t>
      </w:r>
      <w:r w:rsidR="00C6399A">
        <w:rPr>
          <w:rFonts w:ascii="Times New Roman" w:hAnsi="Times New Roman" w:cs="Times New Roman"/>
          <w:sz w:val="24"/>
          <w:szCs w:val="24"/>
        </w:rPr>
        <w:t>3</w:t>
      </w:r>
      <w:r w:rsidR="00C6399A" w:rsidRPr="00C6399A">
        <w:rPr>
          <w:rFonts w:ascii="Times New Roman" w:hAnsi="Times New Roman" w:cs="Times New Roman"/>
          <w:sz w:val="24"/>
          <w:szCs w:val="24"/>
        </w:rPr>
        <w:t>: Quality Bonus Payments (QBPs)</w:t>
      </w:r>
      <w:r w:rsidR="00C6399A">
        <w:rPr>
          <w:rFonts w:ascii="Times New Roman" w:hAnsi="Times New Roman" w:cs="Times New Roman"/>
          <w:sz w:val="24"/>
          <w:szCs w:val="24"/>
        </w:rPr>
        <w:t xml:space="preserve"> of the </w:t>
      </w:r>
      <w:r w:rsidR="00B30CFA">
        <w:rPr>
          <w:rFonts w:ascii="Times New Roman" w:hAnsi="Times New Roman" w:cs="Times New Roman"/>
          <w:sz w:val="24"/>
          <w:szCs w:val="24"/>
        </w:rPr>
        <w:t xml:space="preserve">updated PPS Guidance. </w:t>
      </w:r>
    </w:p>
    <w:p w14:paraId="0FBDB171" w14:textId="77777777" w:rsidR="00310D25" w:rsidRPr="00310D25" w:rsidRDefault="00310D25">
      <w:pPr>
        <w:pStyle w:val="SectionSubsectionSection-Level4"/>
        <w:spacing w:line="276" w:lineRule="auto"/>
        <w:contextualSpacing/>
        <w:pPrChange w:id="160" w:author="Danielle Motley" w:date="2023-11-20T11:22:00Z">
          <w:pPr>
            <w:pStyle w:val="SectionSubsectionSection-Level4"/>
          </w:pPr>
        </w:pPrChange>
      </w:pPr>
      <w:r w:rsidRPr="00310D25">
        <w:lastRenderedPageBreak/>
        <w:t>Section</w:t>
      </w:r>
      <w:r w:rsidRPr="00310D25">
        <w:rPr>
          <w:spacing w:val="-5"/>
        </w:rPr>
        <w:t xml:space="preserve"> </w:t>
      </w:r>
      <w:r w:rsidRPr="00310D25">
        <w:t>2.1.a</w:t>
      </w:r>
      <w:r w:rsidRPr="00310D25">
        <w:rPr>
          <w:spacing w:val="-1"/>
        </w:rPr>
        <w:t xml:space="preserve"> </w:t>
      </w:r>
      <w:r w:rsidRPr="00310D25">
        <w:t>Components</w:t>
      </w:r>
      <w:r w:rsidRPr="00310D25">
        <w:rPr>
          <w:spacing w:val="-5"/>
        </w:rPr>
        <w:t xml:space="preserve"> </w:t>
      </w:r>
      <w:r w:rsidRPr="00310D25">
        <w:t>of</w:t>
      </w:r>
      <w:r w:rsidRPr="00310D25">
        <w:rPr>
          <w:spacing w:val="-1"/>
        </w:rPr>
        <w:t xml:space="preserve"> </w:t>
      </w:r>
      <w:r w:rsidRPr="00310D25">
        <w:t>the</w:t>
      </w:r>
      <w:r w:rsidRPr="00310D25">
        <w:rPr>
          <w:spacing w:val="-1"/>
        </w:rPr>
        <w:t xml:space="preserve"> </w:t>
      </w:r>
      <w:r w:rsidRPr="00310D25">
        <w:t>CC</w:t>
      </w:r>
      <w:r w:rsidRPr="00310D25">
        <w:rPr>
          <w:spacing w:val="-2"/>
        </w:rPr>
        <w:t xml:space="preserve"> </w:t>
      </w:r>
      <w:r w:rsidRPr="00310D25">
        <w:t>PPS</w:t>
      </w:r>
      <w:r w:rsidRPr="00310D25">
        <w:rPr>
          <w:spacing w:val="22"/>
        </w:rPr>
        <w:t xml:space="preserve"> </w:t>
      </w:r>
      <w:r w:rsidRPr="00310D25">
        <w:t>1</w:t>
      </w:r>
      <w:r w:rsidRPr="00310D25">
        <w:rPr>
          <w:spacing w:val="-2"/>
        </w:rPr>
        <w:t xml:space="preserve"> </w:t>
      </w:r>
      <w:r w:rsidRPr="00310D25">
        <w:t xml:space="preserve">Rate </w:t>
      </w:r>
      <w:r w:rsidRPr="00310D25">
        <w:rPr>
          <w:spacing w:val="-2"/>
        </w:rPr>
        <w:t>Methodology</w:t>
      </w:r>
    </w:p>
    <w:p w14:paraId="50651511" w14:textId="77777777" w:rsidR="00310D25" w:rsidRPr="00784654" w:rsidRDefault="00310D25">
      <w:pPr>
        <w:pStyle w:val="SectionSubSectionSectionSection-Level5"/>
        <w:spacing w:before="0" w:line="276" w:lineRule="auto"/>
        <w:contextualSpacing/>
        <w:pPrChange w:id="161" w:author="Danielle Motley" w:date="2023-11-20T11:22:00Z">
          <w:pPr>
            <w:pStyle w:val="SectionSubSectionSectionSection-Level5"/>
            <w:spacing w:before="0"/>
          </w:pPr>
        </w:pPrChange>
      </w:pPr>
      <w:r w:rsidRPr="00C16B82">
        <w:t>Demonstration</w:t>
      </w:r>
      <w:r w:rsidRPr="00C16B82">
        <w:rPr>
          <w:spacing w:val="2"/>
        </w:rPr>
        <w:t xml:space="preserve"> </w:t>
      </w:r>
      <w:r w:rsidRPr="00C16B82">
        <w:t>Year</w:t>
      </w:r>
      <w:r w:rsidRPr="00C16B82">
        <w:rPr>
          <w:spacing w:val="-16"/>
        </w:rPr>
        <w:t xml:space="preserve"> </w:t>
      </w:r>
      <w:r w:rsidRPr="00C16B82">
        <w:t>One</w:t>
      </w:r>
      <w:r w:rsidRPr="00C16B82">
        <w:rPr>
          <w:spacing w:val="-14"/>
        </w:rPr>
        <w:t xml:space="preserve"> </w:t>
      </w:r>
      <w:r w:rsidRPr="00C16B82">
        <w:t>(DYl)</w:t>
      </w:r>
      <w:r w:rsidRPr="00C16B82">
        <w:rPr>
          <w:spacing w:val="-8"/>
        </w:rPr>
        <w:t xml:space="preserve"> </w:t>
      </w:r>
      <w:r w:rsidRPr="00C16B82">
        <w:t>Rate</w:t>
      </w:r>
      <w:r w:rsidRPr="00C16B82">
        <w:rPr>
          <w:spacing w:val="-15"/>
        </w:rPr>
        <w:t xml:space="preserve"> </w:t>
      </w:r>
      <w:r w:rsidRPr="00C16B82">
        <w:rPr>
          <w:spacing w:val="-4"/>
        </w:rPr>
        <w:t>Data</w:t>
      </w:r>
    </w:p>
    <w:p w14:paraId="2590A024" w14:textId="77777777" w:rsidR="00310D25" w:rsidRPr="00310D25" w:rsidRDefault="00310D25">
      <w:pPr>
        <w:spacing w:line="276" w:lineRule="auto"/>
        <w:contextualSpacing/>
        <w:rPr>
          <w:rFonts w:ascii="Times New Roman" w:hAnsi="Times New Roman" w:cs="Times New Roman"/>
          <w:sz w:val="24"/>
          <w:szCs w:val="24"/>
        </w:rPr>
        <w:pPrChange w:id="162" w:author="Danielle Motley" w:date="2023-11-20T11:22:00Z">
          <w:pPr/>
        </w:pPrChange>
      </w:pPr>
      <w:r w:rsidRPr="00310D25">
        <w:rPr>
          <w:rFonts w:ascii="Times New Roman" w:hAnsi="Times New Roman" w:cs="Times New Roman"/>
          <w:w w:val="105"/>
          <w:sz w:val="24"/>
          <w:szCs w:val="24"/>
        </w:rPr>
        <w:t>In</w:t>
      </w:r>
      <w:r w:rsidRPr="00310D25">
        <w:rPr>
          <w:rFonts w:ascii="Times New Roman" w:hAnsi="Times New Roman" w:cs="Times New Roman"/>
          <w:spacing w:val="-9"/>
          <w:w w:val="105"/>
          <w:sz w:val="24"/>
          <w:szCs w:val="24"/>
        </w:rPr>
        <w:t xml:space="preserve"> </w:t>
      </w:r>
      <w:r w:rsidRPr="00310D25">
        <w:rPr>
          <w:rFonts w:ascii="Times New Roman" w:hAnsi="Times New Roman" w:cs="Times New Roman"/>
          <w:w w:val="105"/>
          <w:sz w:val="24"/>
          <w:szCs w:val="24"/>
        </w:rPr>
        <w:t>the box</w:t>
      </w:r>
      <w:r w:rsidRPr="00310D25">
        <w:rPr>
          <w:rFonts w:ascii="Times New Roman" w:hAnsi="Times New Roman" w:cs="Times New Roman"/>
          <w:spacing w:val="-2"/>
          <w:w w:val="105"/>
          <w:sz w:val="24"/>
          <w:szCs w:val="24"/>
        </w:rPr>
        <w:t xml:space="preserve"> </w:t>
      </w:r>
      <w:r w:rsidRPr="00310D25">
        <w:rPr>
          <w:rFonts w:ascii="Times New Roman" w:hAnsi="Times New Roman" w:cs="Times New Roman"/>
          <w:w w:val="105"/>
          <w:sz w:val="24"/>
          <w:szCs w:val="24"/>
        </w:rPr>
        <w:t>below</w:t>
      </w:r>
      <w:r w:rsidRPr="00310D25">
        <w:rPr>
          <w:rFonts w:ascii="Times New Roman" w:hAnsi="Times New Roman" w:cs="Times New Roman"/>
          <w:spacing w:val="-3"/>
          <w:w w:val="105"/>
          <w:sz w:val="24"/>
          <w:szCs w:val="24"/>
        </w:rPr>
        <w:t xml:space="preserve"> </w:t>
      </w:r>
      <w:r w:rsidRPr="00310D25">
        <w:rPr>
          <w:rFonts w:ascii="Times New Roman" w:hAnsi="Times New Roman" w:cs="Times New Roman"/>
          <w:w w:val="105"/>
          <w:sz w:val="24"/>
          <w:szCs w:val="24"/>
        </w:rPr>
        <w:t>explain</w:t>
      </w:r>
      <w:r w:rsidRPr="00310D25">
        <w:rPr>
          <w:rFonts w:ascii="Times New Roman" w:hAnsi="Times New Roman" w:cs="Times New Roman"/>
          <w:spacing w:val="-3"/>
          <w:w w:val="105"/>
          <w:sz w:val="24"/>
          <w:szCs w:val="24"/>
        </w:rPr>
        <w:t xml:space="preserve"> </w:t>
      </w:r>
      <w:r w:rsidRPr="00310D25">
        <w:rPr>
          <w:rFonts w:ascii="Times New Roman" w:hAnsi="Times New Roman" w:cs="Times New Roman"/>
          <w:w w:val="105"/>
          <w:sz w:val="24"/>
          <w:szCs w:val="24"/>
        </w:rPr>
        <w:t>the source(s) of cost</w:t>
      </w:r>
      <w:r w:rsidRPr="00310D25">
        <w:rPr>
          <w:rFonts w:ascii="Times New Roman" w:hAnsi="Times New Roman" w:cs="Times New Roman"/>
          <w:spacing w:val="-1"/>
          <w:w w:val="105"/>
          <w:sz w:val="24"/>
          <w:szCs w:val="24"/>
        </w:rPr>
        <w:t xml:space="preserve"> </w:t>
      </w:r>
      <w:r w:rsidRPr="00310D25">
        <w:rPr>
          <w:rFonts w:ascii="Times New Roman" w:hAnsi="Times New Roman" w:cs="Times New Roman"/>
          <w:w w:val="105"/>
          <w:sz w:val="24"/>
          <w:szCs w:val="24"/>
        </w:rPr>
        <w:t>and</w:t>
      </w:r>
      <w:r w:rsidRPr="00310D25">
        <w:rPr>
          <w:rFonts w:ascii="Times New Roman" w:hAnsi="Times New Roman" w:cs="Times New Roman"/>
          <w:spacing w:val="-6"/>
          <w:w w:val="105"/>
          <w:sz w:val="24"/>
          <w:szCs w:val="24"/>
        </w:rPr>
        <w:t xml:space="preserve"> </w:t>
      </w:r>
      <w:r w:rsidRPr="00310D25">
        <w:rPr>
          <w:rFonts w:ascii="Times New Roman" w:hAnsi="Times New Roman" w:cs="Times New Roman"/>
          <w:w w:val="105"/>
          <w:sz w:val="24"/>
          <w:szCs w:val="24"/>
        </w:rPr>
        <w:t>visit data used</w:t>
      </w:r>
      <w:r w:rsidRPr="00310D25">
        <w:rPr>
          <w:rFonts w:ascii="Times New Roman" w:hAnsi="Times New Roman" w:cs="Times New Roman"/>
          <w:spacing w:val="-1"/>
          <w:w w:val="105"/>
          <w:sz w:val="24"/>
          <w:szCs w:val="24"/>
        </w:rPr>
        <w:t xml:space="preserve"> </w:t>
      </w:r>
      <w:r w:rsidRPr="00310D25">
        <w:rPr>
          <w:rFonts w:ascii="Times New Roman" w:hAnsi="Times New Roman" w:cs="Times New Roman"/>
          <w:w w:val="105"/>
          <w:sz w:val="24"/>
          <w:szCs w:val="24"/>
        </w:rPr>
        <w:t>to determine the DYl rate.</w:t>
      </w:r>
      <w:r w:rsidRPr="00310D25">
        <w:rPr>
          <w:rFonts w:ascii="Times New Roman" w:hAnsi="Times New Roman" w:cs="Times New Roman"/>
          <w:spacing w:val="40"/>
          <w:w w:val="105"/>
          <w:sz w:val="24"/>
          <w:szCs w:val="24"/>
        </w:rPr>
        <w:t xml:space="preserve"> </w:t>
      </w:r>
      <w:r w:rsidRPr="00310D25">
        <w:rPr>
          <w:rFonts w:ascii="Times New Roman" w:hAnsi="Times New Roman" w:cs="Times New Roman"/>
          <w:w w:val="105"/>
          <w:sz w:val="24"/>
          <w:szCs w:val="24"/>
        </w:rPr>
        <w:t>Detail any estimates that</w:t>
      </w:r>
      <w:r w:rsidRPr="00310D25">
        <w:rPr>
          <w:rFonts w:ascii="Times New Roman" w:hAnsi="Times New Roman" w:cs="Times New Roman"/>
          <w:spacing w:val="-2"/>
          <w:w w:val="105"/>
          <w:sz w:val="24"/>
          <w:szCs w:val="24"/>
        </w:rPr>
        <w:t xml:space="preserve"> </w:t>
      </w:r>
      <w:r w:rsidRPr="00310D25">
        <w:rPr>
          <w:rFonts w:ascii="Times New Roman" w:hAnsi="Times New Roman" w:cs="Times New Roman"/>
          <w:w w:val="105"/>
          <w:sz w:val="24"/>
          <w:szCs w:val="24"/>
        </w:rPr>
        <w:t>the</w:t>
      </w:r>
      <w:r w:rsidRPr="00310D25">
        <w:rPr>
          <w:rFonts w:ascii="Times New Roman" w:hAnsi="Times New Roman" w:cs="Times New Roman"/>
          <w:spacing w:val="-11"/>
          <w:w w:val="105"/>
          <w:sz w:val="24"/>
          <w:szCs w:val="24"/>
        </w:rPr>
        <w:t xml:space="preserve"> </w:t>
      </w:r>
      <w:r w:rsidRPr="00310D25">
        <w:rPr>
          <w:rFonts w:ascii="Times New Roman" w:hAnsi="Times New Roman" w:cs="Times New Roman"/>
          <w:w w:val="105"/>
          <w:sz w:val="24"/>
          <w:szCs w:val="24"/>
        </w:rPr>
        <w:t>state used</w:t>
      </w:r>
      <w:r w:rsidRPr="00310D25">
        <w:rPr>
          <w:rFonts w:ascii="Times New Roman" w:hAnsi="Times New Roman" w:cs="Times New Roman"/>
          <w:spacing w:val="-10"/>
          <w:w w:val="105"/>
          <w:sz w:val="24"/>
          <w:szCs w:val="24"/>
        </w:rPr>
        <w:t xml:space="preserve"> </w:t>
      </w:r>
      <w:r w:rsidRPr="00310D25">
        <w:rPr>
          <w:rFonts w:ascii="Times New Roman" w:hAnsi="Times New Roman" w:cs="Times New Roman"/>
          <w:w w:val="105"/>
          <w:sz w:val="24"/>
          <w:szCs w:val="24"/>
        </w:rPr>
        <w:t>to</w:t>
      </w:r>
      <w:r w:rsidRPr="00310D25">
        <w:rPr>
          <w:rFonts w:ascii="Times New Roman" w:hAnsi="Times New Roman" w:cs="Times New Roman"/>
          <w:spacing w:val="34"/>
          <w:w w:val="105"/>
          <w:sz w:val="24"/>
          <w:szCs w:val="24"/>
        </w:rPr>
        <w:t xml:space="preserve"> </w:t>
      </w:r>
      <w:r w:rsidRPr="00310D25">
        <w:rPr>
          <w:rFonts w:ascii="Times New Roman" w:hAnsi="Times New Roman" w:cs="Times New Roman"/>
          <w:w w:val="105"/>
          <w:sz w:val="24"/>
          <w:szCs w:val="24"/>
        </w:rPr>
        <w:t>determine allowable cost and</w:t>
      </w:r>
      <w:r w:rsidRPr="00310D25">
        <w:rPr>
          <w:rFonts w:ascii="Times New Roman" w:hAnsi="Times New Roman" w:cs="Times New Roman"/>
          <w:spacing w:val="-5"/>
          <w:w w:val="105"/>
          <w:sz w:val="24"/>
          <w:szCs w:val="24"/>
        </w:rPr>
        <w:t xml:space="preserve"> </w:t>
      </w:r>
      <w:r w:rsidRPr="00310D25">
        <w:rPr>
          <w:rFonts w:ascii="Times New Roman" w:hAnsi="Times New Roman" w:cs="Times New Roman"/>
          <w:w w:val="105"/>
          <w:sz w:val="24"/>
          <w:szCs w:val="24"/>
        </w:rPr>
        <w:t>the</w:t>
      </w:r>
      <w:r w:rsidRPr="00310D25">
        <w:rPr>
          <w:rFonts w:ascii="Times New Roman" w:hAnsi="Times New Roman" w:cs="Times New Roman"/>
          <w:spacing w:val="34"/>
          <w:w w:val="105"/>
          <w:sz w:val="24"/>
          <w:szCs w:val="24"/>
        </w:rPr>
        <w:t xml:space="preserve"> </w:t>
      </w:r>
      <w:r w:rsidRPr="00310D25">
        <w:rPr>
          <w:rFonts w:ascii="Times New Roman" w:hAnsi="Times New Roman" w:cs="Times New Roman"/>
          <w:w w:val="105"/>
          <w:sz w:val="24"/>
          <w:szCs w:val="24"/>
        </w:rPr>
        <w:t>appropriate number of daily visits</w:t>
      </w:r>
      <w:r w:rsidRPr="00310D25">
        <w:rPr>
          <w:rFonts w:ascii="Times New Roman" w:hAnsi="Times New Roman" w:cs="Times New Roman"/>
          <w:spacing w:val="-8"/>
          <w:w w:val="105"/>
          <w:sz w:val="24"/>
          <w:szCs w:val="24"/>
        </w:rPr>
        <w:t xml:space="preserve"> </w:t>
      </w:r>
      <w:r w:rsidRPr="00310D25">
        <w:rPr>
          <w:rFonts w:ascii="Times New Roman" w:hAnsi="Times New Roman" w:cs="Times New Roman"/>
          <w:w w:val="105"/>
          <w:sz w:val="24"/>
          <w:szCs w:val="24"/>
        </w:rPr>
        <w:t>to include</w:t>
      </w:r>
      <w:r w:rsidRPr="00310D25">
        <w:rPr>
          <w:rFonts w:ascii="Times New Roman" w:hAnsi="Times New Roman" w:cs="Times New Roman"/>
          <w:spacing w:val="-6"/>
          <w:w w:val="105"/>
          <w:sz w:val="24"/>
          <w:szCs w:val="24"/>
        </w:rPr>
        <w:t xml:space="preserve"> </w:t>
      </w:r>
      <w:r w:rsidRPr="00310D25">
        <w:rPr>
          <w:rFonts w:ascii="Times New Roman" w:hAnsi="Times New Roman" w:cs="Times New Roman"/>
          <w:w w:val="105"/>
          <w:sz w:val="24"/>
          <w:szCs w:val="24"/>
        </w:rPr>
        <w:t>in</w:t>
      </w:r>
      <w:r w:rsidRPr="00310D25">
        <w:rPr>
          <w:rFonts w:ascii="Times New Roman" w:hAnsi="Times New Roman" w:cs="Times New Roman"/>
          <w:spacing w:val="-2"/>
          <w:w w:val="105"/>
          <w:sz w:val="24"/>
          <w:szCs w:val="24"/>
        </w:rPr>
        <w:t xml:space="preserve"> </w:t>
      </w:r>
      <w:r w:rsidRPr="00310D25">
        <w:rPr>
          <w:rFonts w:ascii="Times New Roman" w:hAnsi="Times New Roman" w:cs="Times New Roman"/>
          <w:w w:val="105"/>
          <w:sz w:val="24"/>
          <w:szCs w:val="24"/>
        </w:rPr>
        <w:t>the rate</w:t>
      </w:r>
      <w:r w:rsidRPr="00310D25">
        <w:rPr>
          <w:rFonts w:ascii="Times New Roman" w:hAnsi="Times New Roman" w:cs="Times New Roman"/>
          <w:spacing w:val="-10"/>
          <w:w w:val="105"/>
          <w:sz w:val="24"/>
          <w:szCs w:val="24"/>
        </w:rPr>
        <w:t xml:space="preserve"> </w:t>
      </w:r>
      <w:r w:rsidRPr="00310D25">
        <w:rPr>
          <w:rFonts w:ascii="Times New Roman" w:hAnsi="Times New Roman" w:cs="Times New Roman"/>
          <w:w w:val="105"/>
          <w:sz w:val="24"/>
          <w:szCs w:val="24"/>
        </w:rPr>
        <w:t>calculation. If more</w:t>
      </w:r>
      <w:r w:rsidRPr="00310D25">
        <w:rPr>
          <w:rFonts w:ascii="Times New Roman" w:hAnsi="Times New Roman" w:cs="Times New Roman"/>
          <w:spacing w:val="-7"/>
          <w:w w:val="105"/>
          <w:sz w:val="24"/>
          <w:szCs w:val="24"/>
        </w:rPr>
        <w:t xml:space="preserve"> </w:t>
      </w:r>
      <w:r w:rsidRPr="00310D25">
        <w:rPr>
          <w:rFonts w:ascii="Times New Roman" w:hAnsi="Times New Roman" w:cs="Times New Roman"/>
          <w:w w:val="105"/>
          <w:sz w:val="24"/>
          <w:szCs w:val="24"/>
        </w:rPr>
        <w:t>space</w:t>
      </w:r>
      <w:r w:rsidRPr="00310D25">
        <w:rPr>
          <w:rFonts w:ascii="Times New Roman" w:hAnsi="Times New Roman" w:cs="Times New Roman"/>
          <w:spacing w:val="-6"/>
          <w:w w:val="105"/>
          <w:sz w:val="24"/>
          <w:szCs w:val="24"/>
        </w:rPr>
        <w:t xml:space="preserve"> </w:t>
      </w:r>
      <w:r w:rsidRPr="00310D25">
        <w:rPr>
          <w:rFonts w:ascii="Times New Roman" w:hAnsi="Times New Roman" w:cs="Times New Roman"/>
          <w:w w:val="105"/>
          <w:sz w:val="24"/>
          <w:szCs w:val="24"/>
        </w:rPr>
        <w:t>is</w:t>
      </w:r>
      <w:r w:rsidRPr="00310D25">
        <w:rPr>
          <w:rFonts w:ascii="Times New Roman" w:hAnsi="Times New Roman" w:cs="Times New Roman"/>
          <w:spacing w:val="-12"/>
          <w:w w:val="105"/>
          <w:sz w:val="24"/>
          <w:szCs w:val="24"/>
        </w:rPr>
        <w:t xml:space="preserve"> </w:t>
      </w:r>
      <w:r w:rsidRPr="00310D25">
        <w:rPr>
          <w:rFonts w:ascii="Times New Roman" w:hAnsi="Times New Roman" w:cs="Times New Roman"/>
          <w:w w:val="105"/>
          <w:sz w:val="24"/>
          <w:szCs w:val="24"/>
        </w:rPr>
        <w:t>needed,</w:t>
      </w:r>
      <w:r w:rsidRPr="00310D25">
        <w:rPr>
          <w:rFonts w:ascii="Times New Roman" w:hAnsi="Times New Roman" w:cs="Times New Roman"/>
          <w:spacing w:val="-4"/>
          <w:w w:val="105"/>
          <w:sz w:val="24"/>
          <w:szCs w:val="24"/>
        </w:rPr>
        <w:t xml:space="preserve"> </w:t>
      </w:r>
      <w:r w:rsidRPr="00310D25">
        <w:rPr>
          <w:rFonts w:ascii="Times New Roman" w:hAnsi="Times New Roman" w:cs="Times New Roman"/>
          <w:w w:val="105"/>
          <w:sz w:val="24"/>
          <w:szCs w:val="24"/>
        </w:rPr>
        <w:t xml:space="preserve">please </w:t>
      </w:r>
      <w:proofErr w:type="gramStart"/>
      <w:r w:rsidRPr="00310D25">
        <w:rPr>
          <w:rFonts w:ascii="Times New Roman" w:hAnsi="Times New Roman" w:cs="Times New Roman"/>
          <w:w w:val="105"/>
          <w:sz w:val="24"/>
          <w:szCs w:val="24"/>
        </w:rPr>
        <w:t>attach</w:t>
      </w:r>
      <w:proofErr w:type="gramEnd"/>
      <w:r w:rsidRPr="00310D25">
        <w:rPr>
          <w:rFonts w:ascii="Times New Roman" w:hAnsi="Times New Roman" w:cs="Times New Roman"/>
          <w:w w:val="105"/>
          <w:sz w:val="24"/>
          <w:szCs w:val="24"/>
        </w:rPr>
        <w:t xml:space="preserve"> and</w:t>
      </w:r>
      <w:r w:rsidRPr="00310D25">
        <w:rPr>
          <w:rFonts w:ascii="Times New Roman" w:hAnsi="Times New Roman" w:cs="Times New Roman"/>
          <w:spacing w:val="-7"/>
          <w:w w:val="105"/>
          <w:sz w:val="24"/>
          <w:szCs w:val="24"/>
        </w:rPr>
        <w:t xml:space="preserve"> </w:t>
      </w:r>
      <w:r w:rsidRPr="00310D25">
        <w:rPr>
          <w:rFonts w:ascii="Times New Roman" w:hAnsi="Times New Roman" w:cs="Times New Roman"/>
          <w:w w:val="105"/>
          <w:sz w:val="24"/>
          <w:szCs w:val="24"/>
        </w:rPr>
        <w:t>identify</w:t>
      </w:r>
      <w:r w:rsidRPr="00310D25">
        <w:rPr>
          <w:rFonts w:ascii="Times New Roman" w:hAnsi="Times New Roman" w:cs="Times New Roman"/>
          <w:spacing w:val="-3"/>
          <w:w w:val="105"/>
          <w:sz w:val="24"/>
          <w:szCs w:val="24"/>
        </w:rPr>
        <w:t xml:space="preserve"> </w:t>
      </w:r>
      <w:r w:rsidRPr="00310D25">
        <w:rPr>
          <w:rFonts w:ascii="Times New Roman" w:hAnsi="Times New Roman" w:cs="Times New Roman"/>
          <w:w w:val="105"/>
          <w:sz w:val="24"/>
          <w:szCs w:val="24"/>
        </w:rPr>
        <w:t>the</w:t>
      </w:r>
      <w:r w:rsidRPr="00310D25">
        <w:rPr>
          <w:rFonts w:ascii="Times New Roman" w:hAnsi="Times New Roman" w:cs="Times New Roman"/>
          <w:spacing w:val="-2"/>
          <w:w w:val="105"/>
          <w:sz w:val="24"/>
          <w:szCs w:val="24"/>
        </w:rPr>
        <w:t xml:space="preserve"> </w:t>
      </w:r>
      <w:r w:rsidRPr="00310D25">
        <w:rPr>
          <w:rFonts w:ascii="Times New Roman" w:hAnsi="Times New Roman" w:cs="Times New Roman"/>
          <w:w w:val="105"/>
          <w:sz w:val="24"/>
          <w:szCs w:val="24"/>
        </w:rPr>
        <w:t>page that pertains to this section.</w:t>
      </w:r>
    </w:p>
    <w:p w14:paraId="385C546E" w14:textId="22F172A9" w:rsidR="00310D25" w:rsidRDefault="00310D25">
      <w:pPr>
        <w:pStyle w:val="BodyText"/>
        <w:spacing w:line="276" w:lineRule="auto"/>
        <w:contextualSpacing/>
        <w:rPr>
          <w:sz w:val="20"/>
        </w:rPr>
        <w:pPrChange w:id="163" w:author="Danielle Motley" w:date="2023-11-20T11:22:00Z">
          <w:pPr>
            <w:pStyle w:val="BodyText"/>
          </w:pPr>
        </w:pPrChange>
      </w:pPr>
      <w:r>
        <w:rPr>
          <w:noProof/>
          <w:sz w:val="20"/>
        </w:rPr>
        <mc:AlternateContent>
          <mc:Choice Requires="wpg">
            <w:drawing>
              <wp:inline distT="0" distB="0" distL="0" distR="0" wp14:anchorId="04AD4FA4" wp14:editId="420E6436">
                <wp:extent cx="6263640" cy="1508760"/>
                <wp:effectExtent l="0" t="0" r="381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64" cy="2376"/>
                        </a:xfrm>
                      </wpg:grpSpPr>
                      <wps:wsp>
                        <wps:cNvPr id="10" name="docshape595"/>
                        <wps:cNvSpPr>
                          <a:spLocks/>
                        </wps:cNvSpPr>
                        <wps:spPr bwMode="auto">
                          <a:xfrm>
                            <a:off x="0" y="0"/>
                            <a:ext cx="9864" cy="2376"/>
                          </a:xfrm>
                          <a:custGeom>
                            <a:avLst/>
                            <a:gdLst>
                              <a:gd name="T0" fmla="*/ 9826 w 9826"/>
                              <a:gd name="T1" fmla="*/ 2335 h 2336"/>
                              <a:gd name="T2" fmla="*/ 0 w 9826"/>
                              <a:gd name="T3" fmla="*/ 2335 h 2336"/>
                              <a:gd name="T4" fmla="*/ 0 w 9826"/>
                              <a:gd name="T5" fmla="*/ 0 h 2336"/>
                              <a:gd name="T6" fmla="*/ 9826 w 9826"/>
                              <a:gd name="T7" fmla="*/ 0 h 2336"/>
                              <a:gd name="T8" fmla="*/ 9826 w 9826"/>
                              <a:gd name="T9" fmla="*/ 10 h 2336"/>
                              <a:gd name="T10" fmla="*/ 17 w 9826"/>
                              <a:gd name="T11" fmla="*/ 10 h 2336"/>
                              <a:gd name="T12" fmla="*/ 10 w 9826"/>
                              <a:gd name="T13" fmla="*/ 17 h 2336"/>
                              <a:gd name="T14" fmla="*/ 17 w 9826"/>
                              <a:gd name="T15" fmla="*/ 17 h 2336"/>
                              <a:gd name="T16" fmla="*/ 17 w 9826"/>
                              <a:gd name="T17" fmla="*/ 2318 h 2336"/>
                              <a:gd name="T18" fmla="*/ 10 w 9826"/>
                              <a:gd name="T19" fmla="*/ 2318 h 2336"/>
                              <a:gd name="T20" fmla="*/ 17 w 9826"/>
                              <a:gd name="T21" fmla="*/ 2328 h 2336"/>
                              <a:gd name="T22" fmla="*/ 9826 w 9826"/>
                              <a:gd name="T23" fmla="*/ 2328 h 2336"/>
                              <a:gd name="T24" fmla="*/ 9826 w 9826"/>
                              <a:gd name="T25" fmla="*/ 2335 h 2336"/>
                              <a:gd name="T26" fmla="*/ 17 w 9826"/>
                              <a:gd name="T27" fmla="*/ 17 h 2336"/>
                              <a:gd name="T28" fmla="*/ 10 w 9826"/>
                              <a:gd name="T29" fmla="*/ 17 h 2336"/>
                              <a:gd name="T30" fmla="*/ 17 w 9826"/>
                              <a:gd name="T31" fmla="*/ 10 h 2336"/>
                              <a:gd name="T32" fmla="*/ 17 w 9826"/>
                              <a:gd name="T33" fmla="*/ 17 h 2336"/>
                              <a:gd name="T34" fmla="*/ 9811 w 9826"/>
                              <a:gd name="T35" fmla="*/ 17 h 2336"/>
                              <a:gd name="T36" fmla="*/ 17 w 9826"/>
                              <a:gd name="T37" fmla="*/ 17 h 2336"/>
                              <a:gd name="T38" fmla="*/ 17 w 9826"/>
                              <a:gd name="T39" fmla="*/ 10 h 2336"/>
                              <a:gd name="T40" fmla="*/ 9811 w 9826"/>
                              <a:gd name="T41" fmla="*/ 10 h 2336"/>
                              <a:gd name="T42" fmla="*/ 9811 w 9826"/>
                              <a:gd name="T43" fmla="*/ 17 h 2336"/>
                              <a:gd name="T44" fmla="*/ 9811 w 9826"/>
                              <a:gd name="T45" fmla="*/ 2328 h 2336"/>
                              <a:gd name="T46" fmla="*/ 9811 w 9826"/>
                              <a:gd name="T47" fmla="*/ 10 h 2336"/>
                              <a:gd name="T48" fmla="*/ 9818 w 9826"/>
                              <a:gd name="T49" fmla="*/ 17 h 2336"/>
                              <a:gd name="T50" fmla="*/ 9826 w 9826"/>
                              <a:gd name="T51" fmla="*/ 17 h 2336"/>
                              <a:gd name="T52" fmla="*/ 9826 w 9826"/>
                              <a:gd name="T53" fmla="*/ 2318 h 2336"/>
                              <a:gd name="T54" fmla="*/ 9818 w 9826"/>
                              <a:gd name="T55" fmla="*/ 2318 h 2336"/>
                              <a:gd name="T56" fmla="*/ 9811 w 9826"/>
                              <a:gd name="T57" fmla="*/ 2328 h 2336"/>
                              <a:gd name="T58" fmla="*/ 9826 w 9826"/>
                              <a:gd name="T59" fmla="*/ 17 h 2336"/>
                              <a:gd name="T60" fmla="*/ 9818 w 9826"/>
                              <a:gd name="T61" fmla="*/ 17 h 2336"/>
                              <a:gd name="T62" fmla="*/ 9811 w 9826"/>
                              <a:gd name="T63" fmla="*/ 10 h 2336"/>
                              <a:gd name="T64" fmla="*/ 9826 w 9826"/>
                              <a:gd name="T65" fmla="*/ 10 h 2336"/>
                              <a:gd name="T66" fmla="*/ 9826 w 9826"/>
                              <a:gd name="T67" fmla="*/ 17 h 2336"/>
                              <a:gd name="T68" fmla="*/ 17 w 9826"/>
                              <a:gd name="T69" fmla="*/ 2328 h 2336"/>
                              <a:gd name="T70" fmla="*/ 10 w 9826"/>
                              <a:gd name="T71" fmla="*/ 2318 h 2336"/>
                              <a:gd name="T72" fmla="*/ 17 w 9826"/>
                              <a:gd name="T73" fmla="*/ 2318 h 2336"/>
                              <a:gd name="T74" fmla="*/ 17 w 9826"/>
                              <a:gd name="T75" fmla="*/ 2328 h 2336"/>
                              <a:gd name="T76" fmla="*/ 9811 w 9826"/>
                              <a:gd name="T77" fmla="*/ 2328 h 2336"/>
                              <a:gd name="T78" fmla="*/ 17 w 9826"/>
                              <a:gd name="T79" fmla="*/ 2328 h 2336"/>
                              <a:gd name="T80" fmla="*/ 17 w 9826"/>
                              <a:gd name="T81" fmla="*/ 2318 h 2336"/>
                              <a:gd name="T82" fmla="*/ 9811 w 9826"/>
                              <a:gd name="T83" fmla="*/ 2318 h 2336"/>
                              <a:gd name="T84" fmla="*/ 9811 w 9826"/>
                              <a:gd name="T85" fmla="*/ 2328 h 2336"/>
                              <a:gd name="T86" fmla="*/ 9826 w 9826"/>
                              <a:gd name="T87" fmla="*/ 2328 h 2336"/>
                              <a:gd name="T88" fmla="*/ 9811 w 9826"/>
                              <a:gd name="T89" fmla="*/ 2328 h 2336"/>
                              <a:gd name="T90" fmla="*/ 9818 w 9826"/>
                              <a:gd name="T91" fmla="*/ 2318 h 2336"/>
                              <a:gd name="T92" fmla="*/ 9826 w 9826"/>
                              <a:gd name="T93" fmla="*/ 2318 h 2336"/>
                              <a:gd name="T94" fmla="*/ 9826 w 9826"/>
                              <a:gd name="T95" fmla="*/ 2328 h 23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6">
                                <a:moveTo>
                                  <a:pt x="9826" y="2335"/>
                                </a:moveTo>
                                <a:lnTo>
                                  <a:pt x="0" y="2335"/>
                                </a:lnTo>
                                <a:lnTo>
                                  <a:pt x="0" y="0"/>
                                </a:lnTo>
                                <a:lnTo>
                                  <a:pt x="9826" y="0"/>
                                </a:lnTo>
                                <a:lnTo>
                                  <a:pt x="9826" y="10"/>
                                </a:lnTo>
                                <a:lnTo>
                                  <a:pt x="17" y="10"/>
                                </a:lnTo>
                                <a:lnTo>
                                  <a:pt x="10" y="17"/>
                                </a:lnTo>
                                <a:lnTo>
                                  <a:pt x="17" y="17"/>
                                </a:lnTo>
                                <a:lnTo>
                                  <a:pt x="17" y="2318"/>
                                </a:lnTo>
                                <a:lnTo>
                                  <a:pt x="10" y="2318"/>
                                </a:lnTo>
                                <a:lnTo>
                                  <a:pt x="17" y="2328"/>
                                </a:lnTo>
                                <a:lnTo>
                                  <a:pt x="9826" y="2328"/>
                                </a:lnTo>
                                <a:lnTo>
                                  <a:pt x="9826" y="2335"/>
                                </a:lnTo>
                                <a:close/>
                                <a:moveTo>
                                  <a:pt x="17" y="17"/>
                                </a:moveTo>
                                <a:lnTo>
                                  <a:pt x="10" y="17"/>
                                </a:lnTo>
                                <a:lnTo>
                                  <a:pt x="17" y="10"/>
                                </a:lnTo>
                                <a:lnTo>
                                  <a:pt x="17" y="17"/>
                                </a:lnTo>
                                <a:close/>
                                <a:moveTo>
                                  <a:pt x="9811" y="17"/>
                                </a:moveTo>
                                <a:lnTo>
                                  <a:pt x="17" y="17"/>
                                </a:lnTo>
                                <a:lnTo>
                                  <a:pt x="17" y="10"/>
                                </a:lnTo>
                                <a:lnTo>
                                  <a:pt x="9811" y="10"/>
                                </a:lnTo>
                                <a:lnTo>
                                  <a:pt x="9811" y="17"/>
                                </a:lnTo>
                                <a:close/>
                                <a:moveTo>
                                  <a:pt x="9811" y="2328"/>
                                </a:moveTo>
                                <a:lnTo>
                                  <a:pt x="9811" y="10"/>
                                </a:lnTo>
                                <a:lnTo>
                                  <a:pt x="9818" y="17"/>
                                </a:lnTo>
                                <a:lnTo>
                                  <a:pt x="9826" y="17"/>
                                </a:lnTo>
                                <a:lnTo>
                                  <a:pt x="9826" y="2318"/>
                                </a:lnTo>
                                <a:lnTo>
                                  <a:pt x="9818" y="2318"/>
                                </a:lnTo>
                                <a:lnTo>
                                  <a:pt x="9811" y="2328"/>
                                </a:lnTo>
                                <a:close/>
                                <a:moveTo>
                                  <a:pt x="9826" y="17"/>
                                </a:moveTo>
                                <a:lnTo>
                                  <a:pt x="9818" y="17"/>
                                </a:lnTo>
                                <a:lnTo>
                                  <a:pt x="9811" y="10"/>
                                </a:lnTo>
                                <a:lnTo>
                                  <a:pt x="9826" y="10"/>
                                </a:lnTo>
                                <a:lnTo>
                                  <a:pt x="9826" y="17"/>
                                </a:lnTo>
                                <a:close/>
                                <a:moveTo>
                                  <a:pt x="17" y="2328"/>
                                </a:moveTo>
                                <a:lnTo>
                                  <a:pt x="10" y="2318"/>
                                </a:lnTo>
                                <a:lnTo>
                                  <a:pt x="17" y="2318"/>
                                </a:lnTo>
                                <a:lnTo>
                                  <a:pt x="17" y="2328"/>
                                </a:lnTo>
                                <a:close/>
                                <a:moveTo>
                                  <a:pt x="9811" y="2328"/>
                                </a:moveTo>
                                <a:lnTo>
                                  <a:pt x="17" y="2328"/>
                                </a:lnTo>
                                <a:lnTo>
                                  <a:pt x="17" y="2318"/>
                                </a:lnTo>
                                <a:lnTo>
                                  <a:pt x="9811" y="2318"/>
                                </a:lnTo>
                                <a:lnTo>
                                  <a:pt x="9811" y="2328"/>
                                </a:lnTo>
                                <a:close/>
                                <a:moveTo>
                                  <a:pt x="9826" y="2328"/>
                                </a:moveTo>
                                <a:lnTo>
                                  <a:pt x="9811" y="2328"/>
                                </a:lnTo>
                                <a:lnTo>
                                  <a:pt x="9818" y="2318"/>
                                </a:lnTo>
                                <a:lnTo>
                                  <a:pt x="9826" y="2318"/>
                                </a:lnTo>
                                <a:lnTo>
                                  <a:pt x="9826" y="23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2DBFA6B" id="Group 9" o:spid="_x0000_s1026" style="width:493.2pt;height:118.8pt;mso-position-horizontal-relative:char;mso-position-vertical-relative:line" coordsize="9864,2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">
                <v:shape id="docshape595" o:spid="_x0000_s1027" style="position:absolute;width:9864;height:2376;visibility:visible;mso-wrap-style:square;v-text-anchor:top" coordsize="9826,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" path="m9826,2335l,2335,,,9826,r,10l17,10r-7,7l17,17r,2301l10,2318r7,10l9826,2328r,7xm17,17r-7,l17,10r,7xm9811,17l17,17r,-7l9811,10r,7xm9811,2328r,-2318l9818,17r8,l9826,2318r-8,l9811,2328xm9826,17r-8,l9811,10r15,l9826,17xm17,2328r-7,-10l17,2318r,10xm9811,2328r-9794,l17,2318r9794,l9811,2328xm9826,2328r-15,l9818,2318r8,l9826,2328xe" fillcolor="black" stroked="f">
                  <v:path arrowok="t" o:connecttype="custom" o:connectlocs="9864,2375;0,2375;0,0;9864,0;9864,10;17,10;10,17;17,17;17,2358;10,2358;17,2368;9864,2368;9864,2375;17,17;10,17;17,10;17,17;9849,17;17,17;17,10;9849,10;9849,17;9849,2368;9849,10;9856,17;9864,17;9864,2358;9856,2358;9849,2368;9864,17;9856,17;9849,10;9864,10;9864,17;17,2368;10,2358;17,2358;17,2368;9849,2368;17,2368;17,2358;9849,2358;9849,2368;9864,2368;9849,2368;9856,2358;9864,2358;9864,2368" o:connectangles="0,0,0,0,0,0,0,0,0,0,0,0,0,0,0,0,0,0,0,0,0,0,0,0,0,0,0,0,0,0,0,0,0,0,0,0,0,0,0,0,0,0,0,0,0,0,0,0"/>
                </v:shape>
                <w10:anchorlock/>
              </v:group>
            </w:pict>
          </mc:Fallback>
        </mc:AlternateContent>
      </w:r>
    </w:p>
    <w:p w14:paraId="686BD40D" w14:textId="20C24880" w:rsidR="00310D25" w:rsidRDefault="00310D25">
      <w:pPr>
        <w:spacing w:line="276" w:lineRule="auto"/>
        <w:contextualSpacing/>
        <w:pPrChange w:id="164" w:author="Danielle Motley" w:date="2023-11-20T11:22:00Z">
          <w:pPr/>
        </w:pPrChange>
      </w:pPr>
    </w:p>
    <w:p w14:paraId="46531DFB" w14:textId="0D4B9C4A" w:rsidR="00C16B82" w:rsidRPr="00525910" w:rsidRDefault="009F28AF">
      <w:pPr>
        <w:pStyle w:val="SectionSubSectionSectionSection-Level5"/>
        <w:spacing w:line="276" w:lineRule="auto"/>
        <w:contextualSpacing/>
        <w:pPrChange w:id="165" w:author="Danielle Motley" w:date="2023-11-20T11:22:00Z">
          <w:pPr>
            <w:pStyle w:val="SectionSubSectionSectionSection-Level5"/>
          </w:pPr>
        </w:pPrChange>
      </w:pPr>
      <w:r w:rsidRPr="00525910">
        <w:t xml:space="preserve">Annual </w:t>
      </w:r>
      <w:r w:rsidR="00C16B82" w:rsidRPr="00525910">
        <w:t xml:space="preserve">PPS-1 Rate Updates </w:t>
      </w:r>
    </w:p>
    <w:p w14:paraId="31D16B2E" w14:textId="0DC1CEAD" w:rsidR="00C16B82" w:rsidRPr="00C16B82" w:rsidRDefault="00C16B82">
      <w:pPr>
        <w:spacing w:line="276" w:lineRule="auto"/>
        <w:ind w:right="-450"/>
        <w:contextualSpacing/>
        <w:rPr>
          <w:rFonts w:ascii="Times New Roman" w:hAnsi="Times New Roman" w:cs="Times New Roman"/>
          <w:sz w:val="24"/>
          <w:szCs w:val="24"/>
        </w:rPr>
        <w:pPrChange w:id="166" w:author="Danielle Motley" w:date="2023-11-20T11:22:00Z">
          <w:pPr/>
        </w:pPrChange>
      </w:pPr>
      <w:r w:rsidRPr="00C16B82">
        <w:rPr>
          <w:rFonts w:ascii="Times New Roman" w:hAnsi="Times New Roman" w:cs="Times New Roman"/>
          <w:sz w:val="24"/>
          <w:szCs w:val="24"/>
        </w:rPr>
        <w:t>The CC PPS-1</w:t>
      </w:r>
      <w:r w:rsidRPr="00C16B82">
        <w:rPr>
          <w:rFonts w:ascii="Times New Roman" w:hAnsi="Times New Roman" w:cs="Times New Roman"/>
          <w:spacing w:val="-20"/>
          <w:sz w:val="24"/>
          <w:szCs w:val="24"/>
        </w:rPr>
        <w:t xml:space="preserve"> </w:t>
      </w:r>
      <w:r w:rsidRPr="00C16B82">
        <w:rPr>
          <w:rFonts w:ascii="Times New Roman" w:hAnsi="Times New Roman" w:cs="Times New Roman"/>
          <w:sz w:val="24"/>
          <w:szCs w:val="24"/>
        </w:rPr>
        <w:t xml:space="preserve">rates will be updated </w:t>
      </w:r>
      <w:r w:rsidR="009F28AF">
        <w:rPr>
          <w:rFonts w:ascii="Times New Roman" w:hAnsi="Times New Roman" w:cs="Times New Roman"/>
          <w:sz w:val="24"/>
          <w:szCs w:val="24"/>
        </w:rPr>
        <w:t xml:space="preserve">between </w:t>
      </w:r>
      <w:r w:rsidR="00BA0A70">
        <w:rPr>
          <w:rFonts w:ascii="Times New Roman" w:hAnsi="Times New Roman" w:cs="Times New Roman"/>
          <w:sz w:val="24"/>
          <w:szCs w:val="24"/>
        </w:rPr>
        <w:t xml:space="preserve">DYs with </w:t>
      </w:r>
      <w:r w:rsidR="009F28AF">
        <w:rPr>
          <w:rFonts w:ascii="Times New Roman" w:hAnsi="Times New Roman" w:cs="Times New Roman"/>
          <w:sz w:val="24"/>
          <w:szCs w:val="24"/>
        </w:rPr>
        <w:t>mandatory rebasing by</w:t>
      </w:r>
      <w:r w:rsidR="00BA0A70">
        <w:rPr>
          <w:rFonts w:ascii="Times New Roman" w:hAnsi="Times New Roman" w:cs="Times New Roman"/>
          <w:sz w:val="24"/>
          <w:szCs w:val="24"/>
        </w:rPr>
        <w:t xml:space="preserve"> using</w:t>
      </w:r>
      <w:r w:rsidRPr="00C16B82">
        <w:rPr>
          <w:rFonts w:ascii="Times New Roman" w:hAnsi="Times New Roman" w:cs="Times New Roman"/>
          <w:spacing w:val="-1"/>
          <w:sz w:val="24"/>
          <w:szCs w:val="24"/>
        </w:rPr>
        <w:t xml:space="preserve"> (</w:t>
      </w:r>
      <w:r w:rsidRPr="00C16B82">
        <w:rPr>
          <w:rFonts w:ascii="Times New Roman" w:hAnsi="Times New Roman" w:cs="Times New Roman"/>
          <w:sz w:val="24"/>
          <w:szCs w:val="24"/>
        </w:rPr>
        <w:t>select one):</w:t>
      </w:r>
    </w:p>
    <w:p w14:paraId="4A0988DF" w14:textId="64FF1CB7" w:rsidR="00C16B82" w:rsidRPr="0054096F" w:rsidRDefault="00C16B82">
      <w:pPr>
        <w:pStyle w:val="ListParagraph"/>
        <w:numPr>
          <w:ilvl w:val="0"/>
          <w:numId w:val="54"/>
        </w:numPr>
        <w:spacing w:line="276" w:lineRule="auto"/>
        <w:rPr>
          <w:rFonts w:ascii="Times New Roman" w:hAnsi="Times New Roman" w:cs="Times New Roman"/>
          <w:sz w:val="24"/>
          <w:szCs w:val="24"/>
        </w:rPr>
        <w:pPrChange w:id="167" w:author="Danielle Motley" w:date="2023-11-20T11:22:00Z">
          <w:pPr>
            <w:pStyle w:val="ListParagraph"/>
            <w:numPr>
              <w:numId w:val="54"/>
            </w:numPr>
            <w:ind w:left="895" w:hanging="360"/>
          </w:pPr>
        </w:pPrChange>
      </w:pPr>
      <w:r w:rsidRPr="0054096F">
        <w:rPr>
          <w:rFonts w:ascii="Times New Roman" w:hAnsi="Times New Roman" w:cs="Times New Roman"/>
          <w:sz w:val="24"/>
          <w:szCs w:val="24"/>
        </w:rPr>
        <w:t xml:space="preserve">  The Medicare Economic Index (MEI)</w:t>
      </w:r>
    </w:p>
    <w:p w14:paraId="6AD49F96" w14:textId="54C9C5C0" w:rsidR="00C16B82" w:rsidRPr="00BE4A17" w:rsidRDefault="00C16B82" w:rsidP="00BE4A17">
      <w:pPr>
        <w:pStyle w:val="ListParagraph"/>
        <w:numPr>
          <w:ilvl w:val="0"/>
          <w:numId w:val="54"/>
        </w:numPr>
        <w:spacing w:line="276" w:lineRule="auto"/>
        <w:rPr>
          <w:ins w:id="168" w:author="Danielle Motley" w:date="2023-11-20T11:27:00Z"/>
          <w:rFonts w:ascii="Times New Roman" w:hAnsi="Times New Roman" w:cs="Times New Roman"/>
          <w:sz w:val="24"/>
          <w:szCs w:val="24"/>
          <w:rPrChange w:id="169" w:author="Danielle Motley" w:date="2023-11-20T11:27:00Z">
            <w:rPr>
              <w:ins w:id="170" w:author="Danielle Motley" w:date="2023-11-20T11:27:00Z"/>
              <w:rFonts w:ascii="Times New Roman" w:hAnsi="Times New Roman" w:cs="Times New Roman"/>
              <w:spacing w:val="-8"/>
              <w:sz w:val="24"/>
              <w:szCs w:val="24"/>
            </w:rPr>
          </w:rPrChange>
        </w:rPr>
      </w:pPr>
      <w:r w:rsidRPr="0054096F">
        <w:rPr>
          <w:rFonts w:ascii="Times New Roman" w:hAnsi="Times New Roman" w:cs="Times New Roman"/>
          <w:spacing w:val="-8"/>
          <w:sz w:val="24"/>
          <w:szCs w:val="24"/>
        </w:rPr>
        <w:t xml:space="preserve">   Rebasing</w:t>
      </w:r>
      <w:r w:rsidRPr="0054096F">
        <w:rPr>
          <w:rFonts w:ascii="Times New Roman" w:hAnsi="Times New Roman" w:cs="Times New Roman"/>
          <w:spacing w:val="1"/>
          <w:sz w:val="24"/>
          <w:szCs w:val="24"/>
        </w:rPr>
        <w:t xml:space="preserve"> </w:t>
      </w:r>
      <w:r w:rsidRPr="0054096F">
        <w:rPr>
          <w:rFonts w:ascii="Times New Roman" w:hAnsi="Times New Roman" w:cs="Times New Roman"/>
          <w:spacing w:val="-8"/>
          <w:sz w:val="24"/>
          <w:szCs w:val="24"/>
        </w:rPr>
        <w:t>CC</w:t>
      </w:r>
      <w:r w:rsidRPr="0054096F">
        <w:rPr>
          <w:rFonts w:ascii="Times New Roman" w:hAnsi="Times New Roman" w:cs="Times New Roman"/>
          <w:spacing w:val="3"/>
          <w:sz w:val="24"/>
          <w:szCs w:val="24"/>
        </w:rPr>
        <w:t xml:space="preserve"> </w:t>
      </w:r>
      <w:r w:rsidRPr="0054096F">
        <w:rPr>
          <w:rFonts w:ascii="Times New Roman" w:hAnsi="Times New Roman" w:cs="Times New Roman"/>
          <w:spacing w:val="-8"/>
          <w:sz w:val="24"/>
          <w:szCs w:val="24"/>
        </w:rPr>
        <w:t>PPS-1</w:t>
      </w:r>
      <w:r w:rsidRPr="0054096F">
        <w:rPr>
          <w:rFonts w:ascii="Times New Roman" w:hAnsi="Times New Roman" w:cs="Times New Roman"/>
          <w:spacing w:val="-17"/>
          <w:sz w:val="24"/>
          <w:szCs w:val="24"/>
        </w:rPr>
        <w:t xml:space="preserve"> </w:t>
      </w:r>
      <w:proofErr w:type="gramStart"/>
      <w:r w:rsidRPr="0054096F">
        <w:rPr>
          <w:rFonts w:ascii="Times New Roman" w:hAnsi="Times New Roman" w:cs="Times New Roman"/>
          <w:spacing w:val="-8"/>
          <w:sz w:val="24"/>
          <w:szCs w:val="24"/>
        </w:rPr>
        <w:t>rate</w:t>
      </w:r>
      <w:proofErr w:type="gramEnd"/>
    </w:p>
    <w:p w14:paraId="3A8530EB" w14:textId="77777777" w:rsidR="00BE4A17" w:rsidRPr="0054096F" w:rsidRDefault="00BE4A17">
      <w:pPr>
        <w:pStyle w:val="ListParagraph"/>
        <w:spacing w:line="276" w:lineRule="auto"/>
        <w:ind w:left="895"/>
        <w:rPr>
          <w:rFonts w:ascii="Times New Roman" w:hAnsi="Times New Roman" w:cs="Times New Roman"/>
          <w:sz w:val="24"/>
          <w:szCs w:val="24"/>
        </w:rPr>
        <w:pPrChange w:id="171" w:author="Danielle Motley" w:date="2023-11-20T11:27:00Z">
          <w:pPr>
            <w:pStyle w:val="ListParagraph"/>
            <w:numPr>
              <w:numId w:val="54"/>
            </w:numPr>
            <w:ind w:left="895" w:hanging="360"/>
          </w:pPr>
        </w:pPrChange>
      </w:pPr>
    </w:p>
    <w:p w14:paraId="350B5D0A" w14:textId="2CE670FF" w:rsidR="00453AAF" w:rsidRPr="00B0214E" w:rsidRDefault="00453AAF">
      <w:pPr>
        <w:pStyle w:val="SectionSubSectionSectionSection-Level5"/>
        <w:spacing w:line="276" w:lineRule="auto"/>
        <w:contextualSpacing/>
        <w:pPrChange w:id="172" w:author="Danielle Motley" w:date="2023-11-20T11:22:00Z">
          <w:pPr>
            <w:pStyle w:val="SectionSubSectionSectionSection-Level5"/>
          </w:pPr>
        </w:pPrChange>
      </w:pPr>
      <w:r w:rsidRPr="00B0214E">
        <w:t>Interim Payment Methodology</w:t>
      </w:r>
      <w:r w:rsidR="00D3153B" w:rsidRPr="00B0214E">
        <w:t xml:space="preserve"> for Rebasing</w:t>
      </w:r>
    </w:p>
    <w:p w14:paraId="564D0237" w14:textId="3F15672A" w:rsidR="00F725F5" w:rsidRDefault="00F725F5" w:rsidP="00BE4A17">
      <w:pPr>
        <w:spacing w:line="276" w:lineRule="auto"/>
        <w:contextualSpacing/>
        <w:rPr>
          <w:ins w:id="173" w:author="Danielle Motley" w:date="2023-11-20T11:27:00Z"/>
          <w:rFonts w:ascii="Times New Roman" w:hAnsi="Times New Roman" w:cs="Times New Roman"/>
          <w:sz w:val="24"/>
          <w:szCs w:val="24"/>
        </w:rPr>
      </w:pPr>
      <w:r w:rsidRPr="002E110A">
        <w:rPr>
          <w:rFonts w:ascii="Times New Roman" w:hAnsi="Times New Roman" w:cs="Times New Roman"/>
          <w:w w:val="105"/>
          <w:sz w:val="24"/>
          <w:szCs w:val="24"/>
        </w:rPr>
        <w:t xml:space="preserve">When </w:t>
      </w:r>
      <w:r w:rsidR="00453AAF" w:rsidRPr="002E110A">
        <w:rPr>
          <w:rFonts w:ascii="Times New Roman" w:hAnsi="Times New Roman" w:cs="Times New Roman"/>
          <w:w w:val="105"/>
          <w:sz w:val="24"/>
          <w:szCs w:val="24"/>
        </w:rPr>
        <w:t xml:space="preserve">rebasing PPS rates for an upcoming DY, the </w:t>
      </w:r>
      <w:r w:rsidR="00804306" w:rsidRPr="002E110A">
        <w:rPr>
          <w:rFonts w:ascii="Times New Roman" w:hAnsi="Times New Roman" w:cs="Times New Roman"/>
          <w:w w:val="105"/>
          <w:sz w:val="24"/>
          <w:szCs w:val="24"/>
        </w:rPr>
        <w:t xml:space="preserve">PPS rate for the </w:t>
      </w:r>
      <w:r w:rsidR="00453AAF" w:rsidRPr="002E110A">
        <w:rPr>
          <w:rFonts w:ascii="Times New Roman" w:hAnsi="Times New Roman" w:cs="Times New Roman"/>
          <w:w w:val="105"/>
          <w:sz w:val="24"/>
          <w:szCs w:val="24"/>
        </w:rPr>
        <w:t>upcoming DY is calculated by rebasing the</w:t>
      </w:r>
      <w:r w:rsidR="00804306" w:rsidRPr="002E110A">
        <w:rPr>
          <w:rFonts w:ascii="Times New Roman" w:hAnsi="Times New Roman" w:cs="Times New Roman"/>
          <w:w w:val="105"/>
          <w:sz w:val="24"/>
          <w:szCs w:val="24"/>
        </w:rPr>
        <w:t xml:space="preserve"> prior DY’s</w:t>
      </w:r>
      <w:r w:rsidR="00453AAF" w:rsidRPr="002E110A">
        <w:rPr>
          <w:rFonts w:ascii="Times New Roman" w:hAnsi="Times New Roman" w:cs="Times New Roman"/>
          <w:w w:val="105"/>
          <w:sz w:val="24"/>
          <w:szCs w:val="24"/>
        </w:rPr>
        <w:t xml:space="preserve"> PPS rate so the rate calculated </w:t>
      </w:r>
      <w:r w:rsidR="005F3E99" w:rsidRPr="002E110A">
        <w:rPr>
          <w:rFonts w:ascii="Times New Roman" w:hAnsi="Times New Roman" w:cs="Times New Roman"/>
          <w:w w:val="105"/>
          <w:sz w:val="24"/>
          <w:szCs w:val="24"/>
        </w:rPr>
        <w:t xml:space="preserve">for the upcoming DY </w:t>
      </w:r>
      <w:r w:rsidR="00453AAF" w:rsidRPr="002E110A">
        <w:rPr>
          <w:rFonts w:ascii="Times New Roman" w:hAnsi="Times New Roman" w:cs="Times New Roman"/>
          <w:w w:val="105"/>
          <w:sz w:val="24"/>
          <w:szCs w:val="24"/>
        </w:rPr>
        <w:t xml:space="preserve">reflects the prior DY’s cost experience. </w:t>
      </w:r>
      <w:r w:rsidR="00804306" w:rsidRPr="002E110A">
        <w:rPr>
          <w:rFonts w:ascii="Times New Roman" w:hAnsi="Times New Roman" w:cs="Times New Roman"/>
          <w:w w:val="105"/>
          <w:sz w:val="24"/>
          <w:szCs w:val="24"/>
        </w:rPr>
        <w:t>As the cost and visit data for the prior DY data will not be available to the state in time to analyze and rebase the rate prior to the start of the upcoming DY, the state will need to pay an interim PPS rate until the PPS rate(s) are finalized for that DY. I</w:t>
      </w:r>
      <w:r w:rsidRPr="002E110A">
        <w:rPr>
          <w:rFonts w:ascii="Times New Roman" w:hAnsi="Times New Roman" w:cs="Times New Roman"/>
          <w:w w:val="105"/>
          <w:sz w:val="24"/>
          <w:szCs w:val="24"/>
        </w:rPr>
        <w:t>n the box below</w:t>
      </w:r>
      <w:r w:rsidR="00804306" w:rsidRPr="002E110A">
        <w:rPr>
          <w:rFonts w:ascii="Times New Roman" w:hAnsi="Times New Roman" w:cs="Times New Roman"/>
          <w:w w:val="105"/>
          <w:sz w:val="24"/>
          <w:szCs w:val="24"/>
        </w:rPr>
        <w:t>, please provide</w:t>
      </w:r>
      <w:r w:rsidRPr="002E110A">
        <w:rPr>
          <w:rFonts w:ascii="Times New Roman" w:hAnsi="Times New Roman" w:cs="Times New Roman"/>
          <w:w w:val="105"/>
          <w:sz w:val="24"/>
          <w:szCs w:val="24"/>
        </w:rPr>
        <w:t xml:space="preserve"> an explanation of the interim payment methodology</w:t>
      </w:r>
      <w:r w:rsidR="00EB3238" w:rsidRPr="002E110A">
        <w:rPr>
          <w:w w:val="105"/>
          <w:vertAlign w:val="superscript"/>
        </w:rPr>
        <w:footnoteReference w:id="8"/>
      </w:r>
      <w:r w:rsidR="00EB3238" w:rsidRPr="002E110A">
        <w:rPr>
          <w:rFonts w:ascii="Times New Roman" w:hAnsi="Times New Roman" w:cs="Times New Roman"/>
          <w:w w:val="105"/>
          <w:sz w:val="24"/>
          <w:szCs w:val="24"/>
          <w:vertAlign w:val="superscript"/>
        </w:rPr>
        <w:t xml:space="preserve"> </w:t>
      </w:r>
      <w:r w:rsidRPr="002E110A">
        <w:rPr>
          <w:rFonts w:ascii="Times New Roman" w:hAnsi="Times New Roman" w:cs="Times New Roman"/>
          <w:w w:val="105"/>
          <w:sz w:val="24"/>
          <w:szCs w:val="24"/>
        </w:rPr>
        <w:t xml:space="preserve">that your state will use </w:t>
      </w:r>
      <w:r w:rsidR="00804306" w:rsidRPr="002E110A">
        <w:rPr>
          <w:rFonts w:ascii="Times New Roman" w:hAnsi="Times New Roman" w:cs="Times New Roman"/>
          <w:w w:val="105"/>
          <w:sz w:val="24"/>
          <w:szCs w:val="24"/>
        </w:rPr>
        <w:t>s</w:t>
      </w:r>
      <w:r w:rsidRPr="002E110A">
        <w:rPr>
          <w:rFonts w:ascii="Times New Roman" w:hAnsi="Times New Roman" w:cs="Times New Roman"/>
          <w:w w:val="105"/>
          <w:sz w:val="24"/>
          <w:szCs w:val="24"/>
        </w:rPr>
        <w:t>pecify</w:t>
      </w:r>
      <w:r w:rsidR="00804306" w:rsidRPr="002E110A">
        <w:rPr>
          <w:rFonts w:ascii="Times New Roman" w:hAnsi="Times New Roman" w:cs="Times New Roman"/>
          <w:w w:val="105"/>
          <w:sz w:val="24"/>
          <w:szCs w:val="24"/>
        </w:rPr>
        <w:t xml:space="preserve">ing what interim rate the state will pay providers, when the final PPS rate would be calculated for that DY, and </w:t>
      </w:r>
      <w:r w:rsidRPr="002E110A">
        <w:rPr>
          <w:rFonts w:ascii="Times New Roman" w:hAnsi="Times New Roman" w:cs="Times New Roman"/>
          <w:w w:val="105"/>
          <w:sz w:val="24"/>
          <w:szCs w:val="24"/>
        </w:rPr>
        <w:t>how</w:t>
      </w:r>
      <w:r w:rsidR="00804306" w:rsidRPr="002E110A">
        <w:rPr>
          <w:rFonts w:ascii="Times New Roman" w:hAnsi="Times New Roman" w:cs="Times New Roman"/>
          <w:w w:val="105"/>
          <w:sz w:val="24"/>
          <w:szCs w:val="24"/>
        </w:rPr>
        <w:t xml:space="preserve"> the state intends to reconcile claims for that DY to ensure that all CCBHC service en</w:t>
      </w:r>
      <w:r w:rsidR="00426A47" w:rsidRPr="002E110A">
        <w:rPr>
          <w:rFonts w:ascii="Times New Roman" w:hAnsi="Times New Roman" w:cs="Times New Roman"/>
          <w:w w:val="105"/>
          <w:sz w:val="24"/>
          <w:szCs w:val="24"/>
        </w:rPr>
        <w:t>c</w:t>
      </w:r>
      <w:r w:rsidR="00804306" w:rsidRPr="002E110A">
        <w:rPr>
          <w:rFonts w:ascii="Times New Roman" w:hAnsi="Times New Roman" w:cs="Times New Roman"/>
          <w:w w:val="105"/>
          <w:sz w:val="24"/>
          <w:szCs w:val="24"/>
        </w:rPr>
        <w:t>ounters provided in that DY are paid th</w:t>
      </w:r>
      <w:r w:rsidR="00426A47" w:rsidRPr="002E110A">
        <w:rPr>
          <w:rFonts w:ascii="Times New Roman" w:hAnsi="Times New Roman" w:cs="Times New Roman"/>
          <w:w w:val="105"/>
          <w:sz w:val="24"/>
          <w:szCs w:val="24"/>
        </w:rPr>
        <w:t>at DY’s</w:t>
      </w:r>
      <w:r w:rsidR="00804306" w:rsidRPr="002E110A">
        <w:rPr>
          <w:rFonts w:ascii="Times New Roman" w:hAnsi="Times New Roman" w:cs="Times New Roman"/>
          <w:w w:val="105"/>
          <w:sz w:val="24"/>
          <w:szCs w:val="24"/>
        </w:rPr>
        <w:t xml:space="preserve"> rebased PPS rate</w:t>
      </w:r>
      <w:r w:rsidR="00426A47" w:rsidRPr="002E110A">
        <w:rPr>
          <w:rFonts w:ascii="Times New Roman" w:hAnsi="Times New Roman" w:cs="Times New Roman"/>
          <w:w w:val="105"/>
          <w:sz w:val="24"/>
          <w:szCs w:val="24"/>
        </w:rPr>
        <w:t xml:space="preserve">. </w:t>
      </w:r>
      <w:r w:rsidR="00804306" w:rsidRPr="002E110A">
        <w:rPr>
          <w:rFonts w:ascii="Times New Roman" w:hAnsi="Times New Roman" w:cs="Times New Roman"/>
          <w:w w:val="105"/>
          <w:sz w:val="24"/>
          <w:szCs w:val="24"/>
        </w:rPr>
        <w:t xml:space="preserve"> </w:t>
      </w:r>
      <w:r w:rsidR="00426A47" w:rsidRPr="002E110A">
        <w:rPr>
          <w:rFonts w:ascii="Times New Roman" w:hAnsi="Times New Roman" w:cs="Times New Roman"/>
          <w:w w:val="105"/>
          <w:sz w:val="24"/>
          <w:szCs w:val="24"/>
        </w:rPr>
        <w:t>If</w:t>
      </w:r>
      <w:r w:rsidR="00426A47" w:rsidRPr="00B0214E">
        <w:rPr>
          <w:rFonts w:ascii="Times New Roman" w:hAnsi="Times New Roman" w:cs="Times New Roman"/>
          <w:w w:val="110"/>
          <w:sz w:val="24"/>
          <w:szCs w:val="24"/>
        </w:rPr>
        <w:t xml:space="preserve"> the state intends to have a different interim payment methodology for the optional annual and mandatory rebasing timeframes (DY3 and every three years thereafter), please include a description of both methodologies below. </w:t>
      </w:r>
      <w:r w:rsidRPr="00B0214E">
        <w:rPr>
          <w:rFonts w:ascii="Times New Roman" w:hAnsi="Times New Roman" w:cs="Times New Roman"/>
          <w:sz w:val="24"/>
          <w:szCs w:val="24"/>
        </w:rPr>
        <w:t>If</w:t>
      </w:r>
      <w:r w:rsidRPr="00B0214E">
        <w:rPr>
          <w:rFonts w:ascii="Times New Roman" w:hAnsi="Times New Roman" w:cs="Times New Roman"/>
          <w:spacing w:val="40"/>
          <w:sz w:val="24"/>
          <w:szCs w:val="24"/>
        </w:rPr>
        <w:t xml:space="preserve"> </w:t>
      </w:r>
      <w:r w:rsidRPr="00B0214E">
        <w:rPr>
          <w:rFonts w:ascii="Times New Roman" w:hAnsi="Times New Roman" w:cs="Times New Roman"/>
          <w:sz w:val="24"/>
          <w:szCs w:val="24"/>
        </w:rPr>
        <w:t>more</w:t>
      </w:r>
      <w:r w:rsidRPr="00B0214E">
        <w:rPr>
          <w:rFonts w:ascii="Times New Roman" w:hAnsi="Times New Roman" w:cs="Times New Roman"/>
          <w:spacing w:val="23"/>
          <w:sz w:val="24"/>
          <w:szCs w:val="24"/>
        </w:rPr>
        <w:t xml:space="preserve"> </w:t>
      </w:r>
      <w:r w:rsidRPr="00B0214E">
        <w:rPr>
          <w:rFonts w:ascii="Times New Roman" w:hAnsi="Times New Roman" w:cs="Times New Roman"/>
          <w:sz w:val="24"/>
          <w:szCs w:val="24"/>
        </w:rPr>
        <w:t>space</w:t>
      </w:r>
      <w:r w:rsidRPr="00B0214E">
        <w:rPr>
          <w:rFonts w:ascii="Times New Roman" w:hAnsi="Times New Roman" w:cs="Times New Roman"/>
          <w:spacing w:val="32"/>
          <w:sz w:val="24"/>
          <w:szCs w:val="24"/>
        </w:rPr>
        <w:t xml:space="preserve"> </w:t>
      </w:r>
      <w:r w:rsidRPr="00B0214E">
        <w:rPr>
          <w:rFonts w:ascii="Times New Roman" w:hAnsi="Times New Roman" w:cs="Times New Roman"/>
          <w:sz w:val="24"/>
          <w:szCs w:val="24"/>
        </w:rPr>
        <w:t>is needed,</w:t>
      </w:r>
      <w:r w:rsidRPr="00B0214E">
        <w:rPr>
          <w:rFonts w:ascii="Times New Roman" w:hAnsi="Times New Roman" w:cs="Times New Roman"/>
          <w:spacing w:val="35"/>
          <w:sz w:val="24"/>
          <w:szCs w:val="24"/>
        </w:rPr>
        <w:t xml:space="preserve"> </w:t>
      </w:r>
      <w:r w:rsidRPr="00B0214E">
        <w:rPr>
          <w:rFonts w:ascii="Times New Roman" w:hAnsi="Times New Roman" w:cs="Times New Roman"/>
          <w:sz w:val="24"/>
          <w:szCs w:val="24"/>
        </w:rPr>
        <w:t>please</w:t>
      </w:r>
      <w:r w:rsidRPr="00B0214E">
        <w:rPr>
          <w:rFonts w:ascii="Times New Roman" w:hAnsi="Times New Roman" w:cs="Times New Roman"/>
          <w:spacing w:val="40"/>
          <w:sz w:val="24"/>
          <w:szCs w:val="24"/>
        </w:rPr>
        <w:t xml:space="preserve"> </w:t>
      </w:r>
      <w:proofErr w:type="gramStart"/>
      <w:r w:rsidRPr="00B0214E">
        <w:rPr>
          <w:rFonts w:ascii="Times New Roman" w:hAnsi="Times New Roman" w:cs="Times New Roman"/>
          <w:sz w:val="24"/>
          <w:szCs w:val="24"/>
        </w:rPr>
        <w:t>attach</w:t>
      </w:r>
      <w:proofErr w:type="gramEnd"/>
      <w:r w:rsidRPr="00B0214E">
        <w:rPr>
          <w:rFonts w:ascii="Times New Roman" w:hAnsi="Times New Roman" w:cs="Times New Roman"/>
          <w:spacing w:val="36"/>
          <w:sz w:val="24"/>
          <w:szCs w:val="24"/>
        </w:rPr>
        <w:t xml:space="preserve"> </w:t>
      </w:r>
      <w:r w:rsidRPr="00B0214E">
        <w:rPr>
          <w:rFonts w:ascii="Times New Roman" w:hAnsi="Times New Roman" w:cs="Times New Roman"/>
          <w:sz w:val="24"/>
          <w:szCs w:val="24"/>
        </w:rPr>
        <w:t>and identify</w:t>
      </w:r>
      <w:r w:rsidRPr="00B0214E">
        <w:rPr>
          <w:rFonts w:ascii="Times New Roman" w:hAnsi="Times New Roman" w:cs="Times New Roman"/>
          <w:spacing w:val="36"/>
          <w:sz w:val="24"/>
          <w:szCs w:val="24"/>
        </w:rPr>
        <w:t xml:space="preserve"> </w:t>
      </w:r>
      <w:r w:rsidRPr="00B0214E">
        <w:rPr>
          <w:rFonts w:ascii="Times New Roman" w:hAnsi="Times New Roman" w:cs="Times New Roman"/>
          <w:sz w:val="24"/>
          <w:szCs w:val="24"/>
        </w:rPr>
        <w:t>the</w:t>
      </w:r>
      <w:r w:rsidRPr="00B0214E">
        <w:rPr>
          <w:rFonts w:ascii="Times New Roman" w:hAnsi="Times New Roman" w:cs="Times New Roman"/>
          <w:spacing w:val="32"/>
          <w:sz w:val="24"/>
          <w:szCs w:val="24"/>
        </w:rPr>
        <w:t xml:space="preserve"> </w:t>
      </w:r>
      <w:r w:rsidRPr="00B0214E">
        <w:rPr>
          <w:rFonts w:ascii="Times New Roman" w:hAnsi="Times New Roman" w:cs="Times New Roman"/>
          <w:sz w:val="24"/>
          <w:szCs w:val="24"/>
        </w:rPr>
        <w:t>page</w:t>
      </w:r>
      <w:r w:rsidRPr="00B0214E">
        <w:rPr>
          <w:rFonts w:ascii="Times New Roman" w:hAnsi="Times New Roman" w:cs="Times New Roman"/>
          <w:spacing w:val="23"/>
          <w:sz w:val="24"/>
          <w:szCs w:val="24"/>
        </w:rPr>
        <w:t xml:space="preserve"> </w:t>
      </w:r>
      <w:r w:rsidRPr="00B0214E">
        <w:rPr>
          <w:rFonts w:ascii="Times New Roman" w:hAnsi="Times New Roman" w:cs="Times New Roman"/>
          <w:sz w:val="24"/>
          <w:szCs w:val="24"/>
        </w:rPr>
        <w:t>that</w:t>
      </w:r>
      <w:r w:rsidRPr="00B0214E">
        <w:rPr>
          <w:rFonts w:ascii="Times New Roman" w:hAnsi="Times New Roman" w:cs="Times New Roman"/>
          <w:spacing w:val="29"/>
          <w:sz w:val="24"/>
          <w:szCs w:val="24"/>
        </w:rPr>
        <w:t xml:space="preserve"> </w:t>
      </w:r>
      <w:r w:rsidRPr="00B0214E">
        <w:rPr>
          <w:rFonts w:ascii="Times New Roman" w:hAnsi="Times New Roman" w:cs="Times New Roman"/>
          <w:sz w:val="24"/>
          <w:szCs w:val="24"/>
        </w:rPr>
        <w:t>pertains</w:t>
      </w:r>
      <w:r w:rsidRPr="00B0214E">
        <w:rPr>
          <w:rFonts w:ascii="Times New Roman" w:hAnsi="Times New Roman" w:cs="Times New Roman"/>
          <w:spacing w:val="26"/>
          <w:sz w:val="24"/>
          <w:szCs w:val="24"/>
        </w:rPr>
        <w:t xml:space="preserve"> </w:t>
      </w:r>
      <w:r w:rsidRPr="00B0214E">
        <w:rPr>
          <w:rFonts w:ascii="Times New Roman" w:hAnsi="Times New Roman" w:cs="Times New Roman"/>
          <w:sz w:val="24"/>
          <w:szCs w:val="24"/>
        </w:rPr>
        <w:t>to</w:t>
      </w:r>
      <w:r w:rsidRPr="00B0214E">
        <w:rPr>
          <w:rFonts w:ascii="Times New Roman" w:hAnsi="Times New Roman" w:cs="Times New Roman"/>
          <w:spacing w:val="40"/>
          <w:sz w:val="24"/>
          <w:szCs w:val="24"/>
        </w:rPr>
        <w:t xml:space="preserve"> </w:t>
      </w:r>
      <w:r w:rsidRPr="00B0214E">
        <w:rPr>
          <w:rFonts w:ascii="Times New Roman" w:hAnsi="Times New Roman" w:cs="Times New Roman"/>
          <w:sz w:val="24"/>
          <w:szCs w:val="24"/>
        </w:rPr>
        <w:t>this</w:t>
      </w:r>
      <w:r w:rsidRPr="00B0214E">
        <w:rPr>
          <w:rFonts w:ascii="Times New Roman" w:hAnsi="Times New Roman" w:cs="Times New Roman"/>
          <w:spacing w:val="26"/>
          <w:sz w:val="24"/>
          <w:szCs w:val="24"/>
        </w:rPr>
        <w:t xml:space="preserve"> </w:t>
      </w:r>
      <w:r w:rsidRPr="00B0214E">
        <w:rPr>
          <w:rFonts w:ascii="Times New Roman" w:hAnsi="Times New Roman" w:cs="Times New Roman"/>
          <w:sz w:val="24"/>
          <w:szCs w:val="24"/>
        </w:rPr>
        <w:t>section.</w:t>
      </w:r>
    </w:p>
    <w:p w14:paraId="78CF7C1F" w14:textId="77777777" w:rsidR="00BE4A17" w:rsidRDefault="00BE4A17">
      <w:pPr>
        <w:spacing w:line="276" w:lineRule="auto"/>
        <w:contextualSpacing/>
        <w:rPr>
          <w:rFonts w:ascii="Times New Roman" w:hAnsi="Times New Roman" w:cs="Times New Roman"/>
          <w:sz w:val="24"/>
          <w:szCs w:val="24"/>
        </w:rPr>
        <w:pPrChange w:id="174" w:author="Danielle Motley" w:date="2023-11-20T11:22:00Z">
          <w:pPr/>
        </w:pPrChange>
      </w:pPr>
    </w:p>
    <w:p w14:paraId="0D46B2C1" w14:textId="27C1535E" w:rsidR="00426A47" w:rsidRDefault="00426A47" w:rsidP="00BE4A17">
      <w:pPr>
        <w:spacing w:line="276" w:lineRule="auto"/>
        <w:contextualSpacing/>
        <w:rPr>
          <w:ins w:id="175" w:author="Danielle Motley" w:date="2023-11-20T11:48:00Z"/>
          <w:rFonts w:ascii="Times New Roman" w:hAnsi="Times New Roman" w:cs="Times New Roman"/>
          <w:sz w:val="24"/>
          <w:szCs w:val="24"/>
        </w:rPr>
      </w:pPr>
      <w:r>
        <w:rPr>
          <w:noProof/>
          <w:sz w:val="20"/>
        </w:rPr>
        <w:lastRenderedPageBreak/>
        <mc:AlternateContent>
          <mc:Choice Requires="wpg">
            <w:drawing>
              <wp:inline distT="0" distB="0" distL="0" distR="0" wp14:anchorId="3EA80B60" wp14:editId="4CC5809C">
                <wp:extent cx="6263640" cy="1508760"/>
                <wp:effectExtent l="0" t="0" r="3810" b="0"/>
                <wp:docPr id="2048175657" name="Group 20481756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1838691001"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0A545BB" id="Group 2048175657"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p>
    <w:p w14:paraId="5CA969CD" w14:textId="77777777" w:rsidR="008C0078" w:rsidRPr="008C0078" w:rsidRDefault="008C0078">
      <w:pPr>
        <w:spacing w:line="276" w:lineRule="auto"/>
        <w:contextualSpacing/>
        <w:rPr>
          <w:rFonts w:ascii="Times New Roman" w:hAnsi="Times New Roman" w:cs="Times New Roman"/>
          <w:sz w:val="16"/>
          <w:szCs w:val="16"/>
          <w:rPrChange w:id="176" w:author="Danielle Motley" w:date="2023-11-20T11:48:00Z">
            <w:rPr>
              <w:rFonts w:ascii="Times New Roman" w:hAnsi="Times New Roman" w:cs="Times New Roman"/>
              <w:sz w:val="24"/>
              <w:szCs w:val="24"/>
            </w:rPr>
          </w:rPrChange>
        </w:rPr>
        <w:pPrChange w:id="177" w:author="Danielle Motley" w:date="2023-11-20T11:22:00Z">
          <w:pPr/>
        </w:pPrChange>
      </w:pPr>
    </w:p>
    <w:p w14:paraId="72795C75" w14:textId="21D43F03" w:rsidR="00C16B82" w:rsidRPr="00525910" w:rsidDel="00134BF6" w:rsidRDefault="00C16B82">
      <w:pPr>
        <w:pStyle w:val="SectionSubsectionSection-Level4"/>
        <w:spacing w:line="276" w:lineRule="auto"/>
        <w:contextualSpacing/>
        <w:rPr>
          <w:del w:id="178" w:author="Danielle Motley" w:date="2023-11-20T09:00:00Z"/>
        </w:rPr>
        <w:pPrChange w:id="179" w:author="Danielle Motley" w:date="2023-11-20T11:22:00Z">
          <w:pPr>
            <w:pStyle w:val="SectionSubsectionSection-Level4"/>
          </w:pPr>
        </w:pPrChange>
      </w:pPr>
      <w:del w:id="180" w:author="Danielle Motley" w:date="2023-11-20T09:00:00Z">
        <w:r w:rsidRPr="00525910" w:rsidDel="00134BF6">
          <w:delText>Section 2.1.b CC PPS-1 Quality Bonus Payments (QBPs)</w:delText>
        </w:r>
      </w:del>
    </w:p>
    <w:p w14:paraId="4483A252" w14:textId="412C517B" w:rsidR="00C16B82" w:rsidDel="00134BF6" w:rsidRDefault="00C16B82">
      <w:pPr>
        <w:spacing w:line="276" w:lineRule="auto"/>
        <w:contextualSpacing/>
        <w:rPr>
          <w:del w:id="181" w:author="Danielle Motley" w:date="2023-11-20T09:00:00Z"/>
          <w:rFonts w:ascii="Times New Roman" w:hAnsi="Times New Roman" w:cs="Times New Roman"/>
          <w:sz w:val="24"/>
          <w:szCs w:val="24"/>
        </w:rPr>
        <w:pPrChange w:id="182" w:author="Danielle Motley" w:date="2023-11-20T11:22:00Z">
          <w:pPr/>
        </w:pPrChange>
      </w:pPr>
      <w:del w:id="183" w:author="Danielle Motley" w:date="2023-11-20T09:00:00Z">
        <w:r w:rsidDel="00134BF6">
          <w:rPr>
            <w:rFonts w:ascii="Times New Roman" w:hAnsi="Times New Roman" w:cs="Times New Roman"/>
            <w:sz w:val="24"/>
            <w:szCs w:val="24"/>
          </w:rPr>
          <w:delText>When using the CC PPS-1 method</w:delText>
        </w:r>
        <w:r w:rsidR="009F28AF" w:rsidDel="00134BF6">
          <w:rPr>
            <w:rFonts w:ascii="Times New Roman" w:hAnsi="Times New Roman" w:cs="Times New Roman"/>
            <w:sz w:val="24"/>
            <w:szCs w:val="24"/>
          </w:rPr>
          <w:delText>ology</w:delText>
        </w:r>
        <w:r w:rsidDel="00134BF6">
          <w:rPr>
            <w:rFonts w:ascii="Times New Roman" w:hAnsi="Times New Roman" w:cs="Times New Roman"/>
            <w:sz w:val="24"/>
            <w:szCs w:val="24"/>
          </w:rPr>
          <w:delText xml:space="preserve">, a state may elect to offer a QBP to any CCBHC that has achieved </w:delText>
        </w:r>
        <w:r w:rsidR="009F1B1C" w:rsidDel="00134BF6">
          <w:rPr>
            <w:rFonts w:ascii="Times New Roman" w:hAnsi="Times New Roman" w:cs="Times New Roman"/>
            <w:sz w:val="24"/>
            <w:szCs w:val="24"/>
          </w:rPr>
          <w:delText xml:space="preserve">on the </w:delText>
        </w:r>
        <w:r w:rsidR="002264B3" w:rsidDel="00134BF6">
          <w:rPr>
            <w:rFonts w:ascii="Times New Roman" w:hAnsi="Times New Roman" w:cs="Times New Roman"/>
            <w:sz w:val="24"/>
            <w:szCs w:val="24"/>
          </w:rPr>
          <w:delText>state-</w:delText>
        </w:r>
        <w:r w:rsidR="009F1B1C" w:rsidDel="00134BF6">
          <w:rPr>
            <w:rFonts w:ascii="Times New Roman" w:hAnsi="Times New Roman" w:cs="Times New Roman"/>
            <w:sz w:val="24"/>
            <w:szCs w:val="24"/>
          </w:rPr>
          <w:delText xml:space="preserve">defined threshold for </w:delText>
        </w:r>
        <w:r w:rsidR="00C9713C" w:rsidDel="00134BF6">
          <w:rPr>
            <w:rFonts w:ascii="Times New Roman" w:hAnsi="Times New Roman" w:cs="Times New Roman"/>
            <w:sz w:val="24"/>
            <w:szCs w:val="24"/>
          </w:rPr>
          <w:delText xml:space="preserve">a measure </w:delText>
        </w:r>
        <w:r w:rsidR="00370A71" w:rsidDel="00134BF6">
          <w:rPr>
            <w:rFonts w:ascii="Times New Roman" w:hAnsi="Times New Roman" w:cs="Times New Roman"/>
            <w:sz w:val="24"/>
            <w:szCs w:val="24"/>
          </w:rPr>
          <w:delText>in accordance with Section 3: Quality Bonus Payments, of the PPS guidance</w:delText>
        </w:r>
        <w:r w:rsidR="009E0CFC" w:rsidDel="00134BF6">
          <w:rPr>
            <w:rFonts w:ascii="Times New Roman" w:hAnsi="Times New Roman" w:cs="Times New Roman"/>
            <w:sz w:val="24"/>
            <w:szCs w:val="24"/>
          </w:rPr>
          <w:delText xml:space="preserve">. No </w:delText>
        </w:r>
        <w:r w:rsidR="00370A71" w:rsidDel="00134BF6">
          <w:rPr>
            <w:rFonts w:ascii="Times New Roman" w:hAnsi="Times New Roman" w:cs="Times New Roman"/>
            <w:sz w:val="24"/>
            <w:szCs w:val="24"/>
          </w:rPr>
          <w:delText xml:space="preserve">incentive </w:delText>
        </w:r>
        <w:r w:rsidR="009E0CFC" w:rsidDel="00134BF6">
          <w:rPr>
            <w:rFonts w:ascii="Times New Roman" w:hAnsi="Times New Roman" w:cs="Times New Roman"/>
            <w:sz w:val="24"/>
            <w:szCs w:val="24"/>
          </w:rPr>
          <w:delText>payment sha</w:delText>
        </w:r>
        <w:r w:rsidR="002264B3" w:rsidDel="00134BF6">
          <w:rPr>
            <w:rFonts w:ascii="Times New Roman" w:hAnsi="Times New Roman" w:cs="Times New Roman"/>
            <w:sz w:val="24"/>
            <w:szCs w:val="24"/>
          </w:rPr>
          <w:delText>ll</w:delText>
        </w:r>
        <w:r w:rsidR="009E0CFC" w:rsidDel="00134BF6">
          <w:rPr>
            <w:rFonts w:ascii="Times New Roman" w:hAnsi="Times New Roman" w:cs="Times New Roman"/>
            <w:sz w:val="24"/>
            <w:szCs w:val="24"/>
          </w:rPr>
          <w:delText xml:space="preserve"> be made solely </w:delText>
        </w:r>
        <w:r w:rsidR="0000612D" w:rsidDel="00134BF6">
          <w:rPr>
            <w:rFonts w:ascii="Times New Roman" w:hAnsi="Times New Roman" w:cs="Times New Roman"/>
            <w:sz w:val="24"/>
            <w:szCs w:val="24"/>
          </w:rPr>
          <w:delText xml:space="preserve">on the basis of </w:delText>
        </w:r>
        <w:r w:rsidR="009E0CFC" w:rsidDel="00134BF6">
          <w:rPr>
            <w:rFonts w:ascii="Times New Roman" w:hAnsi="Times New Roman" w:cs="Times New Roman"/>
            <w:sz w:val="24"/>
            <w:szCs w:val="24"/>
          </w:rPr>
          <w:delText>reporting o</w:delText>
        </w:r>
        <w:r w:rsidR="0000612D" w:rsidDel="00134BF6">
          <w:rPr>
            <w:rFonts w:ascii="Times New Roman" w:hAnsi="Times New Roman" w:cs="Times New Roman"/>
            <w:sz w:val="24"/>
            <w:szCs w:val="24"/>
          </w:rPr>
          <w:delText>n</w:delText>
        </w:r>
        <w:r w:rsidR="009E0CFC" w:rsidDel="00134BF6">
          <w:rPr>
            <w:rFonts w:ascii="Times New Roman" w:hAnsi="Times New Roman" w:cs="Times New Roman"/>
            <w:sz w:val="24"/>
            <w:szCs w:val="24"/>
          </w:rPr>
          <w:delText xml:space="preserve"> </w:delText>
        </w:r>
        <w:r w:rsidR="005C5235" w:rsidDel="00134BF6">
          <w:rPr>
            <w:rFonts w:ascii="Times New Roman" w:hAnsi="Times New Roman" w:cs="Times New Roman"/>
            <w:sz w:val="24"/>
            <w:szCs w:val="24"/>
          </w:rPr>
          <w:delText>measures</w:delText>
        </w:r>
        <w:r w:rsidR="00370A71" w:rsidDel="00134BF6">
          <w:rPr>
            <w:rFonts w:ascii="Times New Roman" w:hAnsi="Times New Roman" w:cs="Times New Roman"/>
            <w:sz w:val="24"/>
            <w:szCs w:val="24"/>
          </w:rPr>
          <w:delText xml:space="preserve"> and</w:delText>
        </w:r>
        <w:r w:rsidR="002A1778" w:rsidDel="00134BF6">
          <w:rPr>
            <w:rFonts w:ascii="Times New Roman" w:hAnsi="Times New Roman" w:cs="Times New Roman"/>
            <w:sz w:val="24"/>
            <w:szCs w:val="24"/>
          </w:rPr>
          <w:delText xml:space="preserve"> shall </w:delText>
        </w:r>
        <w:r w:rsidR="00370A71" w:rsidDel="00134BF6">
          <w:rPr>
            <w:rFonts w:ascii="Times New Roman" w:hAnsi="Times New Roman" w:cs="Times New Roman"/>
            <w:sz w:val="24"/>
            <w:szCs w:val="24"/>
          </w:rPr>
          <w:delText xml:space="preserve">only be paid for </w:delText>
        </w:r>
        <w:r w:rsidR="002A1778" w:rsidDel="00134BF6">
          <w:rPr>
            <w:rFonts w:ascii="Times New Roman" w:hAnsi="Times New Roman" w:cs="Times New Roman"/>
            <w:sz w:val="24"/>
            <w:szCs w:val="24"/>
          </w:rPr>
          <w:delText xml:space="preserve">CCBHC performance </w:delText>
        </w:r>
        <w:r w:rsidR="00370A71" w:rsidDel="00134BF6">
          <w:rPr>
            <w:rFonts w:ascii="Times New Roman" w:hAnsi="Times New Roman" w:cs="Times New Roman"/>
            <w:sz w:val="24"/>
            <w:szCs w:val="24"/>
          </w:rPr>
          <w:delText xml:space="preserve">improvement at or above </w:delText>
        </w:r>
        <w:r w:rsidR="002A1778" w:rsidDel="00134BF6">
          <w:rPr>
            <w:rFonts w:ascii="Times New Roman" w:hAnsi="Times New Roman" w:cs="Times New Roman"/>
            <w:sz w:val="24"/>
            <w:szCs w:val="24"/>
          </w:rPr>
          <w:delText xml:space="preserve">the measure threshold. </w:delText>
        </w:r>
        <w:r w:rsidDel="00134BF6">
          <w:rPr>
            <w:rFonts w:ascii="Times New Roman" w:hAnsi="Times New Roman" w:cs="Times New Roman"/>
            <w:sz w:val="24"/>
            <w:szCs w:val="24"/>
          </w:rPr>
          <w:delText xml:space="preserve">The state can make a QBP </w:delText>
        </w:r>
        <w:r w:rsidR="009A5D6B" w:rsidDel="00134BF6">
          <w:rPr>
            <w:rFonts w:ascii="Times New Roman" w:hAnsi="Times New Roman" w:cs="Times New Roman"/>
            <w:sz w:val="24"/>
            <w:szCs w:val="24"/>
          </w:rPr>
          <w:delText>for optional QBP quality</w:delText>
        </w:r>
        <w:r w:rsidDel="00134BF6">
          <w:rPr>
            <w:rFonts w:ascii="Times New Roman" w:hAnsi="Times New Roman" w:cs="Times New Roman"/>
            <w:sz w:val="24"/>
            <w:szCs w:val="24"/>
          </w:rPr>
          <w:delText xml:space="preserve"> measures provided in the PPS Guidance and may propose its own </w:delText>
        </w:r>
        <w:r w:rsidR="009A5D6B" w:rsidDel="00134BF6">
          <w:rPr>
            <w:rFonts w:ascii="Times New Roman" w:hAnsi="Times New Roman" w:cs="Times New Roman"/>
            <w:sz w:val="24"/>
            <w:szCs w:val="24"/>
          </w:rPr>
          <w:delText xml:space="preserve">additional QBP </w:delText>
        </w:r>
        <w:r w:rsidDel="00134BF6">
          <w:rPr>
            <w:rFonts w:ascii="Times New Roman" w:hAnsi="Times New Roman" w:cs="Times New Roman"/>
            <w:sz w:val="24"/>
            <w:szCs w:val="24"/>
          </w:rPr>
          <w:delText>quality measures.  Any additional state-</w:delText>
        </w:r>
        <w:r w:rsidR="009A5D6B" w:rsidDel="00134BF6">
          <w:rPr>
            <w:rFonts w:ascii="Times New Roman" w:hAnsi="Times New Roman" w:cs="Times New Roman"/>
            <w:sz w:val="24"/>
            <w:szCs w:val="24"/>
          </w:rPr>
          <w:delText xml:space="preserve">proposed </w:delText>
        </w:r>
        <w:r w:rsidDel="00134BF6">
          <w:rPr>
            <w:rFonts w:ascii="Times New Roman" w:hAnsi="Times New Roman" w:cs="Times New Roman"/>
            <w:sz w:val="24"/>
            <w:szCs w:val="24"/>
          </w:rPr>
          <w:delText xml:space="preserve">measure must be approved by CMS.  </w:delText>
        </w:r>
      </w:del>
    </w:p>
    <w:p w14:paraId="67F6DC4A" w14:textId="165A54E5" w:rsidR="0054096F" w:rsidDel="00134BF6" w:rsidRDefault="00C16B82">
      <w:pPr>
        <w:spacing w:line="276" w:lineRule="auto"/>
        <w:contextualSpacing/>
        <w:rPr>
          <w:del w:id="184" w:author="Danielle Motley" w:date="2023-11-20T09:00:00Z"/>
          <w:rFonts w:ascii="Times New Roman" w:hAnsi="Times New Roman" w:cs="Times New Roman"/>
          <w:color w:val="auto"/>
          <w:sz w:val="24"/>
          <w:szCs w:val="24"/>
        </w:rPr>
        <w:pPrChange w:id="185" w:author="Danielle Motley" w:date="2023-11-20T11:22:00Z">
          <w:pPr/>
        </w:pPrChange>
      </w:pPr>
      <w:del w:id="186" w:author="Danielle Motley" w:date="2023-11-20T09:00:00Z">
        <w:r w:rsidRPr="0054096F" w:rsidDel="00134BF6">
          <w:rPr>
            <w:rFonts w:ascii="Times New Roman" w:hAnsi="Times New Roman" w:cs="Times New Roman"/>
            <w:color w:val="auto"/>
            <w:sz w:val="24"/>
            <w:szCs w:val="24"/>
          </w:rPr>
          <w:delText>The state chooses to (select one):</w:delText>
        </w:r>
        <w:r w:rsidR="0054096F" w:rsidDel="00134BF6">
          <w:rPr>
            <w:rFonts w:ascii="Times New Roman" w:hAnsi="Times New Roman" w:cs="Times New Roman"/>
            <w:color w:val="auto"/>
            <w:sz w:val="24"/>
            <w:szCs w:val="24"/>
          </w:rPr>
          <w:delText xml:space="preserve"> </w:delText>
        </w:r>
      </w:del>
    </w:p>
    <w:p w14:paraId="2A7EB589" w14:textId="1AEE9A0F" w:rsidR="0054096F" w:rsidDel="00134BF6" w:rsidRDefault="00036DEC">
      <w:pPr>
        <w:pStyle w:val="ListParagraph"/>
        <w:numPr>
          <w:ilvl w:val="0"/>
          <w:numId w:val="55"/>
        </w:numPr>
        <w:spacing w:line="276" w:lineRule="auto"/>
        <w:rPr>
          <w:del w:id="187" w:author="Danielle Motley" w:date="2023-11-20T09:00:00Z"/>
          <w:rFonts w:ascii="Times New Roman" w:hAnsi="Times New Roman" w:cs="Times New Roman"/>
          <w:sz w:val="24"/>
          <w:szCs w:val="24"/>
        </w:rPr>
        <w:pPrChange w:id="188" w:author="Danielle Motley" w:date="2023-11-20T11:22:00Z">
          <w:pPr>
            <w:pStyle w:val="ListParagraph"/>
            <w:numPr>
              <w:numId w:val="55"/>
            </w:numPr>
            <w:ind w:hanging="360"/>
          </w:pPr>
        </w:pPrChange>
      </w:pPr>
      <w:del w:id="189" w:author="Danielle Motley" w:date="2023-11-20T09:00:00Z">
        <w:r w:rsidDel="00134BF6">
          <w:rPr>
            <w:rFonts w:ascii="Times New Roman" w:hAnsi="Times New Roman" w:cs="Times New Roman"/>
            <w:sz w:val="24"/>
            <w:szCs w:val="24"/>
          </w:rPr>
          <w:delText xml:space="preserve">   </w:delText>
        </w:r>
        <w:r w:rsidR="00C16B82" w:rsidRPr="00036DEC" w:rsidDel="00134BF6">
          <w:rPr>
            <w:rFonts w:ascii="Times New Roman" w:hAnsi="Times New Roman" w:cs="Times New Roman"/>
            <w:sz w:val="24"/>
            <w:szCs w:val="24"/>
          </w:rPr>
          <w:delText>Not offer QBP(s) (Continue to Section 3)</w:delText>
        </w:r>
      </w:del>
    </w:p>
    <w:p w14:paraId="5D34B69E" w14:textId="162103EB" w:rsidR="00036DEC" w:rsidRPr="00036DEC" w:rsidDel="00134BF6" w:rsidRDefault="00036DEC">
      <w:pPr>
        <w:pStyle w:val="ListParagraph"/>
        <w:numPr>
          <w:ilvl w:val="0"/>
          <w:numId w:val="55"/>
        </w:numPr>
        <w:spacing w:line="276" w:lineRule="auto"/>
        <w:rPr>
          <w:del w:id="190" w:author="Danielle Motley" w:date="2023-11-20T09:00:00Z"/>
          <w:rFonts w:ascii="Times New Roman" w:hAnsi="Times New Roman" w:cs="Times New Roman"/>
          <w:sz w:val="24"/>
          <w:szCs w:val="24"/>
        </w:rPr>
        <w:pPrChange w:id="191" w:author="Danielle Motley" w:date="2023-11-20T11:22:00Z">
          <w:pPr>
            <w:pStyle w:val="ListParagraph"/>
            <w:numPr>
              <w:numId w:val="55"/>
            </w:numPr>
            <w:ind w:hanging="360"/>
          </w:pPr>
        </w:pPrChange>
      </w:pPr>
      <w:del w:id="192" w:author="Danielle Motley" w:date="2023-11-20T09:00:00Z">
        <w:r w:rsidDel="00134BF6">
          <w:rPr>
            <w:rFonts w:ascii="Times New Roman" w:hAnsi="Times New Roman" w:cs="Times New Roman"/>
            <w:spacing w:val="-8"/>
            <w:sz w:val="24"/>
            <w:szCs w:val="24"/>
          </w:rPr>
          <w:delText xml:space="preserve">   </w:delText>
        </w:r>
        <w:r w:rsidRPr="00036DEC" w:rsidDel="00134BF6">
          <w:rPr>
            <w:rFonts w:ascii="Times New Roman" w:hAnsi="Times New Roman" w:cs="Times New Roman"/>
            <w:spacing w:val="-8"/>
            <w:sz w:val="24"/>
            <w:szCs w:val="24"/>
          </w:rPr>
          <w:delText>Offer OBP(s)</w:delText>
        </w:r>
        <w:r w:rsidRPr="00036DEC" w:rsidDel="00134BF6">
          <w:rPr>
            <w:rFonts w:ascii="Times New Roman" w:hAnsi="Times New Roman" w:cs="Times New Roman"/>
            <w:sz w:val="24"/>
            <w:szCs w:val="24"/>
          </w:rPr>
          <w:delText xml:space="preserve"> </w:delText>
        </w:r>
      </w:del>
    </w:p>
    <w:p w14:paraId="64901627" w14:textId="7037BDFD" w:rsidR="00C16B82" w:rsidDel="00134BF6" w:rsidRDefault="00C16B82">
      <w:pPr>
        <w:spacing w:line="276" w:lineRule="auto"/>
        <w:contextualSpacing/>
        <w:rPr>
          <w:del w:id="193" w:author="Danielle Motley" w:date="2023-11-20T09:00:00Z"/>
          <w:rFonts w:ascii="Times New Roman" w:hAnsi="Times New Roman" w:cs="Times New Roman"/>
          <w:spacing w:val="-8"/>
          <w:sz w:val="24"/>
          <w:szCs w:val="24"/>
        </w:rPr>
        <w:pPrChange w:id="194" w:author="Danielle Motley" w:date="2023-11-20T11:22:00Z">
          <w:pPr/>
        </w:pPrChange>
      </w:pPr>
      <w:del w:id="195" w:author="Danielle Motley" w:date="2023-11-20T09:00:00Z">
        <w:r w:rsidRPr="0054096F" w:rsidDel="00134BF6">
          <w:rPr>
            <w:rFonts w:ascii="Times New Roman" w:hAnsi="Times New Roman" w:cs="Times New Roman"/>
            <w:color w:val="auto"/>
            <w:spacing w:val="-8"/>
            <w:sz w:val="24"/>
            <w:szCs w:val="24"/>
          </w:rPr>
          <w:delText xml:space="preserve">In the box below provide a list of the quality measures that will be used in addition to the </w:delText>
        </w:r>
        <w:r w:rsidR="000607AA" w:rsidRPr="0054096F" w:rsidDel="00134BF6">
          <w:rPr>
            <w:rFonts w:ascii="Times New Roman" w:hAnsi="Times New Roman" w:cs="Times New Roman"/>
            <w:color w:val="auto"/>
            <w:spacing w:val="-8"/>
            <w:sz w:val="24"/>
            <w:szCs w:val="24"/>
          </w:rPr>
          <w:delText xml:space="preserve">required </w:delText>
        </w:r>
        <w:r w:rsidR="00037C6A" w:rsidRPr="0054096F" w:rsidDel="00134BF6">
          <w:rPr>
            <w:rFonts w:ascii="Times New Roman" w:hAnsi="Times New Roman" w:cs="Times New Roman"/>
            <w:color w:val="auto"/>
            <w:spacing w:val="-8"/>
            <w:sz w:val="24"/>
            <w:szCs w:val="24"/>
          </w:rPr>
          <w:delText xml:space="preserve">QBP </w:delText>
        </w:r>
        <w:r w:rsidRPr="0054096F" w:rsidDel="00134BF6">
          <w:rPr>
            <w:rFonts w:ascii="Times New Roman" w:hAnsi="Times New Roman" w:cs="Times New Roman"/>
            <w:color w:val="auto"/>
            <w:spacing w:val="-8"/>
            <w:sz w:val="24"/>
            <w:szCs w:val="24"/>
          </w:rPr>
          <w:delText xml:space="preserve">measures </w:delText>
        </w:r>
        <w:r w:rsidR="00037C6A" w:rsidRPr="0054096F" w:rsidDel="00134BF6">
          <w:rPr>
            <w:rFonts w:ascii="Times New Roman" w:hAnsi="Times New Roman" w:cs="Times New Roman"/>
            <w:color w:val="auto"/>
            <w:spacing w:val="-8"/>
            <w:sz w:val="24"/>
            <w:szCs w:val="24"/>
          </w:rPr>
          <w:delText>listed in</w:delText>
        </w:r>
        <w:r w:rsidR="000607AA" w:rsidRPr="0054096F" w:rsidDel="00134BF6">
          <w:rPr>
            <w:rFonts w:ascii="Times New Roman" w:hAnsi="Times New Roman" w:cs="Times New Roman"/>
            <w:color w:val="auto"/>
            <w:spacing w:val="-8"/>
            <w:sz w:val="24"/>
            <w:szCs w:val="24"/>
          </w:rPr>
          <w:delText xml:space="preserve"> Section 3 of the </w:delText>
        </w:r>
        <w:r w:rsidR="009E0CFC" w:rsidRPr="0054096F" w:rsidDel="00134BF6">
          <w:rPr>
            <w:rFonts w:ascii="Times New Roman" w:hAnsi="Times New Roman" w:cs="Times New Roman"/>
            <w:color w:val="auto"/>
            <w:spacing w:val="-8"/>
            <w:sz w:val="24"/>
            <w:szCs w:val="24"/>
          </w:rPr>
          <w:delText>PPS Guidance</w:delText>
        </w:r>
        <w:r w:rsidRPr="0054096F" w:rsidDel="00134BF6">
          <w:rPr>
            <w:rFonts w:ascii="Times New Roman" w:hAnsi="Times New Roman" w:cs="Times New Roman"/>
            <w:color w:val="auto"/>
            <w:spacing w:val="-8"/>
            <w:sz w:val="24"/>
            <w:szCs w:val="24"/>
          </w:rPr>
          <w:delText xml:space="preserve">.  </w:delText>
        </w:r>
        <w:r w:rsidR="00037C6A" w:rsidRPr="0054096F" w:rsidDel="00134BF6">
          <w:rPr>
            <w:rFonts w:ascii="Times New Roman" w:hAnsi="Times New Roman" w:cs="Times New Roman"/>
            <w:color w:val="auto"/>
            <w:spacing w:val="-8"/>
            <w:sz w:val="24"/>
            <w:szCs w:val="24"/>
          </w:rPr>
          <w:delText>Please n</w:delText>
        </w:r>
        <w:r w:rsidRPr="0054096F" w:rsidDel="00134BF6">
          <w:rPr>
            <w:rFonts w:ascii="Times New Roman" w:hAnsi="Times New Roman" w:cs="Times New Roman"/>
            <w:color w:val="auto"/>
            <w:spacing w:val="-8"/>
            <w:sz w:val="24"/>
            <w:szCs w:val="24"/>
          </w:rPr>
          <w:delText>ote any measure that is state-defined and provide a full description of th</w:delText>
        </w:r>
        <w:r w:rsidDel="00134BF6">
          <w:rPr>
            <w:rFonts w:ascii="Times New Roman" w:hAnsi="Times New Roman" w:cs="Times New Roman"/>
            <w:spacing w:val="-8"/>
            <w:sz w:val="24"/>
            <w:szCs w:val="24"/>
          </w:rPr>
          <w:delText xml:space="preserve">e measure.  If additional space is needed, please attach and identify the page that pertains to this section. </w:delText>
        </w:r>
      </w:del>
    </w:p>
    <w:p w14:paraId="1B1DCA8E" w14:textId="1C049036" w:rsidR="00C16B82" w:rsidDel="00134BF6" w:rsidRDefault="00C16B82">
      <w:pPr>
        <w:spacing w:line="276" w:lineRule="auto"/>
        <w:contextualSpacing/>
        <w:rPr>
          <w:del w:id="196" w:author="Danielle Motley" w:date="2023-11-20T09:00:00Z"/>
          <w:rFonts w:ascii="Times New Roman" w:hAnsi="Times New Roman" w:cs="Times New Roman"/>
          <w:sz w:val="24"/>
          <w:szCs w:val="24"/>
        </w:rPr>
        <w:pPrChange w:id="197" w:author="Danielle Motley" w:date="2023-11-20T11:22:00Z">
          <w:pPr/>
        </w:pPrChange>
      </w:pPr>
      <w:del w:id="198" w:author="Danielle Motley" w:date="2023-11-20T09:00:00Z">
        <w:r w:rsidDel="00134BF6">
          <w:rPr>
            <w:noProof/>
            <w:sz w:val="20"/>
          </w:rPr>
          <mc:AlternateContent>
            <mc:Choice Requires="wpg">
              <w:drawing>
                <wp:inline distT="0" distB="0" distL="0" distR="0" wp14:anchorId="038E343D" wp14:editId="10E38D23">
                  <wp:extent cx="6153150" cy="1411197"/>
                  <wp:effectExtent l="0" t="0" r="0" b="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3150" cy="1411197"/>
                            <a:chOff x="0" y="0"/>
                            <a:chExt cx="9826" cy="2333"/>
                          </a:xfrm>
                        </wpg:grpSpPr>
                        <wps:wsp>
                          <wps:cNvPr id="17"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F13DA37" id="Group 16" o:spid="_x0000_s1026" style="width:484.5pt;height:111.1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del>
    </w:p>
    <w:p w14:paraId="43978010" w14:textId="59540EF8" w:rsidR="00C16B82" w:rsidRPr="00C16B82" w:rsidDel="00134BF6" w:rsidRDefault="00C16B82">
      <w:pPr>
        <w:pStyle w:val="SectionSubSectionSectionSection-Level5"/>
        <w:spacing w:after="240" w:line="276" w:lineRule="auto"/>
        <w:contextualSpacing/>
        <w:rPr>
          <w:del w:id="199" w:author="Danielle Motley" w:date="2023-11-20T09:00:00Z"/>
        </w:rPr>
        <w:pPrChange w:id="200" w:author="Danielle Motley" w:date="2023-11-20T11:22:00Z">
          <w:pPr>
            <w:pStyle w:val="SectionSubSectionSectionSection-Level5"/>
            <w:spacing w:after="240"/>
          </w:pPr>
        </w:pPrChange>
      </w:pPr>
      <w:del w:id="201" w:author="Danielle Motley" w:date="2023-11-20T09:00:00Z">
        <w:r w:rsidRPr="00C16B82" w:rsidDel="00134BF6">
          <w:delText>Description of Quality Bonus Payment Methodology</w:delText>
        </w:r>
      </w:del>
    </w:p>
    <w:p w14:paraId="54CDB84D" w14:textId="6E81F6AC" w:rsidR="00917B7B" w:rsidDel="00134BF6" w:rsidRDefault="00C16B82">
      <w:pPr>
        <w:spacing w:line="276" w:lineRule="auto"/>
        <w:contextualSpacing/>
        <w:rPr>
          <w:del w:id="202" w:author="Danielle Motley" w:date="2023-11-20T09:00:00Z"/>
          <w:noProof/>
          <w:sz w:val="20"/>
        </w:rPr>
        <w:pPrChange w:id="203" w:author="Danielle Motley" w:date="2023-11-20T11:22:00Z">
          <w:pPr/>
        </w:pPrChange>
      </w:pPr>
      <w:del w:id="204" w:author="Danielle Motley" w:date="2023-11-20T09:00:00Z">
        <w:r w:rsidDel="00134BF6">
          <w:rPr>
            <w:rFonts w:ascii="Times New Roman" w:hAnsi="Times New Roman" w:cs="Times New Roman"/>
            <w:sz w:val="24"/>
            <w:szCs w:val="24"/>
          </w:rPr>
          <w:delText xml:space="preserve">In the box below describe the CC PPS-1 QBP methodology, specifying (1) </w:delText>
        </w:r>
        <w:r w:rsidR="00C471C8" w:rsidDel="00134BF6">
          <w:rPr>
            <w:rFonts w:ascii="Times New Roman" w:hAnsi="Times New Roman" w:cs="Times New Roman"/>
            <w:sz w:val="24"/>
            <w:szCs w:val="24"/>
          </w:rPr>
          <w:delText xml:space="preserve">the state developed thresholds </w:delText>
        </w:r>
        <w:r w:rsidDel="00134BF6">
          <w:rPr>
            <w:rFonts w:ascii="Times New Roman" w:hAnsi="Times New Roman" w:cs="Times New Roman"/>
            <w:sz w:val="24"/>
            <w:szCs w:val="24"/>
          </w:rPr>
          <w:delText xml:space="preserve">that trigger payment (2) the methodology for </w:delText>
        </w:r>
        <w:r w:rsidR="00176EDE" w:rsidDel="00134BF6">
          <w:rPr>
            <w:rFonts w:ascii="Times New Roman" w:hAnsi="Times New Roman" w:cs="Times New Roman"/>
            <w:sz w:val="24"/>
            <w:szCs w:val="24"/>
          </w:rPr>
          <w:delText xml:space="preserve">calculating </w:delText>
        </w:r>
        <w:r w:rsidDel="00134BF6">
          <w:rPr>
            <w:rFonts w:ascii="Times New Roman" w:hAnsi="Times New Roman" w:cs="Times New Roman"/>
            <w:sz w:val="24"/>
            <w:szCs w:val="24"/>
          </w:rPr>
          <w:delText xml:space="preserve">the payment, (3) the amount </w:delText>
        </w:r>
        <w:r w:rsidR="004853F5" w:rsidDel="00134BF6">
          <w:rPr>
            <w:rFonts w:ascii="Times New Roman" w:hAnsi="Times New Roman" w:cs="Times New Roman"/>
            <w:sz w:val="24"/>
            <w:szCs w:val="24"/>
          </w:rPr>
          <w:delText>that will be paid</w:delText>
        </w:r>
        <w:r w:rsidR="009A5D6B" w:rsidDel="00134BF6">
          <w:rPr>
            <w:rFonts w:ascii="Times New Roman" w:hAnsi="Times New Roman" w:cs="Times New Roman"/>
            <w:sz w:val="24"/>
            <w:szCs w:val="24"/>
          </w:rPr>
          <w:delText xml:space="preserve"> for each measure</w:delText>
        </w:r>
        <w:r w:rsidDel="00134BF6">
          <w:rPr>
            <w:rFonts w:ascii="Times New Roman" w:hAnsi="Times New Roman" w:cs="Times New Roman"/>
            <w:sz w:val="24"/>
            <w:szCs w:val="24"/>
          </w:rPr>
          <w:delText>, and (4) how often the payment is made to CCBHCs.  Also provide an annual estimate of the amount of QBP payment</w:delText>
        </w:r>
        <w:r w:rsidR="009A5D6B" w:rsidDel="00134BF6">
          <w:rPr>
            <w:rFonts w:ascii="Times New Roman" w:hAnsi="Times New Roman" w:cs="Times New Roman"/>
            <w:sz w:val="24"/>
            <w:szCs w:val="24"/>
          </w:rPr>
          <w:delText xml:space="preserve"> </w:delText>
        </w:r>
        <w:r w:rsidDel="00134BF6">
          <w:rPr>
            <w:rFonts w:ascii="Times New Roman" w:hAnsi="Times New Roman" w:cs="Times New Roman"/>
            <w:sz w:val="24"/>
            <w:szCs w:val="24"/>
          </w:rPr>
          <w:delText xml:space="preserve">by demonstration year (DY) for all CCBHCs, including an estimate of the percentage of QBP payment to </w:delText>
        </w:r>
        <w:r w:rsidR="00331DDA" w:rsidDel="00134BF6">
          <w:rPr>
            <w:rFonts w:ascii="Times New Roman" w:hAnsi="Times New Roman" w:cs="Times New Roman"/>
            <w:sz w:val="24"/>
            <w:szCs w:val="24"/>
          </w:rPr>
          <w:delText xml:space="preserve">be </w:delText>
        </w:r>
        <w:r w:rsidDel="00134BF6">
          <w:rPr>
            <w:rFonts w:ascii="Times New Roman" w:hAnsi="Times New Roman" w:cs="Times New Roman"/>
            <w:sz w:val="24"/>
            <w:szCs w:val="24"/>
          </w:rPr>
          <w:delText>made through the PPS rate.  If additional space is needed, please attach and identify the page that pertains to this section.</w:delText>
        </w:r>
        <w:r w:rsidR="00917B7B" w:rsidRPr="00917B7B" w:rsidDel="00134BF6">
          <w:rPr>
            <w:noProof/>
            <w:sz w:val="20"/>
          </w:rPr>
          <w:delText xml:space="preserve"> </w:delText>
        </w:r>
      </w:del>
    </w:p>
    <w:p w14:paraId="5AF709BD" w14:textId="003E8220" w:rsidR="00C16B82" w:rsidRPr="00C16B82" w:rsidDel="00134BF6" w:rsidRDefault="00C16B82">
      <w:pPr>
        <w:spacing w:line="276" w:lineRule="auto"/>
        <w:contextualSpacing/>
        <w:rPr>
          <w:del w:id="205" w:author="Danielle Motley" w:date="2023-11-20T09:00:00Z"/>
          <w:rFonts w:ascii="Times New Roman" w:hAnsi="Times New Roman" w:cs="Times New Roman"/>
          <w:sz w:val="24"/>
          <w:szCs w:val="24"/>
        </w:rPr>
        <w:pPrChange w:id="206" w:author="Danielle Motley" w:date="2023-11-20T11:22:00Z">
          <w:pPr/>
        </w:pPrChange>
      </w:pPr>
      <w:del w:id="207" w:author="Danielle Motley" w:date="2023-11-20T09:00:00Z">
        <w:r w:rsidDel="00134BF6">
          <w:rPr>
            <w:noProof/>
            <w:sz w:val="20"/>
          </w:rPr>
          <w:lastRenderedPageBreak/>
          <mc:AlternateContent>
            <mc:Choice Requires="wpg">
              <w:drawing>
                <wp:inline distT="0" distB="0" distL="0" distR="0" wp14:anchorId="1A016FA2" wp14:editId="521E76B1">
                  <wp:extent cx="6143625" cy="1411197"/>
                  <wp:effectExtent l="0" t="0" r="9525" b="0"/>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1411197"/>
                            <a:chOff x="0" y="0"/>
                            <a:chExt cx="9826" cy="2333"/>
                          </a:xfrm>
                        </wpg:grpSpPr>
                        <wps:wsp>
                          <wps:cNvPr id="19"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E021674" id="Group 18" o:spid="_x0000_s1026" style="width:483.75pt;height:111.1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del>
    </w:p>
    <w:p w14:paraId="1F7A02CA" w14:textId="5AA378C6" w:rsidR="00E4148B" w:rsidRPr="00B0214E" w:rsidDel="00134BF6" w:rsidRDefault="00501DD7">
      <w:pPr>
        <w:spacing w:line="276" w:lineRule="auto"/>
        <w:contextualSpacing/>
        <w:rPr>
          <w:del w:id="208" w:author="Danielle Motley" w:date="2023-11-20T09:00:00Z"/>
          <w:rFonts w:ascii="Times New Roman" w:hAnsi="Times New Roman" w:cs="Times New Roman"/>
          <w:spacing w:val="-8"/>
          <w:sz w:val="24"/>
          <w:szCs w:val="24"/>
        </w:rPr>
        <w:pPrChange w:id="209" w:author="Danielle Motley" w:date="2023-11-20T11:22:00Z">
          <w:pPr/>
        </w:pPrChange>
      </w:pPr>
      <w:del w:id="210" w:author="Danielle Motley" w:date="2023-11-20T09:00:00Z">
        <w:r w:rsidRPr="00B0214E" w:rsidDel="00134BF6">
          <w:rPr>
            <w:rFonts w:ascii="Times New Roman" w:hAnsi="Times New Roman" w:cs="Times New Roman"/>
            <w:sz w:val="24"/>
            <w:szCs w:val="24"/>
          </w:rPr>
          <w:delText xml:space="preserve">In the box below, please specify how the state-developed thresholds were developed in such a way </w:delText>
        </w:r>
        <w:r w:rsidR="0088061B" w:rsidRPr="00B0214E" w:rsidDel="00134BF6">
          <w:rPr>
            <w:rFonts w:ascii="Times New Roman" w:hAnsi="Times New Roman" w:cs="Times New Roman"/>
            <w:sz w:val="24"/>
            <w:szCs w:val="24"/>
          </w:rPr>
          <w:delText xml:space="preserve">where QBPs made to providers are reflective of </w:delText>
        </w:r>
        <w:r w:rsidRPr="00B0214E" w:rsidDel="00134BF6">
          <w:rPr>
            <w:rFonts w:ascii="Times New Roman" w:hAnsi="Times New Roman" w:cs="Times New Roman"/>
            <w:sz w:val="24"/>
            <w:szCs w:val="24"/>
          </w:rPr>
          <w:delText>performance improvement</w:delText>
        </w:r>
        <w:r w:rsidR="0088061B" w:rsidRPr="00B0214E" w:rsidDel="00134BF6">
          <w:rPr>
            <w:rFonts w:ascii="Times New Roman" w:hAnsi="Times New Roman" w:cs="Times New Roman"/>
            <w:sz w:val="24"/>
            <w:szCs w:val="24"/>
          </w:rPr>
          <w:delText>, the</w:delText>
        </w:r>
        <w:r w:rsidRPr="00B0214E" w:rsidDel="00134BF6">
          <w:rPr>
            <w:rFonts w:ascii="Times New Roman" w:hAnsi="Times New Roman" w:cs="Times New Roman"/>
            <w:sz w:val="24"/>
            <w:szCs w:val="24"/>
          </w:rPr>
          <w:delText xml:space="preserve"> </w:delText>
        </w:r>
        <w:r w:rsidR="0088061B" w:rsidRPr="00B0214E" w:rsidDel="00134BF6">
          <w:rPr>
            <w:rFonts w:ascii="Times New Roman" w:hAnsi="Times New Roman" w:cs="Times New Roman"/>
            <w:sz w:val="24"/>
            <w:szCs w:val="24"/>
          </w:rPr>
          <w:delText xml:space="preserve">provision of a higher quality of care, </w:delText>
        </w:r>
        <w:r w:rsidRPr="00B0214E" w:rsidDel="00134BF6">
          <w:rPr>
            <w:rFonts w:ascii="Times New Roman" w:hAnsi="Times New Roman" w:cs="Times New Roman"/>
            <w:sz w:val="24"/>
            <w:szCs w:val="24"/>
          </w:rPr>
          <w:delText>improve</w:delText>
        </w:r>
        <w:r w:rsidR="0088061B" w:rsidRPr="00B0214E" w:rsidDel="00134BF6">
          <w:rPr>
            <w:rFonts w:ascii="Times New Roman" w:hAnsi="Times New Roman" w:cs="Times New Roman"/>
            <w:sz w:val="24"/>
            <w:szCs w:val="24"/>
          </w:rPr>
          <w:delText xml:space="preserve">ment of </w:delText>
        </w:r>
        <w:r w:rsidRPr="00B0214E" w:rsidDel="00134BF6">
          <w:rPr>
            <w:rFonts w:ascii="Times New Roman" w:hAnsi="Times New Roman" w:cs="Times New Roman"/>
            <w:sz w:val="24"/>
            <w:szCs w:val="24"/>
          </w:rPr>
          <w:delText>beneficiary health</w:delText>
        </w:r>
        <w:r w:rsidR="0088061B" w:rsidRPr="00B0214E" w:rsidDel="00134BF6">
          <w:rPr>
            <w:rFonts w:ascii="Times New Roman" w:hAnsi="Times New Roman" w:cs="Times New Roman"/>
            <w:sz w:val="24"/>
            <w:szCs w:val="24"/>
          </w:rPr>
          <w:delText xml:space="preserve">, or a </w:delText>
        </w:r>
        <w:r w:rsidRPr="00B0214E" w:rsidDel="00134BF6">
          <w:rPr>
            <w:rFonts w:ascii="Times New Roman" w:hAnsi="Times New Roman" w:cs="Times New Roman"/>
            <w:sz w:val="24"/>
            <w:szCs w:val="24"/>
          </w:rPr>
          <w:delText>reduc</w:delText>
        </w:r>
        <w:r w:rsidR="0088061B" w:rsidRPr="00B0214E" w:rsidDel="00134BF6">
          <w:rPr>
            <w:rFonts w:ascii="Times New Roman" w:hAnsi="Times New Roman" w:cs="Times New Roman"/>
            <w:sz w:val="24"/>
            <w:szCs w:val="24"/>
          </w:rPr>
          <w:delText>tion in</w:delText>
        </w:r>
        <w:r w:rsidRPr="00B0214E" w:rsidDel="00134BF6">
          <w:rPr>
            <w:rFonts w:ascii="Times New Roman" w:hAnsi="Times New Roman" w:cs="Times New Roman"/>
            <w:sz w:val="24"/>
            <w:szCs w:val="24"/>
          </w:rPr>
          <w:delText xml:space="preserve"> health disparities</w:delText>
        </w:r>
        <w:r w:rsidR="0088061B" w:rsidRPr="00B0214E" w:rsidDel="00134BF6">
          <w:rPr>
            <w:rFonts w:ascii="Times New Roman" w:hAnsi="Times New Roman" w:cs="Times New Roman"/>
            <w:sz w:val="24"/>
            <w:szCs w:val="24"/>
          </w:rPr>
          <w:delText xml:space="preserve">. Please also explain how state needs assessments, </w:delText>
        </w:r>
        <w:r w:rsidRPr="00B0214E" w:rsidDel="00134BF6">
          <w:rPr>
            <w:rFonts w:ascii="Times New Roman" w:hAnsi="Times New Roman" w:cs="Times New Roman"/>
            <w:sz w:val="24"/>
            <w:szCs w:val="24"/>
          </w:rPr>
          <w:delText>priorities</w:delText>
        </w:r>
        <w:r w:rsidR="0088061B" w:rsidRPr="00B0214E" w:rsidDel="00134BF6">
          <w:rPr>
            <w:rFonts w:ascii="Times New Roman" w:hAnsi="Times New Roman" w:cs="Times New Roman"/>
            <w:sz w:val="24"/>
            <w:szCs w:val="24"/>
          </w:rPr>
          <w:delText>,</w:delText>
        </w:r>
        <w:r w:rsidRPr="00B0214E" w:rsidDel="00134BF6">
          <w:rPr>
            <w:rFonts w:ascii="Times New Roman" w:hAnsi="Times New Roman" w:cs="Times New Roman"/>
            <w:sz w:val="24"/>
            <w:szCs w:val="24"/>
          </w:rPr>
          <w:delText xml:space="preserve"> and goals </w:delText>
        </w:r>
        <w:r w:rsidR="0088061B" w:rsidRPr="00B0214E" w:rsidDel="00134BF6">
          <w:rPr>
            <w:rFonts w:ascii="Times New Roman" w:hAnsi="Times New Roman" w:cs="Times New Roman"/>
            <w:sz w:val="24"/>
            <w:szCs w:val="24"/>
          </w:rPr>
          <w:delText>were used to determine</w:delText>
        </w:r>
        <w:r w:rsidRPr="00B0214E" w:rsidDel="00134BF6">
          <w:rPr>
            <w:rFonts w:ascii="Times New Roman" w:hAnsi="Times New Roman" w:cs="Times New Roman"/>
            <w:sz w:val="24"/>
            <w:szCs w:val="24"/>
          </w:rPr>
          <w:delText xml:space="preserve"> the thresholds for </w:delText>
        </w:r>
        <w:r w:rsidR="0088061B" w:rsidRPr="00B0214E" w:rsidDel="00134BF6">
          <w:rPr>
            <w:rFonts w:ascii="Times New Roman" w:hAnsi="Times New Roman" w:cs="Times New Roman"/>
            <w:sz w:val="24"/>
            <w:szCs w:val="24"/>
          </w:rPr>
          <w:delText xml:space="preserve">the </w:delText>
        </w:r>
        <w:r w:rsidRPr="00B0214E" w:rsidDel="00134BF6">
          <w:rPr>
            <w:rFonts w:ascii="Times New Roman" w:hAnsi="Times New Roman" w:cs="Times New Roman"/>
            <w:sz w:val="24"/>
            <w:szCs w:val="24"/>
          </w:rPr>
          <w:delText xml:space="preserve">QBP </w:delText>
        </w:r>
        <w:r w:rsidR="0088061B" w:rsidRPr="00B0214E" w:rsidDel="00134BF6">
          <w:rPr>
            <w:rFonts w:ascii="Times New Roman" w:hAnsi="Times New Roman" w:cs="Times New Roman"/>
            <w:sz w:val="24"/>
            <w:szCs w:val="24"/>
          </w:rPr>
          <w:delText>quality measures.</w:delText>
        </w:r>
        <w:r w:rsidR="00E4148B" w:rsidRPr="00B0214E" w:rsidDel="00134BF6">
          <w:rPr>
            <w:rFonts w:ascii="Times New Roman" w:hAnsi="Times New Roman" w:cs="Times New Roman"/>
            <w:spacing w:val="-8"/>
            <w:sz w:val="24"/>
            <w:szCs w:val="24"/>
          </w:rPr>
          <w:delText xml:space="preserve"> If additional space is needed, please attach and identify the page that pertains to this section. </w:delText>
        </w:r>
      </w:del>
    </w:p>
    <w:p w14:paraId="56232240" w14:textId="7E39782D" w:rsidR="00501DD7" w:rsidDel="00134BF6" w:rsidRDefault="00E4148B">
      <w:pPr>
        <w:spacing w:line="276" w:lineRule="auto"/>
        <w:contextualSpacing/>
        <w:rPr>
          <w:del w:id="211" w:author="Danielle Motley" w:date="2023-11-20T09:00:00Z"/>
          <w:rFonts w:ascii="Times New Roman" w:hAnsi="Times New Roman" w:cs="Times New Roman"/>
          <w:sz w:val="24"/>
          <w:szCs w:val="24"/>
          <w:u w:val="single"/>
        </w:rPr>
        <w:pPrChange w:id="212" w:author="Danielle Motley" w:date="2023-11-20T11:22:00Z">
          <w:pPr/>
        </w:pPrChange>
      </w:pPr>
      <w:del w:id="213" w:author="Danielle Motley" w:date="2023-11-20T09:00:00Z">
        <w:r w:rsidDel="00134BF6">
          <w:rPr>
            <w:noProof/>
            <w:sz w:val="20"/>
          </w:rPr>
          <mc:AlternateContent>
            <mc:Choice Requires="wpg">
              <w:drawing>
                <wp:inline distT="0" distB="0" distL="0" distR="0" wp14:anchorId="15F0B8D2" wp14:editId="7C5B8C16">
                  <wp:extent cx="6143625" cy="1411197"/>
                  <wp:effectExtent l="0" t="0" r="9525" b="0"/>
                  <wp:docPr id="154034317" name="Group 154034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1411197"/>
                            <a:chOff x="0" y="0"/>
                            <a:chExt cx="9826" cy="2333"/>
                          </a:xfrm>
                        </wpg:grpSpPr>
                        <wps:wsp>
                          <wps:cNvPr id="594007541"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66DF31E" id="Group 154034317" o:spid="_x0000_s1026" style="width:483.75pt;height:111.1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del>
    </w:p>
    <w:p w14:paraId="0D1CC96D" w14:textId="125D43AD" w:rsidR="00C16B82" w:rsidRDefault="00C16B82">
      <w:pPr>
        <w:spacing w:line="276" w:lineRule="auto"/>
        <w:contextualSpacing/>
        <w:rPr>
          <w:rFonts w:ascii="Times New Roman" w:hAnsi="Times New Roman" w:cs="Times New Roman"/>
          <w:b/>
          <w:bCs/>
          <w:i/>
          <w:iCs/>
          <w:sz w:val="24"/>
          <w:szCs w:val="24"/>
        </w:rPr>
        <w:pPrChange w:id="214" w:author="Danielle Motley" w:date="2023-11-20T11:22:00Z">
          <w:pPr/>
        </w:pPrChange>
      </w:pPr>
      <w:r w:rsidRPr="00C16B82">
        <w:rPr>
          <w:rFonts w:ascii="Times New Roman" w:hAnsi="Times New Roman" w:cs="Times New Roman"/>
          <w:b/>
          <w:bCs/>
          <w:i/>
          <w:iCs/>
          <w:sz w:val="24"/>
          <w:szCs w:val="24"/>
        </w:rPr>
        <w:t>If Section 2.1 is completed, skip Section</w:t>
      </w:r>
      <w:r w:rsidR="00AD64AF">
        <w:rPr>
          <w:rFonts w:ascii="Times New Roman" w:hAnsi="Times New Roman" w:cs="Times New Roman"/>
          <w:b/>
          <w:bCs/>
          <w:i/>
          <w:iCs/>
          <w:sz w:val="24"/>
          <w:szCs w:val="24"/>
        </w:rPr>
        <w:t>s</w:t>
      </w:r>
      <w:r w:rsidRPr="00C16B82">
        <w:rPr>
          <w:rFonts w:ascii="Times New Roman" w:hAnsi="Times New Roman" w:cs="Times New Roman"/>
          <w:b/>
          <w:bCs/>
          <w:i/>
          <w:iCs/>
          <w:sz w:val="24"/>
          <w:szCs w:val="24"/>
        </w:rPr>
        <w:t xml:space="preserve"> 2.2</w:t>
      </w:r>
      <w:r w:rsidR="00AD64AF">
        <w:rPr>
          <w:rFonts w:ascii="Times New Roman" w:hAnsi="Times New Roman" w:cs="Times New Roman"/>
          <w:b/>
          <w:bCs/>
          <w:i/>
          <w:iCs/>
          <w:sz w:val="24"/>
          <w:szCs w:val="24"/>
        </w:rPr>
        <w:t>, 2.3, and 2.4</w:t>
      </w:r>
      <w:r w:rsidRPr="00C16B82">
        <w:rPr>
          <w:rFonts w:ascii="Times New Roman" w:hAnsi="Times New Roman" w:cs="Times New Roman"/>
          <w:b/>
          <w:bCs/>
          <w:i/>
          <w:iCs/>
          <w:sz w:val="24"/>
          <w:szCs w:val="24"/>
        </w:rPr>
        <w:t xml:space="preserve"> and continue to Section 3.</w:t>
      </w:r>
      <w:ins w:id="215" w:author="Danielle Motley" w:date="2023-11-20T08:59:00Z">
        <w:r w:rsidR="00134BF6">
          <w:rPr>
            <w:rFonts w:ascii="Times New Roman" w:hAnsi="Times New Roman" w:cs="Times New Roman"/>
            <w:b/>
            <w:bCs/>
            <w:i/>
            <w:iCs/>
            <w:sz w:val="24"/>
            <w:szCs w:val="24"/>
          </w:rPr>
          <w:t>1.</w:t>
        </w:r>
      </w:ins>
    </w:p>
    <w:p w14:paraId="5CCF2745" w14:textId="77777777" w:rsidR="00E4148B" w:rsidRDefault="00E4148B">
      <w:pPr>
        <w:spacing w:line="276" w:lineRule="auto"/>
        <w:contextualSpacing/>
        <w:rPr>
          <w:rFonts w:ascii="Times New Roman" w:hAnsi="Times New Roman" w:cs="Times New Roman"/>
          <w:b/>
          <w:bCs/>
          <w:i/>
          <w:iCs/>
          <w:sz w:val="24"/>
          <w:szCs w:val="24"/>
        </w:rPr>
        <w:pPrChange w:id="216" w:author="Danielle Motley" w:date="2023-11-20T11:22:00Z">
          <w:pPr/>
        </w:pPrChange>
      </w:pPr>
    </w:p>
    <w:p w14:paraId="0F8FD7C6" w14:textId="12C63B7B" w:rsidR="00216AC2" w:rsidRPr="00400C5F" w:rsidRDefault="00C16B82" w:rsidP="00BE4A17">
      <w:pPr>
        <w:pStyle w:val="Style4"/>
      </w:pPr>
      <w:r w:rsidRPr="00400C5F">
        <w:t>Section 2.2:</w:t>
      </w:r>
      <w:r w:rsidRPr="00D22EBD">
        <w:t xml:space="preserve"> </w:t>
      </w:r>
      <w:r w:rsidRPr="00400C5F">
        <w:t>C</w:t>
      </w:r>
      <w:r w:rsidR="00917B7B" w:rsidRPr="00400C5F">
        <w:t xml:space="preserve">ertified </w:t>
      </w:r>
      <w:r w:rsidRPr="00400C5F">
        <w:t>C</w:t>
      </w:r>
      <w:r w:rsidR="00917B7B" w:rsidRPr="00400C5F">
        <w:t>linic</w:t>
      </w:r>
      <w:r w:rsidRPr="00D22EBD">
        <w:t xml:space="preserve"> </w:t>
      </w:r>
      <w:r w:rsidRPr="00400C5F">
        <w:t>PPS</w:t>
      </w:r>
      <w:r w:rsidR="00216AC2" w:rsidRPr="00400C5F">
        <w:t>-2 Methodology</w:t>
      </w:r>
      <w:r w:rsidRPr="00D22EBD">
        <w:t xml:space="preserve"> </w:t>
      </w:r>
      <w:r w:rsidRPr="00400C5F">
        <w:t>(CC</w:t>
      </w:r>
      <w:r w:rsidRPr="00D22EBD">
        <w:t xml:space="preserve"> </w:t>
      </w:r>
      <w:r w:rsidRPr="00400C5F">
        <w:t>PPS</w:t>
      </w:r>
      <w:r w:rsidR="00216AC2" w:rsidRPr="00400C5F">
        <w:t>-</w:t>
      </w:r>
      <w:r w:rsidRPr="00D22EBD">
        <w:t>2)</w:t>
      </w:r>
      <w:r w:rsidR="00216AC2" w:rsidRPr="00D22EBD">
        <w:t xml:space="preserve"> </w:t>
      </w:r>
    </w:p>
    <w:p w14:paraId="41740646" w14:textId="3F68ABA0" w:rsidR="00E3289B" w:rsidRDefault="00C16B82">
      <w:pPr>
        <w:spacing w:line="276" w:lineRule="auto"/>
        <w:contextualSpacing/>
        <w:rPr>
          <w:rFonts w:ascii="Times New Roman" w:hAnsi="Times New Roman" w:cs="Times New Roman"/>
          <w:color w:val="010101"/>
          <w:w w:val="105"/>
          <w:sz w:val="24"/>
          <w:szCs w:val="24"/>
        </w:rPr>
        <w:pPrChange w:id="217" w:author="Danielle Motley" w:date="2023-11-20T11:22:00Z">
          <w:pPr/>
        </w:pPrChange>
      </w:pPr>
      <w:r w:rsidRPr="00077590">
        <w:rPr>
          <w:rFonts w:ascii="Times New Roman" w:hAnsi="Times New Roman" w:cs="Times New Roman"/>
          <w:color w:val="010101"/>
          <w:w w:val="105"/>
          <w:sz w:val="24"/>
          <w:szCs w:val="24"/>
        </w:rPr>
        <w:t>The</w:t>
      </w:r>
      <w:r w:rsidRPr="00077590">
        <w:rPr>
          <w:rFonts w:ascii="Times New Roman" w:hAnsi="Times New Roman" w:cs="Times New Roman"/>
          <w:color w:val="010101"/>
          <w:spacing w:val="-8"/>
          <w:w w:val="105"/>
          <w:sz w:val="24"/>
          <w:szCs w:val="24"/>
        </w:rPr>
        <w:t xml:space="preserve"> </w:t>
      </w:r>
      <w:r w:rsidRPr="00077590">
        <w:rPr>
          <w:rFonts w:ascii="Times New Roman" w:hAnsi="Times New Roman" w:cs="Times New Roman"/>
          <w:color w:val="010101"/>
          <w:w w:val="105"/>
          <w:sz w:val="24"/>
          <w:szCs w:val="24"/>
        </w:rPr>
        <w:t>CC</w:t>
      </w:r>
      <w:r w:rsidRPr="00077590">
        <w:rPr>
          <w:rFonts w:ascii="Times New Roman" w:hAnsi="Times New Roman" w:cs="Times New Roman"/>
          <w:color w:val="010101"/>
          <w:spacing w:val="-11"/>
          <w:w w:val="105"/>
          <w:sz w:val="24"/>
          <w:szCs w:val="24"/>
        </w:rPr>
        <w:t xml:space="preserve"> </w:t>
      </w:r>
      <w:r w:rsidRPr="00077590">
        <w:rPr>
          <w:rFonts w:ascii="Times New Roman" w:hAnsi="Times New Roman" w:cs="Times New Roman"/>
          <w:color w:val="010101"/>
          <w:w w:val="105"/>
          <w:sz w:val="24"/>
          <w:szCs w:val="24"/>
        </w:rPr>
        <w:t>PPS-2</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methodology is</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implemented</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as</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a</w:t>
      </w:r>
      <w:r w:rsidR="00E3289B">
        <w:rPr>
          <w:rFonts w:ascii="Times New Roman" w:hAnsi="Times New Roman" w:cs="Times New Roman"/>
          <w:color w:val="010101"/>
          <w:w w:val="105"/>
          <w:sz w:val="24"/>
          <w:szCs w:val="24"/>
        </w:rPr>
        <w:t xml:space="preserve"> </w:t>
      </w:r>
      <w:r w:rsidRPr="00077590">
        <w:rPr>
          <w:rFonts w:ascii="Times New Roman" w:hAnsi="Times New Roman" w:cs="Times New Roman"/>
          <w:color w:val="010101"/>
          <w:w w:val="105"/>
          <w:sz w:val="24"/>
          <w:szCs w:val="24"/>
        </w:rPr>
        <w:t>fixed</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monthly</w:t>
      </w:r>
      <w:r w:rsidRPr="00077590">
        <w:rPr>
          <w:rFonts w:ascii="Times New Roman" w:hAnsi="Times New Roman" w:cs="Times New Roman"/>
          <w:color w:val="010101"/>
          <w:spacing w:val="-1"/>
          <w:w w:val="105"/>
          <w:sz w:val="24"/>
          <w:szCs w:val="24"/>
        </w:rPr>
        <w:t xml:space="preserve"> </w:t>
      </w:r>
      <w:r w:rsidRPr="00077590">
        <w:rPr>
          <w:rFonts w:ascii="Times New Roman" w:hAnsi="Times New Roman" w:cs="Times New Roman"/>
          <w:color w:val="010101"/>
          <w:w w:val="105"/>
          <w:sz w:val="24"/>
          <w:szCs w:val="24"/>
        </w:rPr>
        <w:t>rate</w:t>
      </w:r>
      <w:r w:rsidRPr="00077590">
        <w:rPr>
          <w:rFonts w:ascii="Times New Roman" w:hAnsi="Times New Roman" w:cs="Times New Roman"/>
          <w:color w:val="010101"/>
          <w:spacing w:val="-14"/>
          <w:w w:val="105"/>
          <w:sz w:val="24"/>
          <w:szCs w:val="24"/>
        </w:rPr>
        <w:t xml:space="preserve"> </w:t>
      </w:r>
      <w:r w:rsidRPr="00077590">
        <w:rPr>
          <w:rFonts w:ascii="Times New Roman" w:hAnsi="Times New Roman" w:cs="Times New Roman"/>
          <w:color w:val="010101"/>
          <w:w w:val="105"/>
          <w:sz w:val="24"/>
          <w:szCs w:val="24"/>
        </w:rPr>
        <w:t>that</w:t>
      </w:r>
      <w:r w:rsidRPr="00077590">
        <w:rPr>
          <w:rFonts w:ascii="Times New Roman" w:hAnsi="Times New Roman" w:cs="Times New Roman"/>
          <w:color w:val="010101"/>
          <w:spacing w:val="-11"/>
          <w:w w:val="105"/>
          <w:sz w:val="24"/>
          <w:szCs w:val="24"/>
        </w:rPr>
        <w:t xml:space="preserve"> </w:t>
      </w:r>
      <w:r w:rsidRPr="00077590">
        <w:rPr>
          <w:rFonts w:ascii="Times New Roman" w:hAnsi="Times New Roman" w:cs="Times New Roman"/>
          <w:color w:val="010101"/>
          <w:w w:val="105"/>
          <w:sz w:val="24"/>
          <w:szCs w:val="24"/>
        </w:rPr>
        <w:t>reflects</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the expected</w:t>
      </w:r>
      <w:r w:rsidRPr="00077590">
        <w:rPr>
          <w:rFonts w:ascii="Times New Roman" w:hAnsi="Times New Roman" w:cs="Times New Roman"/>
          <w:color w:val="010101"/>
          <w:spacing w:val="-5"/>
          <w:w w:val="105"/>
          <w:sz w:val="24"/>
          <w:szCs w:val="24"/>
        </w:rPr>
        <w:t xml:space="preserve"> </w:t>
      </w:r>
      <w:r w:rsidRPr="00077590">
        <w:rPr>
          <w:rFonts w:ascii="Times New Roman" w:hAnsi="Times New Roman" w:cs="Times New Roman"/>
          <w:color w:val="010101"/>
          <w:w w:val="105"/>
          <w:sz w:val="24"/>
          <w:szCs w:val="24"/>
        </w:rPr>
        <w:t>cost</w:t>
      </w:r>
      <w:r w:rsidRPr="00077590">
        <w:rPr>
          <w:rFonts w:ascii="Times New Roman" w:hAnsi="Times New Roman" w:cs="Times New Roman"/>
          <w:color w:val="010101"/>
          <w:spacing w:val="-4"/>
          <w:w w:val="105"/>
          <w:sz w:val="24"/>
          <w:szCs w:val="24"/>
        </w:rPr>
        <w:t xml:space="preserve"> </w:t>
      </w:r>
      <w:r w:rsidRPr="00077590">
        <w:rPr>
          <w:rFonts w:ascii="Times New Roman" w:hAnsi="Times New Roman" w:cs="Times New Roman"/>
          <w:color w:val="010101"/>
          <w:w w:val="105"/>
          <w:sz w:val="24"/>
          <w:szCs w:val="24"/>
        </w:rPr>
        <w:t>of all</w:t>
      </w:r>
      <w:r w:rsidRPr="00077590">
        <w:rPr>
          <w:rFonts w:ascii="Times New Roman" w:hAnsi="Times New Roman" w:cs="Times New Roman"/>
          <w:color w:val="010101"/>
          <w:spacing w:val="-16"/>
          <w:w w:val="105"/>
          <w:sz w:val="24"/>
          <w:szCs w:val="24"/>
        </w:rPr>
        <w:t xml:space="preserve"> </w:t>
      </w:r>
      <w:r w:rsidRPr="00077590">
        <w:rPr>
          <w:rFonts w:ascii="Times New Roman" w:hAnsi="Times New Roman" w:cs="Times New Roman"/>
          <w:color w:val="010101"/>
          <w:w w:val="105"/>
          <w:sz w:val="24"/>
          <w:szCs w:val="24"/>
        </w:rPr>
        <w:t>CCBHC</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visits</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provided</w:t>
      </w:r>
      <w:r w:rsidRPr="00077590">
        <w:rPr>
          <w:rFonts w:ascii="Times New Roman" w:hAnsi="Times New Roman" w:cs="Times New Roman"/>
          <w:color w:val="010101"/>
          <w:spacing w:val="-5"/>
          <w:w w:val="105"/>
          <w:sz w:val="24"/>
          <w:szCs w:val="24"/>
        </w:rPr>
        <w:t xml:space="preserve"> </w:t>
      </w:r>
      <w:r w:rsidRPr="00077590">
        <w:rPr>
          <w:rFonts w:ascii="Times New Roman" w:hAnsi="Times New Roman" w:cs="Times New Roman"/>
          <w:color w:val="010101"/>
          <w:w w:val="105"/>
          <w:sz w:val="24"/>
          <w:szCs w:val="24"/>
        </w:rPr>
        <w:t>within</w:t>
      </w:r>
      <w:r w:rsidRPr="00077590">
        <w:rPr>
          <w:rFonts w:ascii="Times New Roman" w:hAnsi="Times New Roman" w:cs="Times New Roman"/>
          <w:color w:val="010101"/>
          <w:spacing w:val="-9"/>
          <w:w w:val="105"/>
          <w:sz w:val="24"/>
          <w:szCs w:val="24"/>
        </w:rPr>
        <w:t xml:space="preserve"> </w:t>
      </w:r>
      <w:r w:rsidRPr="00077590">
        <w:rPr>
          <w:rFonts w:ascii="Times New Roman" w:hAnsi="Times New Roman" w:cs="Times New Roman"/>
          <w:color w:val="010101"/>
          <w:w w:val="105"/>
          <w:sz w:val="24"/>
          <w:szCs w:val="24"/>
        </w:rPr>
        <w:t>any</w:t>
      </w:r>
      <w:r w:rsidRPr="00077590">
        <w:rPr>
          <w:rFonts w:ascii="Times New Roman" w:hAnsi="Times New Roman" w:cs="Times New Roman"/>
          <w:color w:val="010101"/>
          <w:spacing w:val="-16"/>
          <w:w w:val="105"/>
          <w:sz w:val="24"/>
          <w:szCs w:val="24"/>
        </w:rPr>
        <w:t xml:space="preserve"> </w:t>
      </w:r>
      <w:r w:rsidRPr="00077590">
        <w:rPr>
          <w:rFonts w:ascii="Times New Roman" w:hAnsi="Times New Roman" w:cs="Times New Roman"/>
          <w:color w:val="010101"/>
          <w:w w:val="105"/>
          <w:sz w:val="24"/>
          <w:szCs w:val="24"/>
        </w:rPr>
        <w:t>given</w:t>
      </w:r>
      <w:r w:rsidRPr="00077590">
        <w:rPr>
          <w:rFonts w:ascii="Times New Roman" w:hAnsi="Times New Roman" w:cs="Times New Roman"/>
          <w:color w:val="010101"/>
          <w:spacing w:val="-14"/>
          <w:w w:val="105"/>
          <w:sz w:val="24"/>
          <w:szCs w:val="24"/>
        </w:rPr>
        <w:t xml:space="preserve"> </w:t>
      </w:r>
      <w:r w:rsidRPr="00077590">
        <w:rPr>
          <w:rFonts w:ascii="Times New Roman" w:hAnsi="Times New Roman" w:cs="Times New Roman"/>
          <w:color w:val="010101"/>
          <w:w w:val="105"/>
          <w:sz w:val="24"/>
          <w:szCs w:val="24"/>
        </w:rPr>
        <w:t>month</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to a</w:t>
      </w:r>
      <w:r w:rsidRPr="00077590">
        <w:rPr>
          <w:rFonts w:ascii="Times New Roman" w:hAnsi="Times New Roman" w:cs="Times New Roman"/>
          <w:color w:val="010101"/>
          <w:spacing w:val="-11"/>
          <w:w w:val="105"/>
          <w:sz w:val="24"/>
          <w:szCs w:val="24"/>
        </w:rPr>
        <w:t xml:space="preserve"> </w:t>
      </w:r>
      <w:r w:rsidRPr="00077590">
        <w:rPr>
          <w:rFonts w:ascii="Times New Roman" w:hAnsi="Times New Roman" w:cs="Times New Roman"/>
          <w:color w:val="010101"/>
          <w:w w:val="105"/>
          <w:sz w:val="24"/>
          <w:szCs w:val="24"/>
        </w:rPr>
        <w:t>Medicaid</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beneficiary.</w:t>
      </w:r>
      <w:r w:rsidRPr="00077590">
        <w:rPr>
          <w:rFonts w:ascii="Times New Roman" w:hAnsi="Times New Roman" w:cs="Times New Roman"/>
          <w:color w:val="010101"/>
          <w:spacing w:val="38"/>
          <w:w w:val="105"/>
          <w:sz w:val="24"/>
          <w:szCs w:val="24"/>
        </w:rPr>
        <w:t xml:space="preserve"> </w:t>
      </w:r>
      <w:r w:rsidRPr="00077590">
        <w:rPr>
          <w:rFonts w:ascii="Times New Roman" w:hAnsi="Times New Roman" w:cs="Times New Roman"/>
          <w:color w:val="010101"/>
          <w:w w:val="105"/>
          <w:sz w:val="24"/>
          <w:szCs w:val="24"/>
        </w:rPr>
        <w:t>This</w:t>
      </w:r>
      <w:r w:rsidRPr="00077590">
        <w:rPr>
          <w:rFonts w:ascii="Times New Roman" w:hAnsi="Times New Roman" w:cs="Times New Roman"/>
          <w:color w:val="010101"/>
          <w:spacing w:val="-13"/>
          <w:w w:val="105"/>
          <w:sz w:val="24"/>
          <w:szCs w:val="24"/>
        </w:rPr>
        <w:t xml:space="preserve"> </w:t>
      </w:r>
      <w:r w:rsidRPr="00077590">
        <w:rPr>
          <w:rFonts w:ascii="Times New Roman" w:hAnsi="Times New Roman" w:cs="Times New Roman"/>
          <w:color w:val="010101"/>
          <w:w w:val="105"/>
          <w:sz w:val="24"/>
          <w:szCs w:val="24"/>
        </w:rPr>
        <w:t>is</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a</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cost-based,</w:t>
      </w:r>
      <w:r w:rsidRPr="00077590">
        <w:rPr>
          <w:rFonts w:ascii="Times New Roman" w:hAnsi="Times New Roman" w:cs="Times New Roman"/>
          <w:color w:val="010101"/>
          <w:spacing w:val="-1"/>
          <w:w w:val="105"/>
          <w:sz w:val="24"/>
          <w:szCs w:val="24"/>
        </w:rPr>
        <w:t xml:space="preserve"> </w:t>
      </w:r>
      <w:r w:rsidRPr="00077590">
        <w:rPr>
          <w:rFonts w:ascii="Times New Roman" w:hAnsi="Times New Roman" w:cs="Times New Roman"/>
          <w:color w:val="010101"/>
          <w:w w:val="105"/>
          <w:sz w:val="24"/>
          <w:szCs w:val="24"/>
        </w:rPr>
        <w:t>per clinic rate</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that applies uniformly</w:t>
      </w:r>
      <w:r w:rsidRPr="00077590">
        <w:rPr>
          <w:rFonts w:ascii="Times New Roman" w:hAnsi="Times New Roman" w:cs="Times New Roman"/>
          <w:color w:val="010101"/>
          <w:spacing w:val="17"/>
          <w:w w:val="105"/>
          <w:sz w:val="24"/>
          <w:szCs w:val="24"/>
        </w:rPr>
        <w:t xml:space="preserve"> </w:t>
      </w:r>
      <w:r w:rsidRPr="00077590">
        <w:rPr>
          <w:rFonts w:ascii="Times New Roman" w:hAnsi="Times New Roman" w:cs="Times New Roman"/>
          <w:color w:val="010101"/>
          <w:w w:val="105"/>
          <w:sz w:val="24"/>
          <w:szCs w:val="24"/>
        </w:rPr>
        <w:t>regardless of</w:t>
      </w:r>
      <w:r w:rsidRPr="00077590">
        <w:rPr>
          <w:rFonts w:ascii="Times New Roman" w:hAnsi="Times New Roman" w:cs="Times New Roman"/>
          <w:color w:val="010101"/>
          <w:spacing w:val="19"/>
          <w:w w:val="105"/>
          <w:sz w:val="24"/>
          <w:szCs w:val="24"/>
        </w:rPr>
        <w:t xml:space="preserve"> </w:t>
      </w:r>
      <w:r w:rsidRPr="00077590">
        <w:rPr>
          <w:rFonts w:ascii="Times New Roman" w:hAnsi="Times New Roman" w:cs="Times New Roman"/>
          <w:color w:val="010101"/>
          <w:w w:val="105"/>
          <w:sz w:val="24"/>
          <w:szCs w:val="24"/>
        </w:rPr>
        <w:t>the</w:t>
      </w:r>
      <w:r w:rsidRPr="00077590">
        <w:rPr>
          <w:rFonts w:ascii="Times New Roman" w:hAnsi="Times New Roman" w:cs="Times New Roman"/>
          <w:color w:val="010101"/>
          <w:spacing w:val="31"/>
          <w:w w:val="105"/>
          <w:sz w:val="24"/>
          <w:szCs w:val="24"/>
        </w:rPr>
        <w:t xml:space="preserve"> </w:t>
      </w:r>
      <w:r w:rsidRPr="00077590">
        <w:rPr>
          <w:rFonts w:ascii="Times New Roman" w:hAnsi="Times New Roman" w:cs="Times New Roman"/>
          <w:color w:val="010101"/>
          <w:w w:val="105"/>
          <w:sz w:val="24"/>
          <w:szCs w:val="24"/>
        </w:rPr>
        <w:t>number</w:t>
      </w:r>
      <w:r w:rsidRPr="00077590">
        <w:rPr>
          <w:rFonts w:ascii="Times New Roman" w:hAnsi="Times New Roman" w:cs="Times New Roman"/>
          <w:color w:val="010101"/>
          <w:spacing w:val="15"/>
          <w:w w:val="105"/>
          <w:sz w:val="24"/>
          <w:szCs w:val="24"/>
        </w:rPr>
        <w:t xml:space="preserve"> </w:t>
      </w:r>
      <w:r w:rsidRPr="00077590">
        <w:rPr>
          <w:rFonts w:ascii="Times New Roman" w:hAnsi="Times New Roman" w:cs="Times New Roman"/>
          <w:color w:val="010101"/>
          <w:w w:val="105"/>
          <w:sz w:val="24"/>
          <w:szCs w:val="24"/>
        </w:rPr>
        <w:t>of services rendered</w:t>
      </w:r>
      <w:r w:rsidRPr="00077590">
        <w:rPr>
          <w:rFonts w:ascii="Times New Roman" w:hAnsi="Times New Roman" w:cs="Times New Roman"/>
          <w:color w:val="010101"/>
          <w:spacing w:val="15"/>
          <w:w w:val="105"/>
          <w:sz w:val="24"/>
          <w:szCs w:val="24"/>
        </w:rPr>
        <w:t xml:space="preserve"> </w:t>
      </w:r>
      <w:r w:rsidRPr="00077590">
        <w:rPr>
          <w:rFonts w:ascii="Times New Roman" w:hAnsi="Times New Roman" w:cs="Times New Roman"/>
          <w:color w:val="010101"/>
          <w:w w:val="105"/>
          <w:sz w:val="24"/>
          <w:szCs w:val="24"/>
        </w:rPr>
        <w:t>within the</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month by a CCBHC and</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qualified satellite facilities established prior to April</w:t>
      </w:r>
      <w:r w:rsidRPr="00077590">
        <w:rPr>
          <w:rFonts w:ascii="Times New Roman" w:hAnsi="Times New Roman" w:cs="Times New Roman"/>
          <w:color w:val="010101"/>
          <w:spacing w:val="-4"/>
          <w:w w:val="105"/>
          <w:sz w:val="24"/>
          <w:szCs w:val="24"/>
        </w:rPr>
        <w:t xml:space="preserve"> </w:t>
      </w:r>
      <w:r w:rsidRPr="00077590">
        <w:rPr>
          <w:rFonts w:ascii="Times New Roman" w:hAnsi="Times New Roman" w:cs="Times New Roman"/>
          <w:color w:val="010101"/>
          <w:w w:val="105"/>
          <w:sz w:val="24"/>
          <w:szCs w:val="24"/>
        </w:rPr>
        <w:t>1,</w:t>
      </w:r>
      <w:r w:rsidRPr="00077590">
        <w:rPr>
          <w:rFonts w:ascii="Times New Roman" w:hAnsi="Times New Roman" w:cs="Times New Roman"/>
          <w:color w:val="010101"/>
          <w:spacing w:val="-3"/>
          <w:w w:val="105"/>
          <w:sz w:val="24"/>
          <w:szCs w:val="24"/>
        </w:rPr>
        <w:t xml:space="preserve"> </w:t>
      </w:r>
      <w:r w:rsidRPr="00077590">
        <w:rPr>
          <w:rFonts w:ascii="Times New Roman" w:hAnsi="Times New Roman" w:cs="Times New Roman"/>
          <w:color w:val="010101"/>
          <w:w w:val="105"/>
          <w:sz w:val="24"/>
          <w:szCs w:val="24"/>
        </w:rPr>
        <w:t>2014. Under this</w:t>
      </w:r>
      <w:r w:rsidRPr="00077590">
        <w:rPr>
          <w:rFonts w:ascii="Times New Roman" w:hAnsi="Times New Roman" w:cs="Times New Roman"/>
          <w:color w:val="010101"/>
          <w:spacing w:val="-3"/>
          <w:w w:val="105"/>
          <w:sz w:val="24"/>
          <w:szCs w:val="24"/>
        </w:rPr>
        <w:t xml:space="preserve"> </w:t>
      </w:r>
      <w:r w:rsidRPr="00077590">
        <w:rPr>
          <w:rFonts w:ascii="Times New Roman" w:hAnsi="Times New Roman" w:cs="Times New Roman"/>
          <w:color w:val="010101"/>
          <w:w w:val="105"/>
          <w:sz w:val="24"/>
          <w:szCs w:val="24"/>
        </w:rPr>
        <w:t>method</w:t>
      </w:r>
      <w:r w:rsidR="00E3289B">
        <w:rPr>
          <w:rFonts w:ascii="Times New Roman" w:hAnsi="Times New Roman" w:cs="Times New Roman"/>
          <w:color w:val="010101"/>
          <w:w w:val="105"/>
          <w:sz w:val="24"/>
          <w:szCs w:val="24"/>
        </w:rPr>
        <w:t>ology</w:t>
      </w:r>
      <w:r w:rsidRPr="00077590">
        <w:rPr>
          <w:rFonts w:ascii="Times New Roman" w:hAnsi="Times New Roman" w:cs="Times New Roman"/>
          <w:color w:val="010101"/>
          <w:w w:val="105"/>
          <w:sz w:val="24"/>
          <w:szCs w:val="24"/>
        </w:rPr>
        <w:t>, separate rates are developed for</w:t>
      </w:r>
      <w:r w:rsidRPr="00077590">
        <w:rPr>
          <w:rFonts w:ascii="Times New Roman" w:hAnsi="Times New Roman" w:cs="Times New Roman"/>
          <w:color w:val="010101"/>
          <w:spacing w:val="36"/>
          <w:w w:val="105"/>
          <w:sz w:val="24"/>
          <w:szCs w:val="24"/>
        </w:rPr>
        <w:t xml:space="preserve"> </w:t>
      </w:r>
      <w:r w:rsidRPr="00077590">
        <w:rPr>
          <w:rFonts w:ascii="Times New Roman" w:hAnsi="Times New Roman" w:cs="Times New Roman"/>
          <w:color w:val="010101"/>
          <w:w w:val="105"/>
          <w:sz w:val="24"/>
          <w:szCs w:val="24"/>
        </w:rPr>
        <w:t>both</w:t>
      </w:r>
      <w:r w:rsidRPr="00077590">
        <w:rPr>
          <w:rFonts w:ascii="Times New Roman" w:hAnsi="Times New Roman" w:cs="Times New Roman"/>
          <w:color w:val="010101"/>
          <w:spacing w:val="-1"/>
          <w:w w:val="105"/>
          <w:sz w:val="24"/>
          <w:szCs w:val="24"/>
        </w:rPr>
        <w:t xml:space="preserve"> </w:t>
      </w:r>
      <w:r w:rsidRPr="00077590">
        <w:rPr>
          <w:rFonts w:ascii="Times New Roman" w:hAnsi="Times New Roman" w:cs="Times New Roman"/>
          <w:color w:val="010101"/>
          <w:w w:val="105"/>
          <w:sz w:val="24"/>
          <w:szCs w:val="24"/>
        </w:rPr>
        <w:t>the base population</w:t>
      </w:r>
      <w:r w:rsidRPr="00077590">
        <w:rPr>
          <w:rFonts w:ascii="Times New Roman" w:hAnsi="Times New Roman" w:cs="Times New Roman"/>
          <w:color w:val="010101"/>
          <w:spacing w:val="25"/>
          <w:w w:val="105"/>
          <w:sz w:val="24"/>
          <w:szCs w:val="24"/>
        </w:rPr>
        <w:t xml:space="preserve"> </w:t>
      </w:r>
      <w:r w:rsidRPr="00077590">
        <w:rPr>
          <w:rFonts w:ascii="Times New Roman" w:hAnsi="Times New Roman" w:cs="Times New Roman"/>
          <w:color w:val="010101"/>
          <w:w w:val="105"/>
          <w:sz w:val="24"/>
          <w:szCs w:val="24"/>
        </w:rPr>
        <w:t>and</w:t>
      </w:r>
      <w:r w:rsidR="00BA0A70">
        <w:rPr>
          <w:rFonts w:ascii="Times New Roman" w:hAnsi="Times New Roman" w:cs="Times New Roman"/>
          <w:color w:val="010101"/>
          <w:w w:val="105"/>
          <w:sz w:val="24"/>
          <w:szCs w:val="24"/>
        </w:rPr>
        <w:t xml:space="preserve"> if elected to implement by the state,</w:t>
      </w:r>
      <w:r w:rsidRPr="00077590">
        <w:rPr>
          <w:rFonts w:ascii="Times New Roman" w:hAnsi="Times New Roman" w:cs="Times New Roman"/>
          <w:color w:val="010101"/>
          <w:w w:val="105"/>
          <w:sz w:val="24"/>
          <w:szCs w:val="24"/>
        </w:rPr>
        <w:t xml:space="preserve"> clinic users with certain conditions</w:t>
      </w:r>
      <w:r w:rsidR="00E3289B">
        <w:rPr>
          <w:rFonts w:ascii="Times New Roman" w:hAnsi="Times New Roman" w:cs="Times New Roman"/>
          <w:color w:val="010101"/>
          <w:w w:val="105"/>
          <w:sz w:val="24"/>
          <w:szCs w:val="24"/>
        </w:rPr>
        <w:t>, or special populations</w:t>
      </w:r>
      <w:r w:rsidR="00BA0A70">
        <w:rPr>
          <w:rFonts w:ascii="Times New Roman" w:hAnsi="Times New Roman" w:cs="Times New Roman"/>
          <w:color w:val="010101"/>
          <w:w w:val="105"/>
          <w:sz w:val="24"/>
          <w:szCs w:val="24"/>
        </w:rPr>
        <w:t xml:space="preserve"> (SP)</w:t>
      </w:r>
      <w:r w:rsidRPr="00077590">
        <w:rPr>
          <w:rFonts w:ascii="Times New Roman" w:hAnsi="Times New Roman" w:cs="Times New Roman"/>
          <w:color w:val="010101"/>
          <w:w w:val="105"/>
          <w:sz w:val="24"/>
          <w:szCs w:val="24"/>
        </w:rPr>
        <w:t xml:space="preserve">. </w:t>
      </w:r>
      <w:r w:rsidR="00E3289B">
        <w:rPr>
          <w:rFonts w:ascii="Times New Roman" w:hAnsi="Times New Roman" w:cs="Times New Roman"/>
          <w:color w:val="010101"/>
          <w:w w:val="105"/>
          <w:sz w:val="24"/>
          <w:szCs w:val="24"/>
        </w:rPr>
        <w:t xml:space="preserve">In addition, the </w:t>
      </w:r>
      <w:r w:rsidRPr="00077590">
        <w:rPr>
          <w:rFonts w:ascii="Times New Roman" w:hAnsi="Times New Roman" w:cs="Times New Roman"/>
          <w:color w:val="010101"/>
          <w:w w:val="105"/>
          <w:sz w:val="24"/>
          <w:szCs w:val="24"/>
        </w:rPr>
        <w:t>CC</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PPS-2 methodology</w:t>
      </w:r>
      <w:r w:rsidR="00E3289B">
        <w:rPr>
          <w:rFonts w:ascii="Times New Roman" w:hAnsi="Times New Roman" w:cs="Times New Roman"/>
          <w:color w:val="010101"/>
          <w:w w:val="105"/>
          <w:sz w:val="24"/>
          <w:szCs w:val="24"/>
        </w:rPr>
        <w:t xml:space="preserve"> includes</w:t>
      </w:r>
      <w:r w:rsidRPr="00077590">
        <w:rPr>
          <w:rFonts w:ascii="Times New Roman" w:hAnsi="Times New Roman" w:cs="Times New Roman"/>
          <w:color w:val="010101"/>
          <w:w w:val="105"/>
          <w:sz w:val="24"/>
          <w:szCs w:val="24"/>
        </w:rPr>
        <w:t xml:space="preserve"> outlier payments</w:t>
      </w:r>
      <w:r w:rsidR="00E3289B">
        <w:rPr>
          <w:rFonts w:ascii="Times New Roman" w:hAnsi="Times New Roman" w:cs="Times New Roman"/>
          <w:color w:val="010101"/>
          <w:w w:val="105"/>
          <w:sz w:val="24"/>
          <w:szCs w:val="24"/>
        </w:rPr>
        <w:t xml:space="preserve"> that are</w:t>
      </w:r>
      <w:r w:rsidRPr="00077590">
        <w:rPr>
          <w:rFonts w:ascii="Times New Roman" w:hAnsi="Times New Roman" w:cs="Times New Roman"/>
          <w:color w:val="010101"/>
          <w:w w:val="105"/>
          <w:sz w:val="24"/>
          <w:szCs w:val="24"/>
        </w:rPr>
        <w:t xml:space="preserve"> </w:t>
      </w:r>
      <w:r w:rsidR="00882CCE">
        <w:rPr>
          <w:rFonts w:ascii="Times New Roman" w:hAnsi="Times New Roman" w:cs="Times New Roman"/>
          <w:color w:val="010101"/>
          <w:w w:val="105"/>
          <w:sz w:val="24"/>
          <w:szCs w:val="24"/>
        </w:rPr>
        <w:t xml:space="preserve">required to be </w:t>
      </w:r>
      <w:r w:rsidRPr="00077590">
        <w:rPr>
          <w:rFonts w:ascii="Times New Roman" w:hAnsi="Times New Roman" w:cs="Times New Roman"/>
          <w:color w:val="010101"/>
          <w:w w:val="105"/>
          <w:sz w:val="24"/>
          <w:szCs w:val="24"/>
        </w:rPr>
        <w:t>paid</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for costs exceeding</w:t>
      </w:r>
      <w:r w:rsidRPr="00077590">
        <w:rPr>
          <w:rFonts w:ascii="Times New Roman" w:hAnsi="Times New Roman" w:cs="Times New Roman"/>
          <w:color w:val="010101"/>
          <w:spacing w:val="-8"/>
          <w:w w:val="105"/>
          <w:sz w:val="24"/>
          <w:szCs w:val="24"/>
        </w:rPr>
        <w:t xml:space="preserve"> </w:t>
      </w:r>
      <w:r w:rsidRPr="00077590">
        <w:rPr>
          <w:rFonts w:ascii="Times New Roman" w:hAnsi="Times New Roman" w:cs="Times New Roman"/>
          <w:color w:val="010101"/>
          <w:w w:val="105"/>
          <w:sz w:val="24"/>
          <w:szCs w:val="24"/>
        </w:rPr>
        <w:t xml:space="preserve">state­ defined thresholds </w:t>
      </w:r>
      <w:r w:rsidR="00E3289B">
        <w:rPr>
          <w:rFonts w:ascii="Times New Roman" w:hAnsi="Times New Roman" w:cs="Times New Roman"/>
          <w:color w:val="010101"/>
          <w:w w:val="105"/>
          <w:sz w:val="24"/>
          <w:szCs w:val="24"/>
        </w:rPr>
        <w:t xml:space="preserve">and </w:t>
      </w:r>
      <w:r w:rsidRPr="00077590">
        <w:rPr>
          <w:rFonts w:ascii="Times New Roman" w:hAnsi="Times New Roman" w:cs="Times New Roman"/>
          <w:color w:val="010101"/>
          <w:w w:val="105"/>
          <w:sz w:val="24"/>
          <w:szCs w:val="24"/>
        </w:rPr>
        <w:t xml:space="preserve">the </w:t>
      </w:r>
      <w:r w:rsidR="00E3289B">
        <w:rPr>
          <w:rFonts w:ascii="Times New Roman" w:hAnsi="Times New Roman" w:cs="Times New Roman"/>
          <w:color w:val="010101"/>
          <w:w w:val="105"/>
          <w:sz w:val="24"/>
          <w:szCs w:val="24"/>
        </w:rPr>
        <w:t>implementation of QBP</w:t>
      </w:r>
      <w:r w:rsidR="00216AC2">
        <w:rPr>
          <w:rFonts w:ascii="Times New Roman" w:hAnsi="Times New Roman" w:cs="Times New Roman"/>
          <w:color w:val="010101"/>
          <w:w w:val="105"/>
          <w:sz w:val="24"/>
          <w:szCs w:val="24"/>
        </w:rPr>
        <w:t>s</w:t>
      </w:r>
      <w:r w:rsidR="00E3289B">
        <w:rPr>
          <w:rFonts w:ascii="Times New Roman" w:hAnsi="Times New Roman" w:cs="Times New Roman"/>
          <w:color w:val="010101"/>
          <w:w w:val="105"/>
          <w:sz w:val="24"/>
          <w:szCs w:val="24"/>
        </w:rPr>
        <w:t xml:space="preserve"> in accordance with Section 3: Quality Bonus Payments of the PPS guidance. </w:t>
      </w:r>
    </w:p>
    <w:p w14:paraId="01D4D280" w14:textId="4CDF4FFC" w:rsidR="00C16B82" w:rsidRPr="00036DEC" w:rsidRDefault="00E3289B">
      <w:pPr>
        <w:pStyle w:val="SectionSubsectionSection-Level4"/>
        <w:spacing w:line="276" w:lineRule="auto"/>
        <w:contextualSpacing/>
        <w:pPrChange w:id="218" w:author="Danielle Motley" w:date="2023-11-20T11:22:00Z">
          <w:pPr>
            <w:pStyle w:val="SectionSubsectionSection-Level4"/>
          </w:pPr>
        </w:pPrChange>
      </w:pPr>
      <w:r w:rsidRPr="00036DEC">
        <w:t>Section 2.2a Components of the CC PPS 2 Rate Methodology</w:t>
      </w:r>
    </w:p>
    <w:p w14:paraId="6DDA0CCB" w14:textId="77777777" w:rsidR="00C16B82" w:rsidRPr="00B0214E" w:rsidRDefault="00C16B82">
      <w:pPr>
        <w:pStyle w:val="SectionSubSectionSectionSection-Level5"/>
        <w:spacing w:line="276" w:lineRule="auto"/>
        <w:contextualSpacing/>
        <w:pPrChange w:id="219" w:author="Danielle Motley" w:date="2023-11-20T11:22:00Z">
          <w:pPr>
            <w:pStyle w:val="SectionSubSectionSectionSection-Level5"/>
          </w:pPr>
        </w:pPrChange>
      </w:pPr>
      <w:r w:rsidRPr="00B0214E">
        <w:t>DYl Rate Data</w:t>
      </w:r>
    </w:p>
    <w:p w14:paraId="1ADD078B" w14:textId="2E0C4A9E" w:rsidR="00C16B82" w:rsidRDefault="00C16B82" w:rsidP="00BE4A17">
      <w:pPr>
        <w:spacing w:line="276" w:lineRule="auto"/>
        <w:contextualSpacing/>
        <w:rPr>
          <w:ins w:id="220" w:author="Danielle Motley" w:date="2023-11-20T11:49:00Z"/>
          <w:rFonts w:ascii="Times New Roman" w:hAnsi="Times New Roman" w:cs="Times New Roman"/>
          <w:color w:val="010101"/>
          <w:w w:val="105"/>
          <w:sz w:val="24"/>
          <w:szCs w:val="24"/>
        </w:rPr>
      </w:pPr>
      <w:r w:rsidRPr="00077590">
        <w:rPr>
          <w:rFonts w:ascii="Times New Roman" w:hAnsi="Times New Roman" w:cs="Times New Roman"/>
          <w:color w:val="010101"/>
          <w:w w:val="105"/>
          <w:sz w:val="24"/>
          <w:szCs w:val="24"/>
        </w:rPr>
        <w:t>In</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the box below explain the source(s) of cost and</w:t>
      </w:r>
      <w:r w:rsidRPr="00077590">
        <w:rPr>
          <w:rFonts w:ascii="Times New Roman" w:hAnsi="Times New Roman" w:cs="Times New Roman"/>
          <w:color w:val="010101"/>
          <w:spacing w:val="-3"/>
          <w:w w:val="105"/>
          <w:sz w:val="24"/>
          <w:szCs w:val="24"/>
        </w:rPr>
        <w:t xml:space="preserve"> </w:t>
      </w:r>
      <w:r w:rsidRPr="00077590">
        <w:rPr>
          <w:rFonts w:ascii="Times New Roman" w:hAnsi="Times New Roman" w:cs="Times New Roman"/>
          <w:color w:val="010101"/>
          <w:w w:val="105"/>
          <w:sz w:val="24"/>
          <w:szCs w:val="24"/>
        </w:rPr>
        <w:t>visit data used</w:t>
      </w:r>
      <w:r w:rsidRPr="00077590">
        <w:rPr>
          <w:rFonts w:ascii="Times New Roman" w:hAnsi="Times New Roman" w:cs="Times New Roman"/>
          <w:color w:val="010101"/>
          <w:spacing w:val="-3"/>
          <w:w w:val="105"/>
          <w:sz w:val="24"/>
          <w:szCs w:val="24"/>
        </w:rPr>
        <w:t xml:space="preserve"> </w:t>
      </w:r>
      <w:r w:rsidRPr="00077590">
        <w:rPr>
          <w:rFonts w:ascii="Times New Roman" w:hAnsi="Times New Roman" w:cs="Times New Roman"/>
          <w:color w:val="010101"/>
          <w:w w:val="105"/>
          <w:sz w:val="24"/>
          <w:szCs w:val="24"/>
        </w:rPr>
        <w:t>to</w:t>
      </w:r>
      <w:r w:rsidRPr="00077590">
        <w:rPr>
          <w:rFonts w:ascii="Times New Roman" w:hAnsi="Times New Roman" w:cs="Times New Roman"/>
          <w:color w:val="010101"/>
          <w:spacing w:val="29"/>
          <w:w w:val="105"/>
          <w:sz w:val="24"/>
          <w:szCs w:val="24"/>
        </w:rPr>
        <w:t xml:space="preserve"> </w:t>
      </w:r>
      <w:r w:rsidRPr="00077590">
        <w:rPr>
          <w:rFonts w:ascii="Times New Roman" w:hAnsi="Times New Roman" w:cs="Times New Roman"/>
          <w:color w:val="010101"/>
          <w:w w:val="105"/>
          <w:sz w:val="24"/>
          <w:szCs w:val="24"/>
        </w:rPr>
        <w:t>determine the DYl rate.</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Detail any estimates that</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the</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state</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used</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to</w:t>
      </w:r>
      <w:r w:rsidRPr="00077590">
        <w:rPr>
          <w:rFonts w:ascii="Times New Roman" w:hAnsi="Times New Roman" w:cs="Times New Roman"/>
          <w:color w:val="010101"/>
          <w:spacing w:val="34"/>
          <w:w w:val="105"/>
          <w:sz w:val="24"/>
          <w:szCs w:val="24"/>
        </w:rPr>
        <w:t xml:space="preserve"> </w:t>
      </w:r>
      <w:r w:rsidRPr="00077590">
        <w:rPr>
          <w:rFonts w:ascii="Times New Roman" w:hAnsi="Times New Roman" w:cs="Times New Roman"/>
          <w:color w:val="010101"/>
          <w:w w:val="105"/>
          <w:sz w:val="24"/>
          <w:szCs w:val="24"/>
        </w:rPr>
        <w:t>determine allowable cost and</w:t>
      </w:r>
      <w:r w:rsidRPr="00077590">
        <w:rPr>
          <w:rFonts w:ascii="Times New Roman" w:hAnsi="Times New Roman" w:cs="Times New Roman"/>
          <w:color w:val="010101"/>
          <w:spacing w:val="-5"/>
          <w:w w:val="105"/>
          <w:sz w:val="24"/>
          <w:szCs w:val="24"/>
        </w:rPr>
        <w:t xml:space="preserve"> </w:t>
      </w:r>
      <w:r w:rsidRPr="00077590">
        <w:rPr>
          <w:rFonts w:ascii="Times New Roman" w:hAnsi="Times New Roman" w:cs="Times New Roman"/>
          <w:color w:val="010101"/>
          <w:w w:val="105"/>
          <w:sz w:val="24"/>
          <w:szCs w:val="24"/>
        </w:rPr>
        <w:t>the</w:t>
      </w:r>
      <w:r w:rsidRPr="00077590">
        <w:rPr>
          <w:rFonts w:ascii="Times New Roman" w:hAnsi="Times New Roman" w:cs="Times New Roman"/>
          <w:color w:val="010101"/>
          <w:spacing w:val="34"/>
          <w:w w:val="105"/>
          <w:sz w:val="24"/>
          <w:szCs w:val="24"/>
        </w:rPr>
        <w:t xml:space="preserve"> </w:t>
      </w:r>
      <w:r w:rsidRPr="00077590">
        <w:rPr>
          <w:rFonts w:ascii="Times New Roman" w:hAnsi="Times New Roman" w:cs="Times New Roman"/>
          <w:color w:val="010101"/>
          <w:w w:val="105"/>
          <w:sz w:val="24"/>
          <w:szCs w:val="24"/>
        </w:rPr>
        <w:t xml:space="preserve">appropriate number of </w:t>
      </w:r>
      <w:r w:rsidR="00216AC2">
        <w:rPr>
          <w:rFonts w:ascii="Times New Roman" w:hAnsi="Times New Roman" w:cs="Times New Roman"/>
          <w:color w:val="010101"/>
          <w:w w:val="105"/>
          <w:sz w:val="24"/>
          <w:szCs w:val="24"/>
        </w:rPr>
        <w:t>monthly</w:t>
      </w:r>
      <w:r w:rsidR="00216AC2" w:rsidRPr="00077590">
        <w:rPr>
          <w:rFonts w:ascii="Times New Roman" w:hAnsi="Times New Roman" w:cs="Times New Roman"/>
          <w:color w:val="010101"/>
          <w:w w:val="105"/>
          <w:sz w:val="24"/>
          <w:szCs w:val="24"/>
        </w:rPr>
        <w:t xml:space="preserve"> </w:t>
      </w:r>
      <w:r w:rsidRPr="00077590">
        <w:rPr>
          <w:rFonts w:ascii="Times New Roman" w:hAnsi="Times New Roman" w:cs="Times New Roman"/>
          <w:color w:val="010101"/>
          <w:w w:val="105"/>
          <w:sz w:val="24"/>
          <w:szCs w:val="24"/>
        </w:rPr>
        <w:t>visits</w:t>
      </w:r>
      <w:r w:rsidRPr="00077590">
        <w:rPr>
          <w:rFonts w:ascii="Times New Roman" w:hAnsi="Times New Roman" w:cs="Times New Roman"/>
          <w:color w:val="010101"/>
          <w:spacing w:val="-8"/>
          <w:w w:val="105"/>
          <w:sz w:val="24"/>
          <w:szCs w:val="24"/>
        </w:rPr>
        <w:t xml:space="preserve"> </w:t>
      </w:r>
      <w:r w:rsidRPr="00077590">
        <w:rPr>
          <w:rFonts w:ascii="Times New Roman" w:hAnsi="Times New Roman" w:cs="Times New Roman"/>
          <w:color w:val="010101"/>
          <w:w w:val="105"/>
          <w:sz w:val="24"/>
          <w:szCs w:val="24"/>
        </w:rPr>
        <w:t>to include</w:t>
      </w:r>
      <w:r w:rsidRPr="00077590">
        <w:rPr>
          <w:rFonts w:ascii="Times New Roman" w:hAnsi="Times New Roman" w:cs="Times New Roman"/>
          <w:color w:val="010101"/>
          <w:spacing w:val="-6"/>
          <w:w w:val="105"/>
          <w:sz w:val="24"/>
          <w:szCs w:val="24"/>
        </w:rPr>
        <w:t xml:space="preserve"> </w:t>
      </w:r>
      <w:r w:rsidRPr="00077590">
        <w:rPr>
          <w:rFonts w:ascii="Times New Roman" w:hAnsi="Times New Roman" w:cs="Times New Roman"/>
          <w:color w:val="010101"/>
          <w:w w:val="105"/>
          <w:sz w:val="24"/>
          <w:szCs w:val="24"/>
        </w:rPr>
        <w:t>in</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the rate</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calculation. If more</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space</w:t>
      </w:r>
      <w:r w:rsidRPr="00077590">
        <w:rPr>
          <w:rFonts w:ascii="Times New Roman" w:hAnsi="Times New Roman" w:cs="Times New Roman"/>
          <w:color w:val="010101"/>
          <w:spacing w:val="-6"/>
          <w:w w:val="105"/>
          <w:sz w:val="24"/>
          <w:szCs w:val="24"/>
        </w:rPr>
        <w:t xml:space="preserve"> </w:t>
      </w:r>
      <w:r w:rsidRPr="00077590">
        <w:rPr>
          <w:rFonts w:ascii="Times New Roman" w:hAnsi="Times New Roman" w:cs="Times New Roman"/>
          <w:color w:val="010101"/>
          <w:w w:val="105"/>
          <w:sz w:val="24"/>
          <w:szCs w:val="24"/>
        </w:rPr>
        <w:t>is</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needed,</w:t>
      </w:r>
      <w:r w:rsidRPr="00077590">
        <w:rPr>
          <w:rFonts w:ascii="Times New Roman" w:hAnsi="Times New Roman" w:cs="Times New Roman"/>
          <w:color w:val="010101"/>
          <w:spacing w:val="-3"/>
          <w:w w:val="105"/>
          <w:sz w:val="24"/>
          <w:szCs w:val="24"/>
        </w:rPr>
        <w:t xml:space="preserve"> </w:t>
      </w:r>
      <w:r w:rsidRPr="00077590">
        <w:rPr>
          <w:rFonts w:ascii="Times New Roman" w:hAnsi="Times New Roman" w:cs="Times New Roman"/>
          <w:color w:val="010101"/>
          <w:w w:val="105"/>
          <w:sz w:val="24"/>
          <w:szCs w:val="24"/>
        </w:rPr>
        <w:t xml:space="preserve">please </w:t>
      </w:r>
      <w:proofErr w:type="gramStart"/>
      <w:r w:rsidRPr="00077590">
        <w:rPr>
          <w:rFonts w:ascii="Times New Roman" w:hAnsi="Times New Roman" w:cs="Times New Roman"/>
          <w:color w:val="010101"/>
          <w:w w:val="105"/>
          <w:sz w:val="24"/>
          <w:szCs w:val="24"/>
        </w:rPr>
        <w:t>attach</w:t>
      </w:r>
      <w:proofErr w:type="gramEnd"/>
      <w:r w:rsidRPr="00077590">
        <w:rPr>
          <w:rFonts w:ascii="Times New Roman" w:hAnsi="Times New Roman" w:cs="Times New Roman"/>
          <w:color w:val="010101"/>
          <w:w w:val="105"/>
          <w:sz w:val="24"/>
          <w:szCs w:val="24"/>
        </w:rPr>
        <w:t xml:space="preserve"> and</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identify the</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page that pertains to this section.</w:t>
      </w:r>
    </w:p>
    <w:p w14:paraId="1A3E97CD" w14:textId="77777777" w:rsidR="008C0078" w:rsidRPr="008C0078" w:rsidRDefault="008C0078">
      <w:pPr>
        <w:spacing w:line="276" w:lineRule="auto"/>
        <w:contextualSpacing/>
        <w:rPr>
          <w:rFonts w:ascii="Times New Roman" w:hAnsi="Times New Roman" w:cs="Times New Roman"/>
          <w:sz w:val="16"/>
          <w:szCs w:val="16"/>
          <w:rPrChange w:id="221" w:author="Danielle Motley" w:date="2023-11-20T11:49:00Z">
            <w:rPr>
              <w:rFonts w:ascii="Times New Roman" w:hAnsi="Times New Roman" w:cs="Times New Roman"/>
              <w:sz w:val="24"/>
              <w:szCs w:val="24"/>
            </w:rPr>
          </w:rPrChange>
        </w:rPr>
        <w:pPrChange w:id="222" w:author="Danielle Motley" w:date="2023-11-20T11:22:00Z">
          <w:pPr/>
        </w:pPrChange>
      </w:pPr>
    </w:p>
    <w:p w14:paraId="2C7729FA" w14:textId="5A9A3A92" w:rsidR="00C16B82" w:rsidRPr="00077590" w:rsidRDefault="00C16B82">
      <w:pPr>
        <w:spacing w:line="276" w:lineRule="auto"/>
        <w:contextualSpacing/>
        <w:rPr>
          <w:rFonts w:ascii="Times New Roman" w:hAnsi="Times New Roman" w:cs="Times New Roman"/>
          <w:sz w:val="24"/>
          <w:szCs w:val="24"/>
        </w:rPr>
        <w:pPrChange w:id="223" w:author="Danielle Motley" w:date="2023-11-20T11:22:00Z">
          <w:pPr/>
        </w:pPrChange>
      </w:pPr>
      <w:r w:rsidRPr="00077590">
        <w:rPr>
          <w:rFonts w:ascii="Times New Roman" w:hAnsi="Times New Roman" w:cs="Times New Roman"/>
          <w:noProof/>
          <w:sz w:val="24"/>
          <w:szCs w:val="24"/>
        </w:rPr>
        <w:lastRenderedPageBreak/>
        <mc:AlternateContent>
          <mc:Choice Requires="wpg">
            <w:drawing>
              <wp:inline distT="0" distB="0" distL="0" distR="0" wp14:anchorId="254FD13A" wp14:editId="10081691">
                <wp:extent cx="6263640" cy="1508760"/>
                <wp:effectExtent l="0" t="0" r="3810" b="0"/>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31" name="docshape675"/>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F062F1F" id="Group 30"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">
                <v:shape id="docshape675"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p>
    <w:p w14:paraId="7292246C" w14:textId="28976199" w:rsidR="00C16B82" w:rsidRPr="00B0214E" w:rsidRDefault="00BA0A70">
      <w:pPr>
        <w:pStyle w:val="SectionSubSectionSectionSection-Level5"/>
        <w:spacing w:line="276" w:lineRule="auto"/>
        <w:contextualSpacing/>
        <w:pPrChange w:id="224" w:author="Danielle Motley" w:date="2023-11-20T11:22:00Z">
          <w:pPr>
            <w:pStyle w:val="SectionSubSectionSectionSection-Level5"/>
          </w:pPr>
        </w:pPrChange>
      </w:pPr>
      <w:r w:rsidRPr="00B0214E">
        <w:t xml:space="preserve">Annual </w:t>
      </w:r>
      <w:r w:rsidR="00C16B82" w:rsidRPr="00B0214E">
        <w:t>PPS-2 Rate Updates</w:t>
      </w:r>
    </w:p>
    <w:p w14:paraId="4A763FE3" w14:textId="3438FD1C" w:rsidR="00077590" w:rsidRDefault="00C16B82">
      <w:pPr>
        <w:spacing w:line="276" w:lineRule="auto"/>
        <w:contextualSpacing/>
        <w:rPr>
          <w:rFonts w:ascii="Times New Roman" w:hAnsi="Times New Roman" w:cs="Times New Roman"/>
          <w:color w:val="010101"/>
          <w:sz w:val="24"/>
          <w:szCs w:val="24"/>
        </w:rPr>
        <w:pPrChange w:id="225" w:author="Danielle Motley" w:date="2023-11-20T11:22:00Z">
          <w:pPr/>
        </w:pPrChange>
      </w:pPr>
      <w:r w:rsidRPr="00077590">
        <w:rPr>
          <w:rFonts w:ascii="Times New Roman" w:hAnsi="Times New Roman" w:cs="Times New Roman"/>
          <w:color w:val="010101"/>
          <w:sz w:val="24"/>
          <w:szCs w:val="24"/>
        </w:rPr>
        <w:t>The DYl</w:t>
      </w:r>
      <w:r w:rsidRPr="00077590">
        <w:rPr>
          <w:rFonts w:ascii="Times New Roman" w:hAnsi="Times New Roman" w:cs="Times New Roman"/>
          <w:color w:val="010101"/>
          <w:spacing w:val="40"/>
          <w:sz w:val="24"/>
          <w:szCs w:val="24"/>
        </w:rPr>
        <w:t xml:space="preserve"> </w:t>
      </w:r>
      <w:r w:rsidRPr="00077590">
        <w:rPr>
          <w:rFonts w:ascii="Times New Roman" w:hAnsi="Times New Roman" w:cs="Times New Roman"/>
          <w:color w:val="010101"/>
          <w:sz w:val="24"/>
          <w:szCs w:val="24"/>
        </w:rPr>
        <w:t>CC PPS-2 rate</w:t>
      </w:r>
      <w:r w:rsidR="00554E12">
        <w:rPr>
          <w:rFonts w:ascii="Times New Roman" w:hAnsi="Times New Roman" w:cs="Times New Roman"/>
          <w:color w:val="010101"/>
          <w:sz w:val="24"/>
          <w:szCs w:val="24"/>
        </w:rPr>
        <w:t>(</w:t>
      </w:r>
      <w:r w:rsidRPr="00077590">
        <w:rPr>
          <w:rFonts w:ascii="Times New Roman" w:hAnsi="Times New Roman" w:cs="Times New Roman"/>
          <w:color w:val="010101"/>
          <w:sz w:val="24"/>
          <w:szCs w:val="24"/>
        </w:rPr>
        <w:t>s</w:t>
      </w:r>
      <w:r w:rsidR="00554E12">
        <w:rPr>
          <w:rFonts w:ascii="Times New Roman" w:hAnsi="Times New Roman" w:cs="Times New Roman"/>
          <w:color w:val="010101"/>
          <w:sz w:val="24"/>
          <w:szCs w:val="24"/>
        </w:rPr>
        <w:t>)</w:t>
      </w:r>
      <w:r w:rsidRPr="00077590">
        <w:rPr>
          <w:rFonts w:ascii="Times New Roman" w:hAnsi="Times New Roman" w:cs="Times New Roman"/>
          <w:color w:val="010101"/>
          <w:sz w:val="24"/>
          <w:szCs w:val="24"/>
        </w:rPr>
        <w:t xml:space="preserve"> will</w:t>
      </w:r>
      <w:r w:rsidRPr="00077590">
        <w:rPr>
          <w:rFonts w:ascii="Times New Roman" w:hAnsi="Times New Roman" w:cs="Times New Roman"/>
          <w:color w:val="010101"/>
          <w:spacing w:val="-2"/>
          <w:sz w:val="24"/>
          <w:szCs w:val="24"/>
        </w:rPr>
        <w:t xml:space="preserve"> </w:t>
      </w:r>
      <w:r w:rsidRPr="00077590">
        <w:rPr>
          <w:rFonts w:ascii="Times New Roman" w:hAnsi="Times New Roman" w:cs="Times New Roman"/>
          <w:color w:val="010101"/>
          <w:sz w:val="24"/>
          <w:szCs w:val="24"/>
        </w:rPr>
        <w:t>be</w:t>
      </w:r>
      <w:r w:rsidRPr="00077590">
        <w:rPr>
          <w:rFonts w:ascii="Times New Roman" w:hAnsi="Times New Roman" w:cs="Times New Roman"/>
          <w:color w:val="010101"/>
          <w:spacing w:val="-2"/>
          <w:sz w:val="24"/>
          <w:szCs w:val="24"/>
        </w:rPr>
        <w:t xml:space="preserve"> </w:t>
      </w:r>
      <w:r w:rsidRPr="00077590">
        <w:rPr>
          <w:rFonts w:ascii="Times New Roman" w:hAnsi="Times New Roman" w:cs="Times New Roman"/>
          <w:color w:val="010101"/>
          <w:sz w:val="24"/>
          <w:szCs w:val="24"/>
        </w:rPr>
        <w:t xml:space="preserve">updated </w:t>
      </w:r>
      <w:r w:rsidR="00D3153B" w:rsidRPr="00D3153B">
        <w:rPr>
          <w:rFonts w:ascii="Times New Roman" w:hAnsi="Times New Roman" w:cs="Times New Roman"/>
          <w:color w:val="010101"/>
          <w:sz w:val="24"/>
          <w:szCs w:val="24"/>
        </w:rPr>
        <w:t xml:space="preserve">between DYs with mandatory rebasing by using </w:t>
      </w:r>
      <w:r w:rsidRPr="00077590">
        <w:rPr>
          <w:rFonts w:ascii="Times New Roman" w:hAnsi="Times New Roman" w:cs="Times New Roman"/>
          <w:color w:val="010101"/>
          <w:sz w:val="24"/>
          <w:szCs w:val="24"/>
        </w:rPr>
        <w:t xml:space="preserve">(select one): </w:t>
      </w:r>
    </w:p>
    <w:p w14:paraId="7F1250B6" w14:textId="7EC63E3F" w:rsidR="00C16B82" w:rsidRPr="00D3153B" w:rsidRDefault="00D3153B">
      <w:pPr>
        <w:pStyle w:val="ListParagraph"/>
        <w:numPr>
          <w:ilvl w:val="0"/>
          <w:numId w:val="36"/>
        </w:numPr>
        <w:spacing w:line="276" w:lineRule="auto"/>
        <w:ind w:left="360"/>
        <w:rPr>
          <w:rFonts w:ascii="Times New Roman" w:hAnsi="Times New Roman" w:cs="Times New Roman"/>
          <w:sz w:val="24"/>
          <w:szCs w:val="24"/>
        </w:rPr>
        <w:pPrChange w:id="226" w:author="Danielle Motley" w:date="2023-11-20T11:22:00Z">
          <w:pPr>
            <w:pStyle w:val="ListParagraph"/>
            <w:numPr>
              <w:numId w:val="36"/>
            </w:numPr>
            <w:ind w:left="360" w:hanging="360"/>
          </w:pPr>
        </w:pPrChange>
      </w:pPr>
      <w:r>
        <w:rPr>
          <w:rFonts w:ascii="Times New Roman" w:hAnsi="Times New Roman" w:cs="Times New Roman"/>
          <w:color w:val="010101"/>
          <w:sz w:val="24"/>
          <w:szCs w:val="24"/>
        </w:rPr>
        <w:t xml:space="preserve">     </w:t>
      </w:r>
      <w:r w:rsidR="00C16B82" w:rsidRPr="00D3153B">
        <w:rPr>
          <w:rFonts w:ascii="Times New Roman" w:hAnsi="Times New Roman" w:cs="Times New Roman"/>
          <w:color w:val="010101"/>
          <w:sz w:val="24"/>
          <w:szCs w:val="24"/>
        </w:rPr>
        <w:t xml:space="preserve">The Medicare </w:t>
      </w:r>
      <w:r w:rsidR="00C16B82" w:rsidRPr="00D3153B">
        <w:rPr>
          <w:rFonts w:ascii="Times New Roman" w:hAnsi="Times New Roman" w:cs="Times New Roman"/>
          <w:sz w:val="24"/>
          <w:szCs w:val="24"/>
        </w:rPr>
        <w:t>Economic</w:t>
      </w:r>
      <w:r w:rsidR="00C16B82" w:rsidRPr="00D3153B">
        <w:rPr>
          <w:rFonts w:ascii="Times New Roman" w:hAnsi="Times New Roman" w:cs="Times New Roman"/>
          <w:color w:val="010101"/>
          <w:sz w:val="24"/>
          <w:szCs w:val="24"/>
        </w:rPr>
        <w:t xml:space="preserve"> Index (MEI)</w:t>
      </w:r>
    </w:p>
    <w:p w14:paraId="7CAF4156" w14:textId="32D10E39" w:rsidR="00C16B82" w:rsidRPr="00077590" w:rsidRDefault="00077590">
      <w:pPr>
        <w:pStyle w:val="ListParagraph"/>
        <w:numPr>
          <w:ilvl w:val="0"/>
          <w:numId w:val="36"/>
        </w:numPr>
        <w:spacing w:after="0" w:line="276" w:lineRule="auto"/>
        <w:ind w:left="360"/>
        <w:rPr>
          <w:rFonts w:ascii="Times New Roman" w:hAnsi="Times New Roman" w:cs="Times New Roman"/>
          <w:sz w:val="24"/>
          <w:szCs w:val="24"/>
        </w:rPr>
        <w:pPrChange w:id="227" w:author="Danielle Motley" w:date="2023-11-20T11:49:00Z">
          <w:pPr>
            <w:pStyle w:val="ListParagraph"/>
            <w:numPr>
              <w:numId w:val="36"/>
            </w:numPr>
            <w:ind w:left="360" w:hanging="360"/>
          </w:pPr>
        </w:pPrChange>
      </w:pPr>
      <w:r>
        <w:rPr>
          <w:rFonts w:ascii="Times New Roman" w:hAnsi="Times New Roman" w:cs="Times New Roman"/>
          <w:color w:val="010101"/>
          <w:spacing w:val="-8"/>
          <w:sz w:val="24"/>
          <w:szCs w:val="24"/>
        </w:rPr>
        <w:t xml:space="preserve">      </w:t>
      </w:r>
      <w:r w:rsidR="00C16B82" w:rsidRPr="00077590">
        <w:rPr>
          <w:rFonts w:ascii="Times New Roman" w:hAnsi="Times New Roman" w:cs="Times New Roman"/>
          <w:color w:val="010101"/>
          <w:spacing w:val="-8"/>
          <w:sz w:val="24"/>
          <w:szCs w:val="24"/>
        </w:rPr>
        <w:t>Rebasing</w:t>
      </w:r>
      <w:r w:rsidR="00C16B82" w:rsidRPr="00077590">
        <w:rPr>
          <w:rFonts w:ascii="Times New Roman" w:hAnsi="Times New Roman" w:cs="Times New Roman"/>
          <w:color w:val="010101"/>
          <w:spacing w:val="-7"/>
          <w:sz w:val="24"/>
          <w:szCs w:val="24"/>
        </w:rPr>
        <w:t xml:space="preserve"> </w:t>
      </w:r>
      <w:r w:rsidR="00C16B82" w:rsidRPr="00077590">
        <w:rPr>
          <w:rFonts w:ascii="Times New Roman" w:hAnsi="Times New Roman" w:cs="Times New Roman"/>
          <w:color w:val="010101"/>
          <w:spacing w:val="-8"/>
          <w:sz w:val="24"/>
          <w:szCs w:val="24"/>
        </w:rPr>
        <w:t>CC</w:t>
      </w:r>
      <w:r w:rsidR="00C16B82" w:rsidRPr="00077590">
        <w:rPr>
          <w:rFonts w:ascii="Times New Roman" w:hAnsi="Times New Roman" w:cs="Times New Roman"/>
          <w:color w:val="010101"/>
          <w:spacing w:val="-7"/>
          <w:sz w:val="24"/>
          <w:szCs w:val="24"/>
        </w:rPr>
        <w:t xml:space="preserve"> </w:t>
      </w:r>
      <w:r w:rsidR="00C16B82" w:rsidRPr="00077590">
        <w:rPr>
          <w:rFonts w:ascii="Times New Roman" w:hAnsi="Times New Roman" w:cs="Times New Roman"/>
          <w:color w:val="010101"/>
          <w:spacing w:val="-8"/>
          <w:sz w:val="24"/>
          <w:szCs w:val="24"/>
        </w:rPr>
        <w:t>PPS-2</w:t>
      </w:r>
      <w:r w:rsidR="00C16B82" w:rsidRPr="00077590">
        <w:rPr>
          <w:rFonts w:ascii="Times New Roman" w:hAnsi="Times New Roman" w:cs="Times New Roman"/>
          <w:color w:val="010101"/>
          <w:sz w:val="24"/>
          <w:szCs w:val="24"/>
        </w:rPr>
        <w:t xml:space="preserve"> </w:t>
      </w:r>
      <w:proofErr w:type="gramStart"/>
      <w:r w:rsidR="00C16B82" w:rsidRPr="00077590">
        <w:rPr>
          <w:rFonts w:ascii="Times New Roman" w:hAnsi="Times New Roman" w:cs="Times New Roman"/>
          <w:color w:val="010101"/>
          <w:spacing w:val="-8"/>
          <w:sz w:val="24"/>
          <w:szCs w:val="24"/>
        </w:rPr>
        <w:t>rate</w:t>
      </w:r>
      <w:proofErr w:type="gramEnd"/>
    </w:p>
    <w:p w14:paraId="09A344D7" w14:textId="77777777" w:rsidR="00077590" w:rsidRDefault="00077590">
      <w:pPr>
        <w:spacing w:after="0" w:line="276" w:lineRule="auto"/>
        <w:contextualSpacing/>
        <w:rPr>
          <w:rFonts w:ascii="Times New Roman" w:hAnsi="Times New Roman" w:cs="Times New Roman"/>
          <w:color w:val="010101"/>
          <w:w w:val="105"/>
          <w:sz w:val="24"/>
          <w:szCs w:val="24"/>
        </w:rPr>
        <w:pPrChange w:id="228" w:author="Danielle Motley" w:date="2023-11-20T11:22:00Z">
          <w:pPr>
            <w:spacing w:after="0"/>
          </w:pPr>
        </w:pPrChange>
      </w:pPr>
    </w:p>
    <w:p w14:paraId="454D5D12" w14:textId="77777777" w:rsidR="00D3153B" w:rsidRPr="00B0214E" w:rsidRDefault="00D3153B">
      <w:pPr>
        <w:pStyle w:val="SectionSubSectionSectionSection-Level5"/>
        <w:spacing w:line="276" w:lineRule="auto"/>
        <w:contextualSpacing/>
        <w:pPrChange w:id="229" w:author="Danielle Motley" w:date="2023-11-20T11:22:00Z">
          <w:pPr>
            <w:pStyle w:val="SectionSubSectionSectionSection-Level5"/>
          </w:pPr>
        </w:pPrChange>
      </w:pPr>
      <w:r w:rsidRPr="00B0214E">
        <w:t>Interim Payment Methodology for Rebasing</w:t>
      </w:r>
    </w:p>
    <w:p w14:paraId="43F84737" w14:textId="015BC76B" w:rsidR="00D3153B" w:rsidRDefault="00D3153B" w:rsidP="00BE4A17">
      <w:pPr>
        <w:spacing w:line="276" w:lineRule="auto"/>
        <w:contextualSpacing/>
        <w:rPr>
          <w:ins w:id="230" w:author="Danielle Motley" w:date="2023-11-20T11:49:00Z"/>
          <w:rFonts w:ascii="Times New Roman" w:hAnsi="Times New Roman" w:cs="Times New Roman"/>
          <w:sz w:val="24"/>
          <w:szCs w:val="24"/>
        </w:rPr>
      </w:pPr>
      <w:r w:rsidRPr="00134BF6">
        <w:rPr>
          <w:rFonts w:ascii="Times New Roman" w:hAnsi="Times New Roman" w:cs="Times New Roman"/>
          <w:sz w:val="24"/>
          <w:szCs w:val="24"/>
          <w:rPrChange w:id="231" w:author="Danielle Motley" w:date="2023-11-20T09:02:00Z">
            <w:rPr/>
          </w:rPrChange>
        </w:rPr>
        <w:t xml:space="preserve">When rebasing PPS rates for an upcoming DY, the PPS rate for the upcoming DY is calculated by rebasing the prior DY’s </w:t>
      </w:r>
      <w:r w:rsidR="0082147D" w:rsidRPr="00134BF6">
        <w:rPr>
          <w:rFonts w:ascii="Times New Roman" w:hAnsi="Times New Roman" w:cs="Times New Roman"/>
          <w:sz w:val="24"/>
          <w:szCs w:val="24"/>
          <w:rPrChange w:id="232" w:author="Danielle Motley" w:date="2023-11-20T09:02:00Z">
            <w:rPr/>
          </w:rPrChange>
        </w:rPr>
        <w:t xml:space="preserve">monthly </w:t>
      </w:r>
      <w:r w:rsidRPr="00134BF6">
        <w:rPr>
          <w:rFonts w:ascii="Times New Roman" w:hAnsi="Times New Roman" w:cs="Times New Roman"/>
          <w:sz w:val="24"/>
          <w:szCs w:val="24"/>
          <w:rPrChange w:id="233" w:author="Danielle Motley" w:date="2023-11-20T09:02:00Z">
            <w:rPr/>
          </w:rPrChange>
        </w:rPr>
        <w:t>PPS rate so the rate calculated for the upcoming DY reflects the prior DY’s cost experience. As the cost and visit data for the prior DY data will not be available to the state in time to analyze and rebase the rate prior to the start of the upcoming DY, the state will need to pay an interim PPS rate until the PPS rate(s) are finalized for that DY. In</w:t>
      </w:r>
      <w:r w:rsidRPr="00134BF6">
        <w:rPr>
          <w:rFonts w:ascii="Times New Roman" w:hAnsi="Times New Roman" w:cs="Times New Roman"/>
          <w:spacing w:val="24"/>
          <w:sz w:val="24"/>
          <w:szCs w:val="24"/>
          <w:rPrChange w:id="234" w:author="Danielle Motley" w:date="2023-11-20T09:02:00Z">
            <w:rPr>
              <w:spacing w:val="24"/>
            </w:rPr>
          </w:rPrChange>
        </w:rPr>
        <w:t xml:space="preserve"> </w:t>
      </w:r>
      <w:r w:rsidRPr="00134BF6">
        <w:rPr>
          <w:rFonts w:ascii="Times New Roman" w:hAnsi="Times New Roman" w:cs="Times New Roman"/>
          <w:sz w:val="24"/>
          <w:szCs w:val="24"/>
          <w:rPrChange w:id="235" w:author="Danielle Motley" w:date="2023-11-20T09:02:00Z">
            <w:rPr/>
          </w:rPrChange>
        </w:rPr>
        <w:t>the</w:t>
      </w:r>
      <w:r w:rsidRPr="00134BF6">
        <w:rPr>
          <w:rFonts w:ascii="Times New Roman" w:hAnsi="Times New Roman" w:cs="Times New Roman"/>
          <w:spacing w:val="37"/>
          <w:sz w:val="24"/>
          <w:szCs w:val="24"/>
          <w:rPrChange w:id="236" w:author="Danielle Motley" w:date="2023-11-20T09:02:00Z">
            <w:rPr>
              <w:spacing w:val="37"/>
            </w:rPr>
          </w:rPrChange>
        </w:rPr>
        <w:t xml:space="preserve"> </w:t>
      </w:r>
      <w:r w:rsidRPr="00134BF6">
        <w:rPr>
          <w:rFonts w:ascii="Times New Roman" w:hAnsi="Times New Roman" w:cs="Times New Roman"/>
          <w:sz w:val="24"/>
          <w:szCs w:val="24"/>
          <w:rPrChange w:id="237" w:author="Danielle Motley" w:date="2023-11-20T09:02:00Z">
            <w:rPr/>
          </w:rPrChange>
        </w:rPr>
        <w:t>box</w:t>
      </w:r>
      <w:r w:rsidRPr="00134BF6">
        <w:rPr>
          <w:rFonts w:ascii="Times New Roman" w:hAnsi="Times New Roman" w:cs="Times New Roman"/>
          <w:spacing w:val="22"/>
          <w:sz w:val="24"/>
          <w:szCs w:val="24"/>
          <w:rPrChange w:id="238" w:author="Danielle Motley" w:date="2023-11-20T09:02:00Z">
            <w:rPr>
              <w:spacing w:val="22"/>
            </w:rPr>
          </w:rPrChange>
        </w:rPr>
        <w:t xml:space="preserve"> </w:t>
      </w:r>
      <w:r w:rsidRPr="00134BF6">
        <w:rPr>
          <w:rFonts w:ascii="Times New Roman" w:hAnsi="Times New Roman" w:cs="Times New Roman"/>
          <w:sz w:val="24"/>
          <w:szCs w:val="24"/>
          <w:rPrChange w:id="239" w:author="Danielle Motley" w:date="2023-11-20T09:02:00Z">
            <w:rPr/>
          </w:rPrChange>
        </w:rPr>
        <w:t>below, please provide</w:t>
      </w:r>
      <w:r w:rsidRPr="00134BF6">
        <w:rPr>
          <w:rFonts w:ascii="Times New Roman" w:hAnsi="Times New Roman" w:cs="Times New Roman"/>
          <w:spacing w:val="30"/>
          <w:sz w:val="24"/>
          <w:szCs w:val="24"/>
          <w:rPrChange w:id="240" w:author="Danielle Motley" w:date="2023-11-20T09:02:00Z">
            <w:rPr>
              <w:spacing w:val="30"/>
            </w:rPr>
          </w:rPrChange>
        </w:rPr>
        <w:t xml:space="preserve"> </w:t>
      </w:r>
      <w:r w:rsidRPr="00134BF6">
        <w:rPr>
          <w:rFonts w:ascii="Times New Roman" w:hAnsi="Times New Roman" w:cs="Times New Roman"/>
          <w:sz w:val="24"/>
          <w:szCs w:val="24"/>
          <w:rPrChange w:id="241" w:author="Danielle Motley" w:date="2023-11-20T09:02:00Z">
            <w:rPr/>
          </w:rPrChange>
        </w:rPr>
        <w:t>an</w:t>
      </w:r>
      <w:r w:rsidRPr="00134BF6">
        <w:rPr>
          <w:rFonts w:ascii="Times New Roman" w:hAnsi="Times New Roman" w:cs="Times New Roman"/>
          <w:spacing w:val="19"/>
          <w:sz w:val="24"/>
          <w:szCs w:val="24"/>
          <w:rPrChange w:id="242" w:author="Danielle Motley" w:date="2023-11-20T09:02:00Z">
            <w:rPr>
              <w:spacing w:val="19"/>
            </w:rPr>
          </w:rPrChange>
        </w:rPr>
        <w:t xml:space="preserve"> </w:t>
      </w:r>
      <w:r w:rsidRPr="00134BF6">
        <w:rPr>
          <w:rFonts w:ascii="Times New Roman" w:hAnsi="Times New Roman" w:cs="Times New Roman"/>
          <w:sz w:val="24"/>
          <w:szCs w:val="24"/>
          <w:rPrChange w:id="243" w:author="Danielle Motley" w:date="2023-11-20T09:02:00Z">
            <w:rPr/>
          </w:rPrChange>
        </w:rPr>
        <w:t>explanation</w:t>
      </w:r>
      <w:r w:rsidRPr="00134BF6">
        <w:rPr>
          <w:rFonts w:ascii="Times New Roman" w:hAnsi="Times New Roman" w:cs="Times New Roman"/>
          <w:spacing w:val="40"/>
          <w:sz w:val="24"/>
          <w:szCs w:val="24"/>
          <w:rPrChange w:id="244" w:author="Danielle Motley" w:date="2023-11-20T09:02:00Z">
            <w:rPr>
              <w:spacing w:val="40"/>
            </w:rPr>
          </w:rPrChange>
        </w:rPr>
        <w:t xml:space="preserve"> </w:t>
      </w:r>
      <w:r w:rsidRPr="00134BF6">
        <w:rPr>
          <w:rFonts w:ascii="Times New Roman" w:hAnsi="Times New Roman" w:cs="Times New Roman"/>
          <w:sz w:val="24"/>
          <w:szCs w:val="24"/>
          <w:rPrChange w:id="245" w:author="Danielle Motley" w:date="2023-11-20T09:02:00Z">
            <w:rPr/>
          </w:rPrChange>
        </w:rPr>
        <w:t xml:space="preserve">of </w:t>
      </w:r>
      <w:r w:rsidRPr="00134BF6">
        <w:rPr>
          <w:rFonts w:ascii="Times New Roman" w:hAnsi="Times New Roman" w:cs="Times New Roman"/>
          <w:w w:val="110"/>
          <w:sz w:val="24"/>
          <w:szCs w:val="24"/>
          <w:rPrChange w:id="246" w:author="Danielle Motley" w:date="2023-11-20T09:02:00Z">
            <w:rPr>
              <w:w w:val="110"/>
            </w:rPr>
          </w:rPrChange>
        </w:rPr>
        <w:t>the</w:t>
      </w:r>
      <w:r w:rsidRPr="00134BF6">
        <w:rPr>
          <w:rFonts w:ascii="Times New Roman" w:hAnsi="Times New Roman" w:cs="Times New Roman"/>
          <w:spacing w:val="-17"/>
          <w:w w:val="110"/>
          <w:sz w:val="24"/>
          <w:szCs w:val="24"/>
          <w:rPrChange w:id="247" w:author="Danielle Motley" w:date="2023-11-20T09:02:00Z">
            <w:rPr>
              <w:spacing w:val="-17"/>
              <w:w w:val="110"/>
            </w:rPr>
          </w:rPrChange>
        </w:rPr>
        <w:t xml:space="preserve"> </w:t>
      </w:r>
      <w:r w:rsidRPr="00134BF6">
        <w:rPr>
          <w:rFonts w:ascii="Times New Roman" w:hAnsi="Times New Roman" w:cs="Times New Roman"/>
          <w:w w:val="110"/>
          <w:sz w:val="24"/>
          <w:szCs w:val="24"/>
          <w:rPrChange w:id="248" w:author="Danielle Motley" w:date="2023-11-20T09:02:00Z">
            <w:rPr>
              <w:w w:val="110"/>
            </w:rPr>
          </w:rPrChange>
        </w:rPr>
        <w:t>interim</w:t>
      </w:r>
      <w:r w:rsidRPr="00134BF6">
        <w:rPr>
          <w:rFonts w:ascii="Times New Roman" w:hAnsi="Times New Roman" w:cs="Times New Roman"/>
          <w:spacing w:val="-13"/>
          <w:w w:val="110"/>
          <w:sz w:val="24"/>
          <w:szCs w:val="24"/>
          <w:rPrChange w:id="249" w:author="Danielle Motley" w:date="2023-11-20T09:02:00Z">
            <w:rPr>
              <w:spacing w:val="-13"/>
              <w:w w:val="110"/>
            </w:rPr>
          </w:rPrChange>
        </w:rPr>
        <w:t xml:space="preserve"> </w:t>
      </w:r>
      <w:r w:rsidRPr="00134BF6">
        <w:rPr>
          <w:rFonts w:ascii="Times New Roman" w:hAnsi="Times New Roman" w:cs="Times New Roman"/>
          <w:w w:val="110"/>
          <w:sz w:val="24"/>
          <w:szCs w:val="24"/>
          <w:rPrChange w:id="250" w:author="Danielle Motley" w:date="2023-11-20T09:02:00Z">
            <w:rPr>
              <w:w w:val="110"/>
            </w:rPr>
          </w:rPrChange>
        </w:rPr>
        <w:t>payment</w:t>
      </w:r>
      <w:r w:rsidRPr="00134BF6">
        <w:rPr>
          <w:rFonts w:ascii="Times New Roman" w:hAnsi="Times New Roman" w:cs="Times New Roman"/>
          <w:spacing w:val="-10"/>
          <w:w w:val="110"/>
          <w:sz w:val="24"/>
          <w:szCs w:val="24"/>
          <w:rPrChange w:id="251" w:author="Danielle Motley" w:date="2023-11-20T09:02:00Z">
            <w:rPr>
              <w:spacing w:val="-10"/>
              <w:w w:val="110"/>
            </w:rPr>
          </w:rPrChange>
        </w:rPr>
        <w:t xml:space="preserve"> </w:t>
      </w:r>
      <w:r w:rsidRPr="00134BF6">
        <w:rPr>
          <w:rFonts w:ascii="Times New Roman" w:hAnsi="Times New Roman" w:cs="Times New Roman"/>
          <w:w w:val="110"/>
          <w:sz w:val="24"/>
          <w:szCs w:val="24"/>
          <w:rPrChange w:id="252" w:author="Danielle Motley" w:date="2023-11-20T09:02:00Z">
            <w:rPr>
              <w:w w:val="110"/>
            </w:rPr>
          </w:rPrChange>
        </w:rPr>
        <w:t>methodology</w:t>
      </w:r>
      <w:r w:rsidR="00545D68" w:rsidRPr="00134BF6">
        <w:rPr>
          <w:rStyle w:val="FootnoteReference"/>
          <w:rFonts w:ascii="Times New Roman" w:hAnsi="Times New Roman" w:cs="Times New Roman"/>
          <w:w w:val="110"/>
          <w:sz w:val="24"/>
          <w:szCs w:val="24"/>
        </w:rPr>
        <w:footnoteReference w:id="9"/>
      </w:r>
      <w:r w:rsidRPr="00134BF6">
        <w:rPr>
          <w:rFonts w:ascii="Times New Roman" w:hAnsi="Times New Roman" w:cs="Times New Roman"/>
          <w:color w:val="282828"/>
          <w:w w:val="110"/>
          <w:sz w:val="24"/>
          <w:szCs w:val="24"/>
          <w:rPrChange w:id="253" w:author="Danielle Motley" w:date="2023-11-20T09:02:00Z">
            <w:rPr>
              <w:color w:val="282828"/>
              <w:w w:val="110"/>
            </w:rPr>
          </w:rPrChange>
        </w:rPr>
        <w:t xml:space="preserve"> that your state will use</w:t>
      </w:r>
      <w:r w:rsidRPr="00134BF6">
        <w:rPr>
          <w:rFonts w:ascii="Times New Roman" w:hAnsi="Times New Roman" w:cs="Times New Roman"/>
          <w:color w:val="282828"/>
          <w:spacing w:val="11"/>
          <w:w w:val="110"/>
          <w:sz w:val="24"/>
          <w:szCs w:val="24"/>
          <w:rPrChange w:id="254" w:author="Danielle Motley" w:date="2023-11-20T09:02:00Z">
            <w:rPr>
              <w:color w:val="282828"/>
              <w:spacing w:val="11"/>
              <w:w w:val="110"/>
            </w:rPr>
          </w:rPrChange>
        </w:rPr>
        <w:t xml:space="preserve"> </w:t>
      </w:r>
      <w:r w:rsidRPr="00134BF6">
        <w:rPr>
          <w:rFonts w:ascii="Times New Roman" w:hAnsi="Times New Roman" w:cs="Times New Roman"/>
          <w:w w:val="110"/>
          <w:sz w:val="24"/>
          <w:szCs w:val="24"/>
          <w:rPrChange w:id="255" w:author="Danielle Motley" w:date="2023-11-20T09:02:00Z">
            <w:rPr>
              <w:w w:val="110"/>
            </w:rPr>
          </w:rPrChange>
        </w:rPr>
        <w:t xml:space="preserve">specifying what interim rate the state will pay providers, when the final PPS rate would be calculated for that DY, and how the state intends to reconcile claims for that DY to ensure that all CCBHC service encounters provided in that DY are paid that DY’s rebased PPS rate.  If the state intends to have a different methodology interim payment methodology for the optional annual and mandatory rebasing timeframes (DY3 and every three years thereafter), please include a description of both methodologies below. </w:t>
      </w:r>
      <w:r w:rsidRPr="00134BF6">
        <w:rPr>
          <w:rFonts w:ascii="Times New Roman" w:hAnsi="Times New Roman" w:cs="Times New Roman"/>
          <w:sz w:val="24"/>
          <w:szCs w:val="24"/>
          <w:rPrChange w:id="256" w:author="Danielle Motley" w:date="2023-11-20T09:02:00Z">
            <w:rPr/>
          </w:rPrChange>
        </w:rPr>
        <w:t>If</w:t>
      </w:r>
      <w:r w:rsidRPr="00134BF6">
        <w:rPr>
          <w:rFonts w:ascii="Times New Roman" w:hAnsi="Times New Roman" w:cs="Times New Roman"/>
          <w:spacing w:val="40"/>
          <w:sz w:val="24"/>
          <w:szCs w:val="24"/>
          <w:rPrChange w:id="257" w:author="Danielle Motley" w:date="2023-11-20T09:02:00Z">
            <w:rPr>
              <w:spacing w:val="40"/>
            </w:rPr>
          </w:rPrChange>
        </w:rPr>
        <w:t xml:space="preserve"> </w:t>
      </w:r>
      <w:r w:rsidRPr="00134BF6">
        <w:rPr>
          <w:rFonts w:ascii="Times New Roman" w:hAnsi="Times New Roman" w:cs="Times New Roman"/>
          <w:sz w:val="24"/>
          <w:szCs w:val="24"/>
          <w:rPrChange w:id="258" w:author="Danielle Motley" w:date="2023-11-20T09:02:00Z">
            <w:rPr/>
          </w:rPrChange>
        </w:rPr>
        <w:t>more</w:t>
      </w:r>
      <w:r w:rsidRPr="00134BF6">
        <w:rPr>
          <w:rFonts w:ascii="Times New Roman" w:hAnsi="Times New Roman" w:cs="Times New Roman"/>
          <w:spacing w:val="23"/>
          <w:sz w:val="24"/>
          <w:szCs w:val="24"/>
          <w:rPrChange w:id="259" w:author="Danielle Motley" w:date="2023-11-20T09:02:00Z">
            <w:rPr>
              <w:spacing w:val="23"/>
            </w:rPr>
          </w:rPrChange>
        </w:rPr>
        <w:t xml:space="preserve"> </w:t>
      </w:r>
      <w:r w:rsidRPr="00134BF6">
        <w:rPr>
          <w:rFonts w:ascii="Times New Roman" w:hAnsi="Times New Roman" w:cs="Times New Roman"/>
          <w:sz w:val="24"/>
          <w:szCs w:val="24"/>
          <w:rPrChange w:id="260" w:author="Danielle Motley" w:date="2023-11-20T09:02:00Z">
            <w:rPr/>
          </w:rPrChange>
        </w:rPr>
        <w:t>space</w:t>
      </w:r>
      <w:r w:rsidRPr="00134BF6">
        <w:rPr>
          <w:rFonts w:ascii="Times New Roman" w:hAnsi="Times New Roman" w:cs="Times New Roman"/>
          <w:spacing w:val="32"/>
          <w:sz w:val="24"/>
          <w:szCs w:val="24"/>
          <w:rPrChange w:id="261" w:author="Danielle Motley" w:date="2023-11-20T09:02:00Z">
            <w:rPr>
              <w:spacing w:val="32"/>
            </w:rPr>
          </w:rPrChange>
        </w:rPr>
        <w:t xml:space="preserve"> </w:t>
      </w:r>
      <w:r w:rsidRPr="00134BF6">
        <w:rPr>
          <w:rFonts w:ascii="Times New Roman" w:hAnsi="Times New Roman" w:cs="Times New Roman"/>
          <w:sz w:val="24"/>
          <w:szCs w:val="24"/>
          <w:rPrChange w:id="262" w:author="Danielle Motley" w:date="2023-11-20T09:02:00Z">
            <w:rPr/>
          </w:rPrChange>
        </w:rPr>
        <w:t>is needed,</w:t>
      </w:r>
      <w:r w:rsidRPr="00134BF6">
        <w:rPr>
          <w:rFonts w:ascii="Times New Roman" w:hAnsi="Times New Roman" w:cs="Times New Roman"/>
          <w:spacing w:val="35"/>
          <w:sz w:val="24"/>
          <w:szCs w:val="24"/>
          <w:rPrChange w:id="263" w:author="Danielle Motley" w:date="2023-11-20T09:02:00Z">
            <w:rPr>
              <w:spacing w:val="35"/>
            </w:rPr>
          </w:rPrChange>
        </w:rPr>
        <w:t xml:space="preserve"> </w:t>
      </w:r>
      <w:r w:rsidRPr="00134BF6">
        <w:rPr>
          <w:rFonts w:ascii="Times New Roman" w:hAnsi="Times New Roman" w:cs="Times New Roman"/>
          <w:sz w:val="24"/>
          <w:szCs w:val="24"/>
          <w:rPrChange w:id="264" w:author="Danielle Motley" w:date="2023-11-20T09:02:00Z">
            <w:rPr/>
          </w:rPrChange>
        </w:rPr>
        <w:t>please</w:t>
      </w:r>
      <w:r w:rsidRPr="00134BF6">
        <w:rPr>
          <w:rFonts w:ascii="Times New Roman" w:hAnsi="Times New Roman" w:cs="Times New Roman"/>
          <w:spacing w:val="40"/>
          <w:sz w:val="24"/>
          <w:szCs w:val="24"/>
          <w:rPrChange w:id="265" w:author="Danielle Motley" w:date="2023-11-20T09:02:00Z">
            <w:rPr>
              <w:spacing w:val="40"/>
            </w:rPr>
          </w:rPrChange>
        </w:rPr>
        <w:t xml:space="preserve"> </w:t>
      </w:r>
      <w:proofErr w:type="gramStart"/>
      <w:r w:rsidRPr="00134BF6">
        <w:rPr>
          <w:rFonts w:ascii="Times New Roman" w:hAnsi="Times New Roman" w:cs="Times New Roman"/>
          <w:sz w:val="24"/>
          <w:szCs w:val="24"/>
          <w:rPrChange w:id="266" w:author="Danielle Motley" w:date="2023-11-20T09:02:00Z">
            <w:rPr/>
          </w:rPrChange>
        </w:rPr>
        <w:t>attach</w:t>
      </w:r>
      <w:proofErr w:type="gramEnd"/>
      <w:r w:rsidRPr="00134BF6">
        <w:rPr>
          <w:rFonts w:ascii="Times New Roman" w:hAnsi="Times New Roman" w:cs="Times New Roman"/>
          <w:spacing w:val="36"/>
          <w:sz w:val="24"/>
          <w:szCs w:val="24"/>
          <w:rPrChange w:id="267" w:author="Danielle Motley" w:date="2023-11-20T09:02:00Z">
            <w:rPr>
              <w:spacing w:val="36"/>
            </w:rPr>
          </w:rPrChange>
        </w:rPr>
        <w:t xml:space="preserve"> </w:t>
      </w:r>
      <w:r w:rsidRPr="00134BF6">
        <w:rPr>
          <w:rFonts w:ascii="Times New Roman" w:hAnsi="Times New Roman" w:cs="Times New Roman"/>
          <w:sz w:val="24"/>
          <w:szCs w:val="24"/>
          <w:rPrChange w:id="268" w:author="Danielle Motley" w:date="2023-11-20T09:02:00Z">
            <w:rPr/>
          </w:rPrChange>
        </w:rPr>
        <w:t>and identify</w:t>
      </w:r>
      <w:r w:rsidRPr="00134BF6">
        <w:rPr>
          <w:rFonts w:ascii="Times New Roman" w:hAnsi="Times New Roman" w:cs="Times New Roman"/>
          <w:spacing w:val="36"/>
          <w:sz w:val="24"/>
          <w:szCs w:val="24"/>
          <w:rPrChange w:id="269" w:author="Danielle Motley" w:date="2023-11-20T09:02:00Z">
            <w:rPr>
              <w:spacing w:val="36"/>
            </w:rPr>
          </w:rPrChange>
        </w:rPr>
        <w:t xml:space="preserve"> </w:t>
      </w:r>
      <w:r w:rsidRPr="00134BF6">
        <w:rPr>
          <w:rFonts w:ascii="Times New Roman" w:hAnsi="Times New Roman" w:cs="Times New Roman"/>
          <w:sz w:val="24"/>
          <w:szCs w:val="24"/>
          <w:rPrChange w:id="270" w:author="Danielle Motley" w:date="2023-11-20T09:02:00Z">
            <w:rPr/>
          </w:rPrChange>
        </w:rPr>
        <w:t>the</w:t>
      </w:r>
      <w:r w:rsidRPr="00134BF6">
        <w:rPr>
          <w:rFonts w:ascii="Times New Roman" w:hAnsi="Times New Roman" w:cs="Times New Roman"/>
          <w:spacing w:val="32"/>
          <w:sz w:val="24"/>
          <w:szCs w:val="24"/>
          <w:rPrChange w:id="271" w:author="Danielle Motley" w:date="2023-11-20T09:02:00Z">
            <w:rPr>
              <w:spacing w:val="32"/>
            </w:rPr>
          </w:rPrChange>
        </w:rPr>
        <w:t xml:space="preserve"> </w:t>
      </w:r>
      <w:r w:rsidRPr="00134BF6">
        <w:rPr>
          <w:rFonts w:ascii="Times New Roman" w:hAnsi="Times New Roman" w:cs="Times New Roman"/>
          <w:sz w:val="24"/>
          <w:szCs w:val="24"/>
          <w:rPrChange w:id="272" w:author="Danielle Motley" w:date="2023-11-20T09:02:00Z">
            <w:rPr/>
          </w:rPrChange>
        </w:rPr>
        <w:t>page</w:t>
      </w:r>
      <w:r w:rsidRPr="00134BF6">
        <w:rPr>
          <w:rFonts w:ascii="Times New Roman" w:hAnsi="Times New Roman" w:cs="Times New Roman"/>
          <w:spacing w:val="23"/>
          <w:sz w:val="24"/>
          <w:szCs w:val="24"/>
          <w:rPrChange w:id="273" w:author="Danielle Motley" w:date="2023-11-20T09:02:00Z">
            <w:rPr>
              <w:spacing w:val="23"/>
            </w:rPr>
          </w:rPrChange>
        </w:rPr>
        <w:t xml:space="preserve"> </w:t>
      </w:r>
      <w:r w:rsidRPr="00134BF6">
        <w:rPr>
          <w:rFonts w:ascii="Times New Roman" w:hAnsi="Times New Roman" w:cs="Times New Roman"/>
          <w:sz w:val="24"/>
          <w:szCs w:val="24"/>
          <w:rPrChange w:id="274" w:author="Danielle Motley" w:date="2023-11-20T09:02:00Z">
            <w:rPr/>
          </w:rPrChange>
        </w:rPr>
        <w:t>that</w:t>
      </w:r>
      <w:r w:rsidRPr="00134BF6">
        <w:rPr>
          <w:rFonts w:ascii="Times New Roman" w:hAnsi="Times New Roman" w:cs="Times New Roman"/>
          <w:spacing w:val="29"/>
          <w:sz w:val="24"/>
          <w:szCs w:val="24"/>
          <w:rPrChange w:id="275" w:author="Danielle Motley" w:date="2023-11-20T09:02:00Z">
            <w:rPr>
              <w:spacing w:val="29"/>
            </w:rPr>
          </w:rPrChange>
        </w:rPr>
        <w:t xml:space="preserve"> </w:t>
      </w:r>
      <w:r w:rsidRPr="00134BF6">
        <w:rPr>
          <w:rFonts w:ascii="Times New Roman" w:hAnsi="Times New Roman" w:cs="Times New Roman"/>
          <w:sz w:val="24"/>
          <w:szCs w:val="24"/>
          <w:rPrChange w:id="276" w:author="Danielle Motley" w:date="2023-11-20T09:02:00Z">
            <w:rPr/>
          </w:rPrChange>
        </w:rPr>
        <w:t>pertains</w:t>
      </w:r>
      <w:r w:rsidRPr="00134BF6">
        <w:rPr>
          <w:rFonts w:ascii="Times New Roman" w:hAnsi="Times New Roman" w:cs="Times New Roman"/>
          <w:spacing w:val="26"/>
          <w:sz w:val="24"/>
          <w:szCs w:val="24"/>
          <w:rPrChange w:id="277" w:author="Danielle Motley" w:date="2023-11-20T09:02:00Z">
            <w:rPr>
              <w:spacing w:val="26"/>
            </w:rPr>
          </w:rPrChange>
        </w:rPr>
        <w:t xml:space="preserve"> </w:t>
      </w:r>
      <w:r w:rsidRPr="00134BF6">
        <w:rPr>
          <w:rFonts w:ascii="Times New Roman" w:hAnsi="Times New Roman" w:cs="Times New Roman"/>
          <w:sz w:val="24"/>
          <w:szCs w:val="24"/>
          <w:rPrChange w:id="278" w:author="Danielle Motley" w:date="2023-11-20T09:02:00Z">
            <w:rPr/>
          </w:rPrChange>
        </w:rPr>
        <w:t>to</w:t>
      </w:r>
      <w:r w:rsidRPr="00134BF6">
        <w:rPr>
          <w:rFonts w:ascii="Times New Roman" w:hAnsi="Times New Roman" w:cs="Times New Roman"/>
          <w:spacing w:val="40"/>
          <w:sz w:val="24"/>
          <w:szCs w:val="24"/>
          <w:rPrChange w:id="279" w:author="Danielle Motley" w:date="2023-11-20T09:02:00Z">
            <w:rPr>
              <w:spacing w:val="40"/>
            </w:rPr>
          </w:rPrChange>
        </w:rPr>
        <w:t xml:space="preserve"> </w:t>
      </w:r>
      <w:r w:rsidRPr="00134BF6">
        <w:rPr>
          <w:rFonts w:ascii="Times New Roman" w:hAnsi="Times New Roman" w:cs="Times New Roman"/>
          <w:sz w:val="24"/>
          <w:szCs w:val="24"/>
          <w:rPrChange w:id="280" w:author="Danielle Motley" w:date="2023-11-20T09:02:00Z">
            <w:rPr/>
          </w:rPrChange>
        </w:rPr>
        <w:t>this</w:t>
      </w:r>
      <w:r w:rsidRPr="00134BF6">
        <w:rPr>
          <w:rFonts w:ascii="Times New Roman" w:hAnsi="Times New Roman" w:cs="Times New Roman"/>
          <w:spacing w:val="26"/>
          <w:sz w:val="24"/>
          <w:szCs w:val="24"/>
          <w:rPrChange w:id="281" w:author="Danielle Motley" w:date="2023-11-20T09:02:00Z">
            <w:rPr>
              <w:spacing w:val="26"/>
            </w:rPr>
          </w:rPrChange>
        </w:rPr>
        <w:t xml:space="preserve"> </w:t>
      </w:r>
      <w:r w:rsidRPr="00134BF6">
        <w:rPr>
          <w:rFonts w:ascii="Times New Roman" w:hAnsi="Times New Roman" w:cs="Times New Roman"/>
          <w:sz w:val="24"/>
          <w:szCs w:val="24"/>
          <w:rPrChange w:id="282" w:author="Danielle Motley" w:date="2023-11-20T09:02:00Z">
            <w:rPr/>
          </w:rPrChange>
        </w:rPr>
        <w:t>section.</w:t>
      </w:r>
    </w:p>
    <w:p w14:paraId="77D556C2" w14:textId="77777777" w:rsidR="008C0078" w:rsidRPr="008C0078" w:rsidRDefault="008C0078">
      <w:pPr>
        <w:spacing w:line="276" w:lineRule="auto"/>
        <w:contextualSpacing/>
        <w:rPr>
          <w:rFonts w:ascii="Times New Roman" w:hAnsi="Times New Roman" w:cs="Times New Roman"/>
          <w:sz w:val="16"/>
          <w:szCs w:val="16"/>
          <w:rPrChange w:id="283" w:author="Danielle Motley" w:date="2023-11-20T11:49:00Z">
            <w:rPr/>
          </w:rPrChange>
        </w:rPr>
        <w:pPrChange w:id="284" w:author="Danielle Motley" w:date="2023-11-20T11:22:00Z">
          <w:pPr/>
        </w:pPrChange>
      </w:pPr>
    </w:p>
    <w:p w14:paraId="26D0F45B" w14:textId="77777777" w:rsidR="00D3153B" w:rsidRPr="00C16B82" w:rsidRDefault="00D3153B">
      <w:pPr>
        <w:spacing w:after="0" w:line="276" w:lineRule="auto"/>
        <w:contextualSpacing/>
        <w:rPr>
          <w:rFonts w:ascii="Times New Roman" w:hAnsi="Times New Roman" w:cs="Times New Roman"/>
          <w:sz w:val="24"/>
          <w:szCs w:val="24"/>
        </w:rPr>
        <w:pPrChange w:id="285" w:author="Danielle Motley" w:date="2023-11-20T11:22:00Z">
          <w:pPr/>
        </w:pPrChange>
      </w:pPr>
      <w:r>
        <w:rPr>
          <w:noProof/>
          <w:sz w:val="20"/>
        </w:rPr>
        <mc:AlternateContent>
          <mc:Choice Requires="wpg">
            <w:drawing>
              <wp:inline distT="0" distB="0" distL="0" distR="0" wp14:anchorId="393B05B3" wp14:editId="6FF99164">
                <wp:extent cx="6263640" cy="1508760"/>
                <wp:effectExtent l="0" t="0" r="3810" b="0"/>
                <wp:docPr id="115003032" name="Group 1150030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891040567"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CAA404F" id="Group 115003032"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p>
    <w:p w14:paraId="30040548" w14:textId="3D01F096" w:rsidR="00C16B82" w:rsidRPr="00077590" w:rsidRDefault="00C16B82">
      <w:pPr>
        <w:spacing w:after="0" w:line="276" w:lineRule="auto"/>
        <w:contextualSpacing/>
        <w:rPr>
          <w:rFonts w:ascii="Times New Roman" w:hAnsi="Times New Roman" w:cs="Times New Roman"/>
          <w:sz w:val="24"/>
          <w:szCs w:val="24"/>
        </w:rPr>
        <w:pPrChange w:id="286" w:author="Danielle Motley" w:date="2023-11-20T11:22:00Z">
          <w:pPr/>
        </w:pPrChange>
      </w:pPr>
    </w:p>
    <w:p w14:paraId="23D57ACC" w14:textId="0B0E13A7" w:rsidR="00077590" w:rsidRPr="00B0214E" w:rsidRDefault="00077590">
      <w:pPr>
        <w:pStyle w:val="SectionSubSectionSectionSection-Level5"/>
        <w:spacing w:line="276" w:lineRule="auto"/>
        <w:contextualSpacing/>
        <w:pPrChange w:id="287" w:author="Danielle Motley" w:date="2023-11-20T11:22:00Z">
          <w:pPr>
            <w:pStyle w:val="SectionSubSectionSectionSection-Level5"/>
          </w:pPr>
        </w:pPrChange>
      </w:pPr>
      <w:r w:rsidRPr="00B0214E">
        <w:lastRenderedPageBreak/>
        <w:t>PPS-2 Identification of Populations with Certain Conditions</w:t>
      </w:r>
      <w:r w:rsidR="00D3153B" w:rsidRPr="00B0214E">
        <w:t xml:space="preserve">, </w:t>
      </w:r>
      <w:r w:rsidR="00F27FBA" w:rsidRPr="00B0214E">
        <w:t>or Special Populations (SP)</w:t>
      </w:r>
    </w:p>
    <w:p w14:paraId="621CD24F" w14:textId="331FB72E" w:rsidR="00F27FBA" w:rsidRDefault="00D3153B">
      <w:pPr>
        <w:spacing w:line="276" w:lineRule="auto"/>
        <w:contextualSpacing/>
        <w:rPr>
          <w:rFonts w:ascii="Times New Roman" w:hAnsi="Times New Roman" w:cs="Times New Roman"/>
          <w:color w:val="010101"/>
          <w:w w:val="110"/>
          <w:sz w:val="24"/>
          <w:szCs w:val="24"/>
        </w:rPr>
        <w:pPrChange w:id="288" w:author="Danielle Motley" w:date="2023-11-20T11:22:00Z">
          <w:pPr/>
        </w:pPrChange>
      </w:pPr>
      <w:r>
        <w:rPr>
          <w:rFonts w:ascii="Times New Roman" w:hAnsi="Times New Roman" w:cs="Times New Roman"/>
          <w:color w:val="010101"/>
          <w:w w:val="110"/>
          <w:sz w:val="24"/>
          <w:szCs w:val="24"/>
        </w:rPr>
        <w:t xml:space="preserve">Under the PPS-2 Methodology states have the option to develop a </w:t>
      </w:r>
      <w:r w:rsidR="00BA74A1">
        <w:rPr>
          <w:rFonts w:ascii="Times New Roman" w:hAnsi="Times New Roman" w:cs="Times New Roman"/>
          <w:color w:val="010101"/>
          <w:w w:val="110"/>
          <w:sz w:val="24"/>
          <w:szCs w:val="24"/>
        </w:rPr>
        <w:t xml:space="preserve">monthly </w:t>
      </w:r>
      <w:r>
        <w:rPr>
          <w:rFonts w:ascii="Times New Roman" w:hAnsi="Times New Roman" w:cs="Times New Roman"/>
          <w:color w:val="010101"/>
          <w:w w:val="110"/>
          <w:sz w:val="24"/>
          <w:szCs w:val="24"/>
        </w:rPr>
        <w:t>PPS rate for</w:t>
      </w:r>
      <w:r w:rsidRPr="00D3153B">
        <w:t xml:space="preserve"> </w:t>
      </w:r>
      <w:r w:rsidRPr="00D3153B">
        <w:rPr>
          <w:rFonts w:ascii="Times New Roman" w:hAnsi="Times New Roman" w:cs="Times New Roman"/>
          <w:color w:val="010101"/>
          <w:w w:val="110"/>
          <w:sz w:val="24"/>
          <w:szCs w:val="24"/>
        </w:rPr>
        <w:t>populations with certain conditions</w:t>
      </w:r>
      <w:r>
        <w:rPr>
          <w:rFonts w:ascii="Times New Roman" w:hAnsi="Times New Roman" w:cs="Times New Roman"/>
          <w:color w:val="010101"/>
          <w:w w:val="110"/>
          <w:sz w:val="24"/>
          <w:szCs w:val="24"/>
        </w:rPr>
        <w:t xml:space="preserve">, or Special Populations (SP). </w:t>
      </w:r>
      <w:r w:rsidR="00F27FBA">
        <w:rPr>
          <w:rFonts w:ascii="Times New Roman" w:hAnsi="Times New Roman" w:cs="Times New Roman"/>
          <w:color w:val="010101"/>
          <w:w w:val="110"/>
          <w:sz w:val="24"/>
          <w:szCs w:val="24"/>
        </w:rPr>
        <w:t>The state chooses t</w:t>
      </w:r>
      <w:r w:rsidR="00010E0F">
        <w:rPr>
          <w:rFonts w:ascii="Times New Roman" w:hAnsi="Times New Roman" w:cs="Times New Roman"/>
          <w:color w:val="010101"/>
          <w:w w:val="110"/>
          <w:sz w:val="24"/>
          <w:szCs w:val="24"/>
        </w:rPr>
        <w:t>o (select one)</w:t>
      </w:r>
      <w:r w:rsidR="00F27FBA">
        <w:rPr>
          <w:rFonts w:ascii="Times New Roman" w:hAnsi="Times New Roman" w:cs="Times New Roman"/>
          <w:color w:val="010101"/>
          <w:w w:val="110"/>
          <w:sz w:val="24"/>
          <w:szCs w:val="24"/>
        </w:rPr>
        <w:t>:</w:t>
      </w:r>
    </w:p>
    <w:p w14:paraId="2B38B9F6" w14:textId="504BBC0D" w:rsidR="00F27FBA" w:rsidRDefault="00F27FBA">
      <w:pPr>
        <w:pStyle w:val="ListParagraph"/>
        <w:numPr>
          <w:ilvl w:val="0"/>
          <w:numId w:val="37"/>
        </w:numPr>
        <w:spacing w:line="276" w:lineRule="auto"/>
        <w:ind w:left="540" w:hanging="540"/>
        <w:rPr>
          <w:rFonts w:ascii="Times New Roman" w:hAnsi="Times New Roman" w:cs="Times New Roman"/>
          <w:color w:val="010101"/>
          <w:w w:val="110"/>
          <w:sz w:val="24"/>
          <w:szCs w:val="24"/>
        </w:rPr>
        <w:pPrChange w:id="289" w:author="Danielle Motley" w:date="2023-11-20T11:22:00Z">
          <w:pPr>
            <w:pStyle w:val="ListParagraph"/>
            <w:numPr>
              <w:numId w:val="37"/>
            </w:numPr>
            <w:ind w:left="540" w:hanging="540"/>
          </w:pPr>
        </w:pPrChange>
      </w:pPr>
      <w:r>
        <w:rPr>
          <w:rFonts w:ascii="Times New Roman" w:hAnsi="Times New Roman" w:cs="Times New Roman"/>
          <w:color w:val="010101"/>
          <w:w w:val="110"/>
          <w:sz w:val="24"/>
          <w:szCs w:val="24"/>
        </w:rPr>
        <w:t xml:space="preserve">Implement SPs and develop </w:t>
      </w:r>
      <w:r w:rsidR="00554E12">
        <w:rPr>
          <w:rFonts w:ascii="Times New Roman" w:hAnsi="Times New Roman" w:cs="Times New Roman"/>
          <w:color w:val="010101"/>
          <w:w w:val="110"/>
          <w:sz w:val="24"/>
          <w:szCs w:val="24"/>
        </w:rPr>
        <w:t xml:space="preserve">monthly </w:t>
      </w:r>
      <w:r>
        <w:rPr>
          <w:rFonts w:ascii="Times New Roman" w:hAnsi="Times New Roman" w:cs="Times New Roman"/>
          <w:color w:val="010101"/>
          <w:w w:val="110"/>
          <w:sz w:val="24"/>
          <w:szCs w:val="24"/>
        </w:rPr>
        <w:t>SP PPS Rate(s) as part of the PPS-2 Methodology</w:t>
      </w:r>
      <w:r w:rsidR="00545D68">
        <w:rPr>
          <w:rFonts w:ascii="Times New Roman" w:hAnsi="Times New Roman" w:cs="Times New Roman"/>
          <w:color w:val="010101"/>
          <w:w w:val="110"/>
          <w:sz w:val="24"/>
          <w:szCs w:val="24"/>
        </w:rPr>
        <w:t xml:space="preserve"> </w:t>
      </w:r>
    </w:p>
    <w:p w14:paraId="4EDF78DC" w14:textId="61C3E9B1" w:rsidR="00F27FBA" w:rsidRDefault="00F27FBA">
      <w:pPr>
        <w:pStyle w:val="ListParagraph"/>
        <w:numPr>
          <w:ilvl w:val="0"/>
          <w:numId w:val="37"/>
        </w:numPr>
        <w:spacing w:line="276" w:lineRule="auto"/>
        <w:ind w:left="540" w:hanging="540"/>
        <w:rPr>
          <w:rFonts w:ascii="Times New Roman" w:hAnsi="Times New Roman" w:cs="Times New Roman"/>
          <w:color w:val="010101"/>
          <w:w w:val="110"/>
          <w:sz w:val="24"/>
          <w:szCs w:val="24"/>
        </w:rPr>
        <w:pPrChange w:id="290" w:author="Danielle Motley" w:date="2023-11-20T11:22:00Z">
          <w:pPr>
            <w:pStyle w:val="ListParagraph"/>
            <w:numPr>
              <w:numId w:val="37"/>
            </w:numPr>
            <w:ind w:left="540" w:hanging="540"/>
          </w:pPr>
        </w:pPrChange>
      </w:pPr>
      <w:r>
        <w:rPr>
          <w:rFonts w:ascii="Times New Roman" w:hAnsi="Times New Roman" w:cs="Times New Roman"/>
          <w:color w:val="010101"/>
          <w:w w:val="110"/>
          <w:sz w:val="24"/>
          <w:szCs w:val="24"/>
        </w:rPr>
        <w:t xml:space="preserve">Not implement SPs, therefore no </w:t>
      </w:r>
      <w:r w:rsidR="00554E12">
        <w:rPr>
          <w:rFonts w:ascii="Times New Roman" w:hAnsi="Times New Roman" w:cs="Times New Roman"/>
          <w:color w:val="010101"/>
          <w:w w:val="110"/>
          <w:sz w:val="24"/>
          <w:szCs w:val="24"/>
        </w:rPr>
        <w:t xml:space="preserve">monthly </w:t>
      </w:r>
      <w:r>
        <w:rPr>
          <w:rFonts w:ascii="Times New Roman" w:hAnsi="Times New Roman" w:cs="Times New Roman"/>
          <w:color w:val="010101"/>
          <w:w w:val="110"/>
          <w:sz w:val="24"/>
          <w:szCs w:val="24"/>
        </w:rPr>
        <w:t>SP PPS Rate(s) will be developed as part of the PPS-2 Methodology</w:t>
      </w:r>
      <w:r w:rsidR="00545D68">
        <w:rPr>
          <w:rFonts w:ascii="Times New Roman" w:hAnsi="Times New Roman" w:cs="Times New Roman"/>
          <w:color w:val="010101"/>
          <w:w w:val="110"/>
          <w:sz w:val="24"/>
          <w:szCs w:val="24"/>
        </w:rPr>
        <w:t xml:space="preserve"> (</w:t>
      </w:r>
      <w:r w:rsidR="00EB3238">
        <w:rPr>
          <w:rFonts w:ascii="Times New Roman" w:hAnsi="Times New Roman" w:cs="Times New Roman"/>
          <w:color w:val="010101"/>
          <w:w w:val="110"/>
          <w:sz w:val="24"/>
          <w:szCs w:val="24"/>
        </w:rPr>
        <w:t>Continue</w:t>
      </w:r>
      <w:r w:rsidR="00545D68">
        <w:rPr>
          <w:rFonts w:ascii="Times New Roman" w:hAnsi="Times New Roman" w:cs="Times New Roman"/>
          <w:color w:val="010101"/>
          <w:w w:val="110"/>
          <w:sz w:val="24"/>
          <w:szCs w:val="24"/>
        </w:rPr>
        <w:t xml:space="preserve"> to Section 2.2a, </w:t>
      </w:r>
      <w:r w:rsidR="00545D68" w:rsidRPr="00545D68">
        <w:rPr>
          <w:rFonts w:ascii="Times New Roman" w:hAnsi="Times New Roman" w:cs="Times New Roman"/>
          <w:color w:val="010101"/>
          <w:w w:val="110"/>
          <w:sz w:val="24"/>
          <w:szCs w:val="24"/>
        </w:rPr>
        <w:t>PPS-2 Outlier Payments</w:t>
      </w:r>
      <w:r w:rsidR="00545D68">
        <w:rPr>
          <w:rFonts w:ascii="Times New Roman" w:hAnsi="Times New Roman" w:cs="Times New Roman"/>
          <w:color w:val="010101"/>
          <w:w w:val="110"/>
          <w:sz w:val="24"/>
          <w:szCs w:val="24"/>
        </w:rPr>
        <w:t>)</w:t>
      </w:r>
    </w:p>
    <w:p w14:paraId="62DFF8F1" w14:textId="6E2C7958" w:rsidR="00F27FBA" w:rsidRPr="00545D68" w:rsidRDefault="00F27FBA">
      <w:pPr>
        <w:pStyle w:val="ListParagraph"/>
        <w:spacing w:line="276" w:lineRule="auto"/>
        <w:rPr>
          <w:rFonts w:ascii="Times New Roman" w:hAnsi="Times New Roman" w:cs="Times New Roman"/>
          <w:color w:val="010101"/>
          <w:w w:val="110"/>
          <w:sz w:val="24"/>
          <w:szCs w:val="24"/>
        </w:rPr>
        <w:pPrChange w:id="291" w:author="Danielle Motley" w:date="2023-11-20T11:22:00Z">
          <w:pPr>
            <w:pStyle w:val="ListParagraph"/>
          </w:pPr>
        </w:pPrChange>
      </w:pPr>
    </w:p>
    <w:p w14:paraId="2A8B9E5F" w14:textId="2AEDF510" w:rsidR="00077590" w:rsidRDefault="00917B7B" w:rsidP="00BE4A17">
      <w:pPr>
        <w:spacing w:after="0" w:line="276" w:lineRule="auto"/>
        <w:contextualSpacing/>
        <w:rPr>
          <w:ins w:id="292" w:author="Danielle Motley" w:date="2023-11-20T11:24:00Z"/>
          <w:rFonts w:ascii="Times New Roman" w:hAnsi="Times New Roman" w:cs="Times New Roman"/>
          <w:color w:val="383838"/>
          <w:w w:val="110"/>
          <w:sz w:val="24"/>
          <w:szCs w:val="24"/>
        </w:rPr>
      </w:pPr>
      <w:del w:id="293" w:author="Danielle Motley" w:date="2023-11-20T11:24:00Z">
        <w:r w:rsidRPr="00077590" w:rsidDel="00BE4A17">
          <w:rPr>
            <w:rFonts w:ascii="Times New Roman" w:hAnsi="Times New Roman" w:cs="Times New Roman"/>
            <w:noProof/>
            <w:sz w:val="24"/>
            <w:szCs w:val="24"/>
          </w:rPr>
          <mc:AlternateContent>
            <mc:Choice Requires="wps">
              <w:drawing>
                <wp:inline distT="0" distB="0" distL="0" distR="0" wp14:anchorId="3CDE28BD" wp14:editId="2675B7C0">
                  <wp:extent cx="6496050" cy="1495425"/>
                  <wp:effectExtent l="0" t="0" r="0" b="9525"/>
                  <wp:docPr id="32" name="Freeform: 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0" cy="1495425"/>
                          </a:xfrm>
                          <a:custGeom>
                            <a:avLst/>
                            <a:gdLst>
                              <a:gd name="T0" fmla="+- 0 10886 982"/>
                              <a:gd name="T1" fmla="*/ T0 w 9905"/>
                              <a:gd name="T2" fmla="+- 0 2443 88"/>
                              <a:gd name="T3" fmla="*/ 2443 h 2355"/>
                              <a:gd name="T4" fmla="+- 0 982 982"/>
                              <a:gd name="T5" fmla="*/ T4 w 9905"/>
                              <a:gd name="T6" fmla="+- 0 2443 88"/>
                              <a:gd name="T7" fmla="*/ 2443 h 2355"/>
                              <a:gd name="T8" fmla="+- 0 982 982"/>
                              <a:gd name="T9" fmla="*/ T8 w 9905"/>
                              <a:gd name="T10" fmla="+- 0 88 88"/>
                              <a:gd name="T11" fmla="*/ 88 h 2355"/>
                              <a:gd name="T12" fmla="+- 0 10886 982"/>
                              <a:gd name="T13" fmla="*/ T12 w 9905"/>
                              <a:gd name="T14" fmla="+- 0 88 88"/>
                              <a:gd name="T15" fmla="*/ 88 h 2355"/>
                              <a:gd name="T16" fmla="+- 0 10886 982"/>
                              <a:gd name="T17" fmla="*/ T16 w 9905"/>
                              <a:gd name="T18" fmla="+- 0 98 88"/>
                              <a:gd name="T19" fmla="*/ 98 h 2355"/>
                              <a:gd name="T20" fmla="+- 0 998 982"/>
                              <a:gd name="T21" fmla="*/ T20 w 9905"/>
                              <a:gd name="T22" fmla="+- 0 98 88"/>
                              <a:gd name="T23" fmla="*/ 98 h 2355"/>
                              <a:gd name="T24" fmla="+- 0 991 982"/>
                              <a:gd name="T25" fmla="*/ T24 w 9905"/>
                              <a:gd name="T26" fmla="+- 0 105 88"/>
                              <a:gd name="T27" fmla="*/ 105 h 2355"/>
                              <a:gd name="T28" fmla="+- 0 998 982"/>
                              <a:gd name="T29" fmla="*/ T28 w 9905"/>
                              <a:gd name="T30" fmla="+- 0 105 88"/>
                              <a:gd name="T31" fmla="*/ 105 h 2355"/>
                              <a:gd name="T32" fmla="+- 0 998 982"/>
                              <a:gd name="T33" fmla="*/ T32 w 9905"/>
                              <a:gd name="T34" fmla="+- 0 2426 88"/>
                              <a:gd name="T35" fmla="*/ 2426 h 2355"/>
                              <a:gd name="T36" fmla="+- 0 991 982"/>
                              <a:gd name="T37" fmla="*/ T36 w 9905"/>
                              <a:gd name="T38" fmla="+- 0 2426 88"/>
                              <a:gd name="T39" fmla="*/ 2426 h 2355"/>
                              <a:gd name="T40" fmla="+- 0 998 982"/>
                              <a:gd name="T41" fmla="*/ T40 w 9905"/>
                              <a:gd name="T42" fmla="+- 0 2436 88"/>
                              <a:gd name="T43" fmla="*/ 2436 h 2355"/>
                              <a:gd name="T44" fmla="+- 0 10886 982"/>
                              <a:gd name="T45" fmla="*/ T44 w 9905"/>
                              <a:gd name="T46" fmla="+- 0 2436 88"/>
                              <a:gd name="T47" fmla="*/ 2436 h 2355"/>
                              <a:gd name="T48" fmla="+- 0 10886 982"/>
                              <a:gd name="T49" fmla="*/ T48 w 9905"/>
                              <a:gd name="T50" fmla="+- 0 2443 88"/>
                              <a:gd name="T51" fmla="*/ 2443 h 2355"/>
                              <a:gd name="T52" fmla="+- 0 998 982"/>
                              <a:gd name="T53" fmla="*/ T52 w 9905"/>
                              <a:gd name="T54" fmla="+- 0 105 88"/>
                              <a:gd name="T55" fmla="*/ 105 h 2355"/>
                              <a:gd name="T56" fmla="+- 0 991 982"/>
                              <a:gd name="T57" fmla="*/ T56 w 9905"/>
                              <a:gd name="T58" fmla="+- 0 105 88"/>
                              <a:gd name="T59" fmla="*/ 105 h 2355"/>
                              <a:gd name="T60" fmla="+- 0 998 982"/>
                              <a:gd name="T61" fmla="*/ T60 w 9905"/>
                              <a:gd name="T62" fmla="+- 0 98 88"/>
                              <a:gd name="T63" fmla="*/ 98 h 2355"/>
                              <a:gd name="T64" fmla="+- 0 998 982"/>
                              <a:gd name="T65" fmla="*/ T64 w 9905"/>
                              <a:gd name="T66" fmla="+- 0 105 88"/>
                              <a:gd name="T67" fmla="*/ 105 h 2355"/>
                              <a:gd name="T68" fmla="+- 0 10872 982"/>
                              <a:gd name="T69" fmla="*/ T68 w 9905"/>
                              <a:gd name="T70" fmla="+- 0 105 88"/>
                              <a:gd name="T71" fmla="*/ 105 h 2355"/>
                              <a:gd name="T72" fmla="+- 0 998 982"/>
                              <a:gd name="T73" fmla="*/ T72 w 9905"/>
                              <a:gd name="T74" fmla="+- 0 105 88"/>
                              <a:gd name="T75" fmla="*/ 105 h 2355"/>
                              <a:gd name="T76" fmla="+- 0 998 982"/>
                              <a:gd name="T77" fmla="*/ T76 w 9905"/>
                              <a:gd name="T78" fmla="+- 0 98 88"/>
                              <a:gd name="T79" fmla="*/ 98 h 2355"/>
                              <a:gd name="T80" fmla="+- 0 10872 982"/>
                              <a:gd name="T81" fmla="*/ T80 w 9905"/>
                              <a:gd name="T82" fmla="+- 0 98 88"/>
                              <a:gd name="T83" fmla="*/ 98 h 2355"/>
                              <a:gd name="T84" fmla="+- 0 10872 982"/>
                              <a:gd name="T85" fmla="*/ T84 w 9905"/>
                              <a:gd name="T86" fmla="+- 0 105 88"/>
                              <a:gd name="T87" fmla="*/ 105 h 2355"/>
                              <a:gd name="T88" fmla="+- 0 10872 982"/>
                              <a:gd name="T89" fmla="*/ T88 w 9905"/>
                              <a:gd name="T90" fmla="+- 0 2436 88"/>
                              <a:gd name="T91" fmla="*/ 2436 h 2355"/>
                              <a:gd name="T92" fmla="+- 0 10872 982"/>
                              <a:gd name="T93" fmla="*/ T92 w 9905"/>
                              <a:gd name="T94" fmla="+- 0 98 88"/>
                              <a:gd name="T95" fmla="*/ 98 h 2355"/>
                              <a:gd name="T96" fmla="+- 0 10879 982"/>
                              <a:gd name="T97" fmla="*/ T96 w 9905"/>
                              <a:gd name="T98" fmla="+- 0 105 88"/>
                              <a:gd name="T99" fmla="*/ 105 h 2355"/>
                              <a:gd name="T100" fmla="+- 0 10886 982"/>
                              <a:gd name="T101" fmla="*/ T100 w 9905"/>
                              <a:gd name="T102" fmla="+- 0 105 88"/>
                              <a:gd name="T103" fmla="*/ 105 h 2355"/>
                              <a:gd name="T104" fmla="+- 0 10886 982"/>
                              <a:gd name="T105" fmla="*/ T104 w 9905"/>
                              <a:gd name="T106" fmla="+- 0 2426 88"/>
                              <a:gd name="T107" fmla="*/ 2426 h 2355"/>
                              <a:gd name="T108" fmla="+- 0 10879 982"/>
                              <a:gd name="T109" fmla="*/ T108 w 9905"/>
                              <a:gd name="T110" fmla="+- 0 2426 88"/>
                              <a:gd name="T111" fmla="*/ 2426 h 2355"/>
                              <a:gd name="T112" fmla="+- 0 10872 982"/>
                              <a:gd name="T113" fmla="*/ T112 w 9905"/>
                              <a:gd name="T114" fmla="+- 0 2436 88"/>
                              <a:gd name="T115" fmla="*/ 2436 h 2355"/>
                              <a:gd name="T116" fmla="+- 0 10886 982"/>
                              <a:gd name="T117" fmla="*/ T116 w 9905"/>
                              <a:gd name="T118" fmla="+- 0 105 88"/>
                              <a:gd name="T119" fmla="*/ 105 h 2355"/>
                              <a:gd name="T120" fmla="+- 0 10879 982"/>
                              <a:gd name="T121" fmla="*/ T120 w 9905"/>
                              <a:gd name="T122" fmla="+- 0 105 88"/>
                              <a:gd name="T123" fmla="*/ 105 h 2355"/>
                              <a:gd name="T124" fmla="+- 0 10872 982"/>
                              <a:gd name="T125" fmla="*/ T124 w 9905"/>
                              <a:gd name="T126" fmla="+- 0 98 88"/>
                              <a:gd name="T127" fmla="*/ 98 h 2355"/>
                              <a:gd name="T128" fmla="+- 0 10886 982"/>
                              <a:gd name="T129" fmla="*/ T128 w 9905"/>
                              <a:gd name="T130" fmla="+- 0 98 88"/>
                              <a:gd name="T131" fmla="*/ 98 h 2355"/>
                              <a:gd name="T132" fmla="+- 0 10886 982"/>
                              <a:gd name="T133" fmla="*/ T132 w 9905"/>
                              <a:gd name="T134" fmla="+- 0 105 88"/>
                              <a:gd name="T135" fmla="*/ 105 h 2355"/>
                              <a:gd name="T136" fmla="+- 0 998 982"/>
                              <a:gd name="T137" fmla="*/ T136 w 9905"/>
                              <a:gd name="T138" fmla="+- 0 2436 88"/>
                              <a:gd name="T139" fmla="*/ 2436 h 2355"/>
                              <a:gd name="T140" fmla="+- 0 991 982"/>
                              <a:gd name="T141" fmla="*/ T140 w 9905"/>
                              <a:gd name="T142" fmla="+- 0 2426 88"/>
                              <a:gd name="T143" fmla="*/ 2426 h 2355"/>
                              <a:gd name="T144" fmla="+- 0 998 982"/>
                              <a:gd name="T145" fmla="*/ T144 w 9905"/>
                              <a:gd name="T146" fmla="+- 0 2426 88"/>
                              <a:gd name="T147" fmla="*/ 2426 h 2355"/>
                              <a:gd name="T148" fmla="+- 0 998 982"/>
                              <a:gd name="T149" fmla="*/ T148 w 9905"/>
                              <a:gd name="T150" fmla="+- 0 2436 88"/>
                              <a:gd name="T151" fmla="*/ 2436 h 2355"/>
                              <a:gd name="T152" fmla="+- 0 10872 982"/>
                              <a:gd name="T153" fmla="*/ T152 w 9905"/>
                              <a:gd name="T154" fmla="+- 0 2436 88"/>
                              <a:gd name="T155" fmla="*/ 2436 h 2355"/>
                              <a:gd name="T156" fmla="+- 0 998 982"/>
                              <a:gd name="T157" fmla="*/ T156 w 9905"/>
                              <a:gd name="T158" fmla="+- 0 2436 88"/>
                              <a:gd name="T159" fmla="*/ 2436 h 2355"/>
                              <a:gd name="T160" fmla="+- 0 998 982"/>
                              <a:gd name="T161" fmla="*/ T160 w 9905"/>
                              <a:gd name="T162" fmla="+- 0 2426 88"/>
                              <a:gd name="T163" fmla="*/ 2426 h 2355"/>
                              <a:gd name="T164" fmla="+- 0 10872 982"/>
                              <a:gd name="T165" fmla="*/ T164 w 9905"/>
                              <a:gd name="T166" fmla="+- 0 2426 88"/>
                              <a:gd name="T167" fmla="*/ 2426 h 2355"/>
                              <a:gd name="T168" fmla="+- 0 10872 982"/>
                              <a:gd name="T169" fmla="*/ T168 w 9905"/>
                              <a:gd name="T170" fmla="+- 0 2436 88"/>
                              <a:gd name="T171" fmla="*/ 2436 h 2355"/>
                              <a:gd name="T172" fmla="+- 0 10886 982"/>
                              <a:gd name="T173" fmla="*/ T172 w 9905"/>
                              <a:gd name="T174" fmla="+- 0 2436 88"/>
                              <a:gd name="T175" fmla="*/ 2436 h 2355"/>
                              <a:gd name="T176" fmla="+- 0 10872 982"/>
                              <a:gd name="T177" fmla="*/ T176 w 9905"/>
                              <a:gd name="T178" fmla="+- 0 2436 88"/>
                              <a:gd name="T179" fmla="*/ 2436 h 2355"/>
                              <a:gd name="T180" fmla="+- 0 10879 982"/>
                              <a:gd name="T181" fmla="*/ T180 w 9905"/>
                              <a:gd name="T182" fmla="+- 0 2426 88"/>
                              <a:gd name="T183" fmla="*/ 2426 h 2355"/>
                              <a:gd name="T184" fmla="+- 0 10886 982"/>
                              <a:gd name="T185" fmla="*/ T184 w 9905"/>
                              <a:gd name="T186" fmla="+- 0 2426 88"/>
                              <a:gd name="T187" fmla="*/ 2426 h 2355"/>
                              <a:gd name="T188" fmla="+- 0 10886 982"/>
                              <a:gd name="T189" fmla="*/ T188 w 9905"/>
                              <a:gd name="T190" fmla="+- 0 2436 88"/>
                              <a:gd name="T191" fmla="*/ 2436 h 23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905" h="2355">
                                <a:moveTo>
                                  <a:pt x="9904" y="2355"/>
                                </a:moveTo>
                                <a:lnTo>
                                  <a:pt x="0" y="2355"/>
                                </a:lnTo>
                                <a:lnTo>
                                  <a:pt x="0" y="0"/>
                                </a:lnTo>
                                <a:lnTo>
                                  <a:pt x="9904" y="0"/>
                                </a:lnTo>
                                <a:lnTo>
                                  <a:pt x="9904" y="10"/>
                                </a:lnTo>
                                <a:lnTo>
                                  <a:pt x="16" y="10"/>
                                </a:lnTo>
                                <a:lnTo>
                                  <a:pt x="9" y="17"/>
                                </a:lnTo>
                                <a:lnTo>
                                  <a:pt x="16" y="17"/>
                                </a:lnTo>
                                <a:lnTo>
                                  <a:pt x="16" y="2338"/>
                                </a:lnTo>
                                <a:lnTo>
                                  <a:pt x="9" y="2338"/>
                                </a:lnTo>
                                <a:lnTo>
                                  <a:pt x="16" y="2348"/>
                                </a:lnTo>
                                <a:lnTo>
                                  <a:pt x="9904" y="2348"/>
                                </a:lnTo>
                                <a:lnTo>
                                  <a:pt x="9904" y="2355"/>
                                </a:lnTo>
                                <a:close/>
                                <a:moveTo>
                                  <a:pt x="16" y="17"/>
                                </a:moveTo>
                                <a:lnTo>
                                  <a:pt x="9" y="17"/>
                                </a:lnTo>
                                <a:lnTo>
                                  <a:pt x="16" y="10"/>
                                </a:lnTo>
                                <a:lnTo>
                                  <a:pt x="16" y="17"/>
                                </a:lnTo>
                                <a:close/>
                                <a:moveTo>
                                  <a:pt x="9890" y="17"/>
                                </a:moveTo>
                                <a:lnTo>
                                  <a:pt x="16" y="17"/>
                                </a:lnTo>
                                <a:lnTo>
                                  <a:pt x="16" y="10"/>
                                </a:lnTo>
                                <a:lnTo>
                                  <a:pt x="9890" y="10"/>
                                </a:lnTo>
                                <a:lnTo>
                                  <a:pt x="9890" y="17"/>
                                </a:lnTo>
                                <a:close/>
                                <a:moveTo>
                                  <a:pt x="9890" y="2348"/>
                                </a:moveTo>
                                <a:lnTo>
                                  <a:pt x="9890" y="10"/>
                                </a:lnTo>
                                <a:lnTo>
                                  <a:pt x="9897" y="17"/>
                                </a:lnTo>
                                <a:lnTo>
                                  <a:pt x="9904" y="17"/>
                                </a:lnTo>
                                <a:lnTo>
                                  <a:pt x="9904" y="2338"/>
                                </a:lnTo>
                                <a:lnTo>
                                  <a:pt x="9897" y="2338"/>
                                </a:lnTo>
                                <a:lnTo>
                                  <a:pt x="9890" y="2348"/>
                                </a:lnTo>
                                <a:close/>
                                <a:moveTo>
                                  <a:pt x="9904" y="17"/>
                                </a:moveTo>
                                <a:lnTo>
                                  <a:pt x="9897" y="17"/>
                                </a:lnTo>
                                <a:lnTo>
                                  <a:pt x="9890" y="10"/>
                                </a:lnTo>
                                <a:lnTo>
                                  <a:pt x="9904" y="10"/>
                                </a:lnTo>
                                <a:lnTo>
                                  <a:pt x="9904" y="17"/>
                                </a:lnTo>
                                <a:close/>
                                <a:moveTo>
                                  <a:pt x="16" y="2348"/>
                                </a:moveTo>
                                <a:lnTo>
                                  <a:pt x="9" y="2338"/>
                                </a:lnTo>
                                <a:lnTo>
                                  <a:pt x="16" y="2338"/>
                                </a:lnTo>
                                <a:lnTo>
                                  <a:pt x="16" y="2348"/>
                                </a:lnTo>
                                <a:close/>
                                <a:moveTo>
                                  <a:pt x="9890" y="2348"/>
                                </a:moveTo>
                                <a:lnTo>
                                  <a:pt x="16" y="2348"/>
                                </a:lnTo>
                                <a:lnTo>
                                  <a:pt x="16" y="2338"/>
                                </a:lnTo>
                                <a:lnTo>
                                  <a:pt x="9890" y="2338"/>
                                </a:lnTo>
                                <a:lnTo>
                                  <a:pt x="9890" y="2348"/>
                                </a:lnTo>
                                <a:close/>
                                <a:moveTo>
                                  <a:pt x="9904" y="2348"/>
                                </a:moveTo>
                                <a:lnTo>
                                  <a:pt x="9890" y="2348"/>
                                </a:lnTo>
                                <a:lnTo>
                                  <a:pt x="9897" y="2338"/>
                                </a:lnTo>
                                <a:lnTo>
                                  <a:pt x="9904" y="2338"/>
                                </a:lnTo>
                                <a:lnTo>
                                  <a:pt x="9904" y="2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0C38EDED" id="Freeform: Shape 32" o:spid="_x0000_s1026" style="width:511.5pt;height:117.75pt;visibility:visible;mso-wrap-style:square;mso-left-percent:-10001;mso-top-percent:-10001;mso-position-horizontal:absolute;mso-position-horizontal-relative:char;mso-position-vertical:absolute;mso-position-vertical-relative:line;mso-left-percent:-10001;mso-top-percent:-10001;v-text-anchor:top" coordsize="9905,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" path="m9904,2355l,2355,,,9904,r,10l16,10,9,17r7,l16,2338r-7,l16,2348r9888,l9904,2355xm16,17r-7,l16,10r,7xm9890,17l16,17r,-7l9890,10r,7xm9890,2348r,-2338l9897,17r7,l9904,2338r-7,l9890,2348xm9904,17r-7,l9890,10r14,l9904,17xm16,2348l9,2338r7,l16,2348xm9890,2348r-9874,l16,2338r9874,l9890,2348xm9904,2348r-14,l9897,2338r7,l9904,2348xe" fillcolor="black" stroked="f">
                  <v:path arrowok="t" o:connecttype="custom" o:connectlocs="6495394,1551305;0,1551305;0,55880;6495394,55880;6495394,62230;10493,62230;5903,66675;10493,66675;10493,1540510;5903,1540510;10493,1546860;6495394,1546860;6495394,1551305;10493,66675;5903,66675;10493,62230;10493,66675;6486212,66675;10493,66675;10493,62230;6486212,62230;6486212,66675;6486212,1546860;6486212,62230;6490803,66675;6495394,66675;6495394,1540510;6490803,1540510;6486212,1546860;6495394,66675;6490803,66675;6486212,62230;6495394,62230;6495394,66675;10493,1546860;5903,1540510;10493,1540510;10493,1546860;6486212,1546860;10493,1546860;10493,1540510;6486212,1540510;6486212,1546860;6495394,1546860;6486212,1546860;6490803,1540510;6495394,1540510;6495394,1546860" o:connectangles="0,0,0,0,0,0,0,0,0,0,0,0,0,0,0,0,0,0,0,0,0,0,0,0,0,0,0,0,0,0,0,0,0,0,0,0,0,0,0,0,0,0,0,0,0,0,0,0"/>
                  <w10:anchorlock/>
                </v:shape>
              </w:pict>
            </mc:Fallback>
          </mc:AlternateContent>
        </w:r>
      </w:del>
      <w:r w:rsidR="00077590" w:rsidRPr="00077590">
        <w:rPr>
          <w:rFonts w:ascii="Times New Roman" w:hAnsi="Times New Roman" w:cs="Times New Roman"/>
          <w:color w:val="010101"/>
          <w:w w:val="110"/>
          <w:sz w:val="24"/>
          <w:szCs w:val="24"/>
        </w:rPr>
        <w:t>In the box below, identify populations with certain conditions for which separate PPS rates will</w:t>
      </w:r>
      <w:r w:rsidR="00077590" w:rsidRPr="00077590">
        <w:rPr>
          <w:rFonts w:ascii="Times New Roman" w:hAnsi="Times New Roman" w:cs="Times New Roman"/>
          <w:color w:val="010101"/>
          <w:spacing w:val="-1"/>
          <w:w w:val="110"/>
          <w:sz w:val="24"/>
          <w:szCs w:val="24"/>
        </w:rPr>
        <w:t xml:space="preserve"> </w:t>
      </w:r>
      <w:r w:rsidR="00077590" w:rsidRPr="00077590">
        <w:rPr>
          <w:rFonts w:ascii="Times New Roman" w:hAnsi="Times New Roman" w:cs="Times New Roman"/>
          <w:color w:val="010101"/>
          <w:w w:val="110"/>
          <w:sz w:val="24"/>
          <w:szCs w:val="24"/>
        </w:rPr>
        <w:t>be determined by the</w:t>
      </w:r>
      <w:r w:rsidR="00077590" w:rsidRPr="00077590">
        <w:rPr>
          <w:rFonts w:ascii="Times New Roman" w:hAnsi="Times New Roman" w:cs="Times New Roman"/>
          <w:color w:val="010101"/>
          <w:spacing w:val="39"/>
          <w:w w:val="110"/>
          <w:sz w:val="24"/>
          <w:szCs w:val="24"/>
        </w:rPr>
        <w:t xml:space="preserve"> </w:t>
      </w:r>
      <w:r w:rsidR="00077590" w:rsidRPr="00077590">
        <w:rPr>
          <w:rFonts w:ascii="Times New Roman" w:hAnsi="Times New Roman" w:cs="Times New Roman"/>
          <w:color w:val="010101"/>
          <w:w w:val="110"/>
          <w:sz w:val="24"/>
          <w:szCs w:val="24"/>
        </w:rPr>
        <w:t xml:space="preserve">state and explain the criteria used to identify them. If more space is needed, please </w:t>
      </w:r>
      <w:proofErr w:type="gramStart"/>
      <w:r w:rsidR="00077590" w:rsidRPr="00077590">
        <w:rPr>
          <w:rFonts w:ascii="Times New Roman" w:hAnsi="Times New Roman" w:cs="Times New Roman"/>
          <w:color w:val="010101"/>
          <w:w w:val="110"/>
          <w:sz w:val="24"/>
          <w:szCs w:val="24"/>
        </w:rPr>
        <w:t>attach</w:t>
      </w:r>
      <w:proofErr w:type="gramEnd"/>
      <w:r w:rsidR="00077590" w:rsidRPr="00077590">
        <w:rPr>
          <w:rFonts w:ascii="Times New Roman" w:hAnsi="Times New Roman" w:cs="Times New Roman"/>
          <w:color w:val="010101"/>
          <w:w w:val="110"/>
          <w:sz w:val="24"/>
          <w:szCs w:val="24"/>
        </w:rPr>
        <w:t xml:space="preserve"> and identify the page that pertains to this section. Note:</w:t>
      </w:r>
      <w:r w:rsidR="00077590" w:rsidRPr="00077590">
        <w:rPr>
          <w:rFonts w:ascii="Times New Roman" w:hAnsi="Times New Roman" w:cs="Times New Roman"/>
          <w:color w:val="010101"/>
          <w:spacing w:val="-3"/>
          <w:w w:val="110"/>
          <w:sz w:val="24"/>
          <w:szCs w:val="24"/>
        </w:rPr>
        <w:t xml:space="preserve"> </w:t>
      </w:r>
      <w:r w:rsidR="00077590" w:rsidRPr="00077590">
        <w:rPr>
          <w:rFonts w:ascii="Times New Roman" w:hAnsi="Times New Roman" w:cs="Times New Roman"/>
          <w:color w:val="010101"/>
          <w:w w:val="110"/>
          <w:sz w:val="24"/>
          <w:szCs w:val="24"/>
        </w:rPr>
        <w:t>the populations listed below should match those shown on the</w:t>
      </w:r>
      <w:r w:rsidR="00077590" w:rsidRPr="00077590">
        <w:rPr>
          <w:rFonts w:ascii="Times New Roman" w:hAnsi="Times New Roman" w:cs="Times New Roman"/>
          <w:color w:val="010101"/>
          <w:spacing w:val="39"/>
          <w:w w:val="110"/>
          <w:sz w:val="24"/>
          <w:szCs w:val="24"/>
        </w:rPr>
        <w:t xml:space="preserve"> </w:t>
      </w:r>
      <w:r w:rsidR="00077590" w:rsidRPr="00077590">
        <w:rPr>
          <w:rFonts w:ascii="Times New Roman" w:hAnsi="Times New Roman" w:cs="Times New Roman"/>
          <w:color w:val="010101"/>
          <w:w w:val="110"/>
          <w:sz w:val="24"/>
          <w:szCs w:val="24"/>
        </w:rPr>
        <w:t>sample cost report submitted by the</w:t>
      </w:r>
      <w:r w:rsidR="00077590" w:rsidRPr="00077590">
        <w:rPr>
          <w:rFonts w:ascii="Times New Roman" w:hAnsi="Times New Roman" w:cs="Times New Roman"/>
          <w:color w:val="010101"/>
          <w:spacing w:val="39"/>
          <w:w w:val="110"/>
          <w:sz w:val="24"/>
          <w:szCs w:val="24"/>
        </w:rPr>
        <w:t xml:space="preserve"> </w:t>
      </w:r>
      <w:r w:rsidR="00077590" w:rsidRPr="00077590">
        <w:rPr>
          <w:rFonts w:ascii="Times New Roman" w:hAnsi="Times New Roman" w:cs="Times New Roman"/>
          <w:color w:val="010101"/>
          <w:w w:val="110"/>
          <w:sz w:val="24"/>
          <w:szCs w:val="24"/>
        </w:rPr>
        <w:t>state</w:t>
      </w:r>
      <w:r w:rsidR="00077590" w:rsidRPr="00077590">
        <w:rPr>
          <w:rFonts w:ascii="Times New Roman" w:hAnsi="Times New Roman" w:cs="Times New Roman"/>
          <w:color w:val="383838"/>
          <w:w w:val="110"/>
          <w:sz w:val="24"/>
          <w:szCs w:val="24"/>
        </w:rPr>
        <w:t>.</w:t>
      </w:r>
    </w:p>
    <w:p w14:paraId="56BAAF6E" w14:textId="77777777" w:rsidR="00BE4A17" w:rsidRDefault="00BE4A17">
      <w:pPr>
        <w:spacing w:after="0" w:line="276" w:lineRule="auto"/>
        <w:contextualSpacing/>
        <w:rPr>
          <w:rFonts w:ascii="Times New Roman" w:hAnsi="Times New Roman" w:cs="Times New Roman"/>
          <w:color w:val="383838"/>
          <w:w w:val="110"/>
          <w:sz w:val="24"/>
          <w:szCs w:val="24"/>
        </w:rPr>
        <w:pPrChange w:id="294" w:author="Danielle Motley" w:date="2023-11-20T11:24:00Z">
          <w:pPr/>
        </w:pPrChange>
      </w:pPr>
    </w:p>
    <w:p w14:paraId="2B4E60CF" w14:textId="4882D4C3" w:rsidR="00917B7B" w:rsidDel="00BE4A17" w:rsidRDefault="00BE4A17" w:rsidP="00BE4A17">
      <w:pPr>
        <w:spacing w:before="240" w:after="0" w:line="276" w:lineRule="auto"/>
        <w:contextualSpacing/>
        <w:rPr>
          <w:del w:id="295" w:author="Danielle Motley" w:date="2023-11-20T11:24:00Z"/>
          <w:rFonts w:ascii="Times New Roman" w:hAnsi="Times New Roman" w:cs="Times New Roman"/>
          <w:color w:val="383838"/>
          <w:w w:val="110"/>
          <w:sz w:val="24"/>
          <w:szCs w:val="24"/>
        </w:rPr>
      </w:pPr>
      <w:ins w:id="296" w:author="Danielle Motley" w:date="2023-11-20T11:24:00Z">
        <w:r w:rsidRPr="00077590">
          <w:rPr>
            <w:rFonts w:ascii="Times New Roman" w:hAnsi="Times New Roman" w:cs="Times New Roman"/>
            <w:noProof/>
            <w:sz w:val="24"/>
            <w:szCs w:val="24"/>
          </w:rPr>
          <mc:AlternateContent>
            <mc:Choice Requires="wps">
              <w:drawing>
                <wp:inline distT="0" distB="0" distL="0" distR="0" wp14:anchorId="5E2905BE" wp14:editId="6A5D24CB">
                  <wp:extent cx="6263640" cy="1508760"/>
                  <wp:effectExtent l="0" t="0" r="3810" b="0"/>
                  <wp:docPr id="207283651" name="Freeform: Shape 2072836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508760"/>
                          </a:xfrm>
                          <a:custGeom>
                            <a:avLst/>
                            <a:gdLst>
                              <a:gd name="T0" fmla="+- 0 10886 982"/>
                              <a:gd name="T1" fmla="*/ T0 w 9905"/>
                              <a:gd name="T2" fmla="+- 0 2443 88"/>
                              <a:gd name="T3" fmla="*/ 2443 h 2355"/>
                              <a:gd name="T4" fmla="+- 0 982 982"/>
                              <a:gd name="T5" fmla="*/ T4 w 9905"/>
                              <a:gd name="T6" fmla="+- 0 2443 88"/>
                              <a:gd name="T7" fmla="*/ 2443 h 2355"/>
                              <a:gd name="T8" fmla="+- 0 982 982"/>
                              <a:gd name="T9" fmla="*/ T8 w 9905"/>
                              <a:gd name="T10" fmla="+- 0 88 88"/>
                              <a:gd name="T11" fmla="*/ 88 h 2355"/>
                              <a:gd name="T12" fmla="+- 0 10886 982"/>
                              <a:gd name="T13" fmla="*/ T12 w 9905"/>
                              <a:gd name="T14" fmla="+- 0 88 88"/>
                              <a:gd name="T15" fmla="*/ 88 h 2355"/>
                              <a:gd name="T16" fmla="+- 0 10886 982"/>
                              <a:gd name="T17" fmla="*/ T16 w 9905"/>
                              <a:gd name="T18" fmla="+- 0 98 88"/>
                              <a:gd name="T19" fmla="*/ 98 h 2355"/>
                              <a:gd name="T20" fmla="+- 0 998 982"/>
                              <a:gd name="T21" fmla="*/ T20 w 9905"/>
                              <a:gd name="T22" fmla="+- 0 98 88"/>
                              <a:gd name="T23" fmla="*/ 98 h 2355"/>
                              <a:gd name="T24" fmla="+- 0 991 982"/>
                              <a:gd name="T25" fmla="*/ T24 w 9905"/>
                              <a:gd name="T26" fmla="+- 0 105 88"/>
                              <a:gd name="T27" fmla="*/ 105 h 2355"/>
                              <a:gd name="T28" fmla="+- 0 998 982"/>
                              <a:gd name="T29" fmla="*/ T28 w 9905"/>
                              <a:gd name="T30" fmla="+- 0 105 88"/>
                              <a:gd name="T31" fmla="*/ 105 h 2355"/>
                              <a:gd name="T32" fmla="+- 0 998 982"/>
                              <a:gd name="T33" fmla="*/ T32 w 9905"/>
                              <a:gd name="T34" fmla="+- 0 2426 88"/>
                              <a:gd name="T35" fmla="*/ 2426 h 2355"/>
                              <a:gd name="T36" fmla="+- 0 991 982"/>
                              <a:gd name="T37" fmla="*/ T36 w 9905"/>
                              <a:gd name="T38" fmla="+- 0 2426 88"/>
                              <a:gd name="T39" fmla="*/ 2426 h 2355"/>
                              <a:gd name="T40" fmla="+- 0 998 982"/>
                              <a:gd name="T41" fmla="*/ T40 w 9905"/>
                              <a:gd name="T42" fmla="+- 0 2436 88"/>
                              <a:gd name="T43" fmla="*/ 2436 h 2355"/>
                              <a:gd name="T44" fmla="+- 0 10886 982"/>
                              <a:gd name="T45" fmla="*/ T44 w 9905"/>
                              <a:gd name="T46" fmla="+- 0 2436 88"/>
                              <a:gd name="T47" fmla="*/ 2436 h 2355"/>
                              <a:gd name="T48" fmla="+- 0 10886 982"/>
                              <a:gd name="T49" fmla="*/ T48 w 9905"/>
                              <a:gd name="T50" fmla="+- 0 2443 88"/>
                              <a:gd name="T51" fmla="*/ 2443 h 2355"/>
                              <a:gd name="T52" fmla="+- 0 998 982"/>
                              <a:gd name="T53" fmla="*/ T52 w 9905"/>
                              <a:gd name="T54" fmla="+- 0 105 88"/>
                              <a:gd name="T55" fmla="*/ 105 h 2355"/>
                              <a:gd name="T56" fmla="+- 0 991 982"/>
                              <a:gd name="T57" fmla="*/ T56 w 9905"/>
                              <a:gd name="T58" fmla="+- 0 105 88"/>
                              <a:gd name="T59" fmla="*/ 105 h 2355"/>
                              <a:gd name="T60" fmla="+- 0 998 982"/>
                              <a:gd name="T61" fmla="*/ T60 w 9905"/>
                              <a:gd name="T62" fmla="+- 0 98 88"/>
                              <a:gd name="T63" fmla="*/ 98 h 2355"/>
                              <a:gd name="T64" fmla="+- 0 998 982"/>
                              <a:gd name="T65" fmla="*/ T64 w 9905"/>
                              <a:gd name="T66" fmla="+- 0 105 88"/>
                              <a:gd name="T67" fmla="*/ 105 h 2355"/>
                              <a:gd name="T68" fmla="+- 0 10872 982"/>
                              <a:gd name="T69" fmla="*/ T68 w 9905"/>
                              <a:gd name="T70" fmla="+- 0 105 88"/>
                              <a:gd name="T71" fmla="*/ 105 h 2355"/>
                              <a:gd name="T72" fmla="+- 0 998 982"/>
                              <a:gd name="T73" fmla="*/ T72 w 9905"/>
                              <a:gd name="T74" fmla="+- 0 105 88"/>
                              <a:gd name="T75" fmla="*/ 105 h 2355"/>
                              <a:gd name="T76" fmla="+- 0 998 982"/>
                              <a:gd name="T77" fmla="*/ T76 w 9905"/>
                              <a:gd name="T78" fmla="+- 0 98 88"/>
                              <a:gd name="T79" fmla="*/ 98 h 2355"/>
                              <a:gd name="T80" fmla="+- 0 10872 982"/>
                              <a:gd name="T81" fmla="*/ T80 w 9905"/>
                              <a:gd name="T82" fmla="+- 0 98 88"/>
                              <a:gd name="T83" fmla="*/ 98 h 2355"/>
                              <a:gd name="T84" fmla="+- 0 10872 982"/>
                              <a:gd name="T85" fmla="*/ T84 w 9905"/>
                              <a:gd name="T86" fmla="+- 0 105 88"/>
                              <a:gd name="T87" fmla="*/ 105 h 2355"/>
                              <a:gd name="T88" fmla="+- 0 10872 982"/>
                              <a:gd name="T89" fmla="*/ T88 w 9905"/>
                              <a:gd name="T90" fmla="+- 0 2436 88"/>
                              <a:gd name="T91" fmla="*/ 2436 h 2355"/>
                              <a:gd name="T92" fmla="+- 0 10872 982"/>
                              <a:gd name="T93" fmla="*/ T92 w 9905"/>
                              <a:gd name="T94" fmla="+- 0 98 88"/>
                              <a:gd name="T95" fmla="*/ 98 h 2355"/>
                              <a:gd name="T96" fmla="+- 0 10879 982"/>
                              <a:gd name="T97" fmla="*/ T96 w 9905"/>
                              <a:gd name="T98" fmla="+- 0 105 88"/>
                              <a:gd name="T99" fmla="*/ 105 h 2355"/>
                              <a:gd name="T100" fmla="+- 0 10886 982"/>
                              <a:gd name="T101" fmla="*/ T100 w 9905"/>
                              <a:gd name="T102" fmla="+- 0 105 88"/>
                              <a:gd name="T103" fmla="*/ 105 h 2355"/>
                              <a:gd name="T104" fmla="+- 0 10886 982"/>
                              <a:gd name="T105" fmla="*/ T104 w 9905"/>
                              <a:gd name="T106" fmla="+- 0 2426 88"/>
                              <a:gd name="T107" fmla="*/ 2426 h 2355"/>
                              <a:gd name="T108" fmla="+- 0 10879 982"/>
                              <a:gd name="T109" fmla="*/ T108 w 9905"/>
                              <a:gd name="T110" fmla="+- 0 2426 88"/>
                              <a:gd name="T111" fmla="*/ 2426 h 2355"/>
                              <a:gd name="T112" fmla="+- 0 10872 982"/>
                              <a:gd name="T113" fmla="*/ T112 w 9905"/>
                              <a:gd name="T114" fmla="+- 0 2436 88"/>
                              <a:gd name="T115" fmla="*/ 2436 h 2355"/>
                              <a:gd name="T116" fmla="+- 0 10886 982"/>
                              <a:gd name="T117" fmla="*/ T116 w 9905"/>
                              <a:gd name="T118" fmla="+- 0 105 88"/>
                              <a:gd name="T119" fmla="*/ 105 h 2355"/>
                              <a:gd name="T120" fmla="+- 0 10879 982"/>
                              <a:gd name="T121" fmla="*/ T120 w 9905"/>
                              <a:gd name="T122" fmla="+- 0 105 88"/>
                              <a:gd name="T123" fmla="*/ 105 h 2355"/>
                              <a:gd name="T124" fmla="+- 0 10872 982"/>
                              <a:gd name="T125" fmla="*/ T124 w 9905"/>
                              <a:gd name="T126" fmla="+- 0 98 88"/>
                              <a:gd name="T127" fmla="*/ 98 h 2355"/>
                              <a:gd name="T128" fmla="+- 0 10886 982"/>
                              <a:gd name="T129" fmla="*/ T128 w 9905"/>
                              <a:gd name="T130" fmla="+- 0 98 88"/>
                              <a:gd name="T131" fmla="*/ 98 h 2355"/>
                              <a:gd name="T132" fmla="+- 0 10886 982"/>
                              <a:gd name="T133" fmla="*/ T132 w 9905"/>
                              <a:gd name="T134" fmla="+- 0 105 88"/>
                              <a:gd name="T135" fmla="*/ 105 h 2355"/>
                              <a:gd name="T136" fmla="+- 0 998 982"/>
                              <a:gd name="T137" fmla="*/ T136 w 9905"/>
                              <a:gd name="T138" fmla="+- 0 2436 88"/>
                              <a:gd name="T139" fmla="*/ 2436 h 2355"/>
                              <a:gd name="T140" fmla="+- 0 991 982"/>
                              <a:gd name="T141" fmla="*/ T140 w 9905"/>
                              <a:gd name="T142" fmla="+- 0 2426 88"/>
                              <a:gd name="T143" fmla="*/ 2426 h 2355"/>
                              <a:gd name="T144" fmla="+- 0 998 982"/>
                              <a:gd name="T145" fmla="*/ T144 w 9905"/>
                              <a:gd name="T146" fmla="+- 0 2426 88"/>
                              <a:gd name="T147" fmla="*/ 2426 h 2355"/>
                              <a:gd name="T148" fmla="+- 0 998 982"/>
                              <a:gd name="T149" fmla="*/ T148 w 9905"/>
                              <a:gd name="T150" fmla="+- 0 2436 88"/>
                              <a:gd name="T151" fmla="*/ 2436 h 2355"/>
                              <a:gd name="T152" fmla="+- 0 10872 982"/>
                              <a:gd name="T153" fmla="*/ T152 w 9905"/>
                              <a:gd name="T154" fmla="+- 0 2436 88"/>
                              <a:gd name="T155" fmla="*/ 2436 h 2355"/>
                              <a:gd name="T156" fmla="+- 0 998 982"/>
                              <a:gd name="T157" fmla="*/ T156 w 9905"/>
                              <a:gd name="T158" fmla="+- 0 2436 88"/>
                              <a:gd name="T159" fmla="*/ 2436 h 2355"/>
                              <a:gd name="T160" fmla="+- 0 998 982"/>
                              <a:gd name="T161" fmla="*/ T160 w 9905"/>
                              <a:gd name="T162" fmla="+- 0 2426 88"/>
                              <a:gd name="T163" fmla="*/ 2426 h 2355"/>
                              <a:gd name="T164" fmla="+- 0 10872 982"/>
                              <a:gd name="T165" fmla="*/ T164 w 9905"/>
                              <a:gd name="T166" fmla="+- 0 2426 88"/>
                              <a:gd name="T167" fmla="*/ 2426 h 2355"/>
                              <a:gd name="T168" fmla="+- 0 10872 982"/>
                              <a:gd name="T169" fmla="*/ T168 w 9905"/>
                              <a:gd name="T170" fmla="+- 0 2436 88"/>
                              <a:gd name="T171" fmla="*/ 2436 h 2355"/>
                              <a:gd name="T172" fmla="+- 0 10886 982"/>
                              <a:gd name="T173" fmla="*/ T172 w 9905"/>
                              <a:gd name="T174" fmla="+- 0 2436 88"/>
                              <a:gd name="T175" fmla="*/ 2436 h 2355"/>
                              <a:gd name="T176" fmla="+- 0 10872 982"/>
                              <a:gd name="T177" fmla="*/ T176 w 9905"/>
                              <a:gd name="T178" fmla="+- 0 2436 88"/>
                              <a:gd name="T179" fmla="*/ 2436 h 2355"/>
                              <a:gd name="T180" fmla="+- 0 10879 982"/>
                              <a:gd name="T181" fmla="*/ T180 w 9905"/>
                              <a:gd name="T182" fmla="+- 0 2426 88"/>
                              <a:gd name="T183" fmla="*/ 2426 h 2355"/>
                              <a:gd name="T184" fmla="+- 0 10886 982"/>
                              <a:gd name="T185" fmla="*/ T184 w 9905"/>
                              <a:gd name="T186" fmla="+- 0 2426 88"/>
                              <a:gd name="T187" fmla="*/ 2426 h 2355"/>
                              <a:gd name="T188" fmla="+- 0 10886 982"/>
                              <a:gd name="T189" fmla="*/ T188 w 9905"/>
                              <a:gd name="T190" fmla="+- 0 2436 88"/>
                              <a:gd name="T191" fmla="*/ 2436 h 23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905" h="2355">
                                <a:moveTo>
                                  <a:pt x="9904" y="2355"/>
                                </a:moveTo>
                                <a:lnTo>
                                  <a:pt x="0" y="2355"/>
                                </a:lnTo>
                                <a:lnTo>
                                  <a:pt x="0" y="0"/>
                                </a:lnTo>
                                <a:lnTo>
                                  <a:pt x="9904" y="0"/>
                                </a:lnTo>
                                <a:lnTo>
                                  <a:pt x="9904" y="10"/>
                                </a:lnTo>
                                <a:lnTo>
                                  <a:pt x="16" y="10"/>
                                </a:lnTo>
                                <a:lnTo>
                                  <a:pt x="9" y="17"/>
                                </a:lnTo>
                                <a:lnTo>
                                  <a:pt x="16" y="17"/>
                                </a:lnTo>
                                <a:lnTo>
                                  <a:pt x="16" y="2338"/>
                                </a:lnTo>
                                <a:lnTo>
                                  <a:pt x="9" y="2338"/>
                                </a:lnTo>
                                <a:lnTo>
                                  <a:pt x="16" y="2348"/>
                                </a:lnTo>
                                <a:lnTo>
                                  <a:pt x="9904" y="2348"/>
                                </a:lnTo>
                                <a:lnTo>
                                  <a:pt x="9904" y="2355"/>
                                </a:lnTo>
                                <a:close/>
                                <a:moveTo>
                                  <a:pt x="16" y="17"/>
                                </a:moveTo>
                                <a:lnTo>
                                  <a:pt x="9" y="17"/>
                                </a:lnTo>
                                <a:lnTo>
                                  <a:pt x="16" y="10"/>
                                </a:lnTo>
                                <a:lnTo>
                                  <a:pt x="16" y="17"/>
                                </a:lnTo>
                                <a:close/>
                                <a:moveTo>
                                  <a:pt x="9890" y="17"/>
                                </a:moveTo>
                                <a:lnTo>
                                  <a:pt x="16" y="17"/>
                                </a:lnTo>
                                <a:lnTo>
                                  <a:pt x="16" y="10"/>
                                </a:lnTo>
                                <a:lnTo>
                                  <a:pt x="9890" y="10"/>
                                </a:lnTo>
                                <a:lnTo>
                                  <a:pt x="9890" y="17"/>
                                </a:lnTo>
                                <a:close/>
                                <a:moveTo>
                                  <a:pt x="9890" y="2348"/>
                                </a:moveTo>
                                <a:lnTo>
                                  <a:pt x="9890" y="10"/>
                                </a:lnTo>
                                <a:lnTo>
                                  <a:pt x="9897" y="17"/>
                                </a:lnTo>
                                <a:lnTo>
                                  <a:pt x="9904" y="17"/>
                                </a:lnTo>
                                <a:lnTo>
                                  <a:pt x="9904" y="2338"/>
                                </a:lnTo>
                                <a:lnTo>
                                  <a:pt x="9897" y="2338"/>
                                </a:lnTo>
                                <a:lnTo>
                                  <a:pt x="9890" y="2348"/>
                                </a:lnTo>
                                <a:close/>
                                <a:moveTo>
                                  <a:pt x="9904" y="17"/>
                                </a:moveTo>
                                <a:lnTo>
                                  <a:pt x="9897" y="17"/>
                                </a:lnTo>
                                <a:lnTo>
                                  <a:pt x="9890" y="10"/>
                                </a:lnTo>
                                <a:lnTo>
                                  <a:pt x="9904" y="10"/>
                                </a:lnTo>
                                <a:lnTo>
                                  <a:pt x="9904" y="17"/>
                                </a:lnTo>
                                <a:close/>
                                <a:moveTo>
                                  <a:pt x="16" y="2348"/>
                                </a:moveTo>
                                <a:lnTo>
                                  <a:pt x="9" y="2338"/>
                                </a:lnTo>
                                <a:lnTo>
                                  <a:pt x="16" y="2338"/>
                                </a:lnTo>
                                <a:lnTo>
                                  <a:pt x="16" y="2348"/>
                                </a:lnTo>
                                <a:close/>
                                <a:moveTo>
                                  <a:pt x="9890" y="2348"/>
                                </a:moveTo>
                                <a:lnTo>
                                  <a:pt x="16" y="2348"/>
                                </a:lnTo>
                                <a:lnTo>
                                  <a:pt x="16" y="2338"/>
                                </a:lnTo>
                                <a:lnTo>
                                  <a:pt x="9890" y="2338"/>
                                </a:lnTo>
                                <a:lnTo>
                                  <a:pt x="9890" y="2348"/>
                                </a:lnTo>
                                <a:close/>
                                <a:moveTo>
                                  <a:pt x="9904" y="2348"/>
                                </a:moveTo>
                                <a:lnTo>
                                  <a:pt x="9890" y="2348"/>
                                </a:lnTo>
                                <a:lnTo>
                                  <a:pt x="9897" y="2338"/>
                                </a:lnTo>
                                <a:lnTo>
                                  <a:pt x="9904" y="2338"/>
                                </a:lnTo>
                                <a:lnTo>
                                  <a:pt x="9904" y="2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726ABB0A" id="Freeform: Shape 207283651" o:spid="_x0000_s1026" style="width:493.2pt;height:118.8pt;visibility:visible;mso-wrap-style:square;mso-left-percent:-10001;mso-top-percent:-10001;mso-position-horizontal:absolute;mso-position-horizontal-relative:char;mso-position-vertical:absolute;mso-position-vertical-relative:line;mso-left-percent:-10001;mso-top-percent:-10001;v-text-anchor:top" coordsize="9905,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" path="m9904,2355l,2355,,,9904,r,10l16,10,9,17r7,l16,2338r-7,l16,2348r9888,l9904,2355xm16,17r-7,l16,10r,7xm9890,17l16,17r,-7l9890,10r,7xm9890,2348r,-2338l9897,17r7,l9904,2338r-7,l9890,2348xm9904,17r-7,l9890,10r14,l9904,17xm16,2348l9,2338r7,l16,2348xm9890,2348r-9874,l16,2338r9874,l9890,2348xm9904,2348r-14,l9897,2338r7,l9904,2348xe" fillcolor="black" stroked="f">
                  <v:path arrowok="t" o:connecttype="custom" o:connectlocs="6263008,1565138;0,1565138;0,56378;6263008,56378;6263008,62785;10118,62785;5691,67270;10118,67270;10118,1554247;5691,1554247;10118,1560654;6263008,1560654;6263008,1565138;10118,67270;5691,67270;10118,62785;10118,67270;6254154,67270;10118,67270;10118,62785;6254154,62785;6254154,67270;6254154,1560654;6254154,62785;6258581,67270;6263008,67270;6263008,1554247;6258581,1554247;6254154,1560654;6263008,67270;6258581,67270;6254154,62785;6263008,62785;6263008,67270;10118,1560654;5691,1554247;10118,1554247;10118,1560654;6254154,1560654;10118,1560654;10118,1554247;6254154,1554247;6254154,1560654;6263008,1560654;6254154,1560654;6258581,1554247;6263008,1554247;6263008,1560654" o:connectangles="0,0,0,0,0,0,0,0,0,0,0,0,0,0,0,0,0,0,0,0,0,0,0,0,0,0,0,0,0,0,0,0,0,0,0,0,0,0,0,0,0,0,0,0,0,0,0,0"/>
                  <w10:anchorlock/>
                </v:shape>
              </w:pict>
            </mc:Fallback>
          </mc:AlternateContent>
        </w:r>
      </w:ins>
    </w:p>
    <w:p w14:paraId="5568B95F" w14:textId="77777777" w:rsidR="00BE4A17" w:rsidRDefault="00BE4A17">
      <w:pPr>
        <w:spacing w:before="240" w:after="0" w:line="276" w:lineRule="auto"/>
        <w:contextualSpacing/>
        <w:rPr>
          <w:ins w:id="297" w:author="Danielle Motley" w:date="2023-11-20T11:24:00Z"/>
          <w:rFonts w:ascii="Times New Roman" w:hAnsi="Times New Roman" w:cs="Times New Roman"/>
          <w:color w:val="383838"/>
          <w:w w:val="110"/>
          <w:sz w:val="24"/>
          <w:szCs w:val="24"/>
        </w:rPr>
        <w:pPrChange w:id="298" w:author="Danielle Motley" w:date="2023-11-20T11:24:00Z">
          <w:pPr/>
        </w:pPrChange>
      </w:pPr>
    </w:p>
    <w:p w14:paraId="33A3A505" w14:textId="77777777" w:rsidR="00BE4A17" w:rsidRDefault="00BE4A17">
      <w:pPr>
        <w:spacing w:before="240" w:after="0" w:line="276" w:lineRule="auto"/>
        <w:contextualSpacing/>
        <w:rPr>
          <w:ins w:id="299" w:author="Danielle Motley" w:date="2023-11-20T11:24:00Z"/>
        </w:rPr>
        <w:pPrChange w:id="300" w:author="Danielle Motley" w:date="2023-11-20T11:24:00Z">
          <w:pPr>
            <w:pStyle w:val="SectionSubSectionSectionSection-Level5"/>
            <w:spacing w:line="276" w:lineRule="auto"/>
            <w:contextualSpacing/>
          </w:pPr>
        </w:pPrChange>
      </w:pPr>
    </w:p>
    <w:p w14:paraId="34D86E22" w14:textId="2A8E641E" w:rsidR="00077590" w:rsidRPr="00B0214E" w:rsidRDefault="00077590">
      <w:pPr>
        <w:pStyle w:val="SectionSubSectionSectionSection-Level5"/>
        <w:spacing w:line="276" w:lineRule="auto"/>
        <w:contextualSpacing/>
        <w:pPrChange w:id="301" w:author="Danielle Motley" w:date="2023-11-20T11:22:00Z">
          <w:pPr>
            <w:pStyle w:val="SectionSubSectionSectionSection-Level5"/>
          </w:pPr>
        </w:pPrChange>
      </w:pPr>
      <w:r w:rsidRPr="00B0214E">
        <w:t>PPS-2 Outlier Payments</w:t>
      </w:r>
    </w:p>
    <w:p w14:paraId="6E05EE42" w14:textId="77777777" w:rsidR="00077590" w:rsidRPr="00427403" w:rsidRDefault="00077590">
      <w:pPr>
        <w:spacing w:line="276" w:lineRule="auto"/>
        <w:contextualSpacing/>
        <w:rPr>
          <w:rFonts w:ascii="Times New Roman" w:hAnsi="Times New Roman" w:cs="Times New Roman"/>
          <w:sz w:val="24"/>
          <w:szCs w:val="24"/>
        </w:rPr>
        <w:pPrChange w:id="302" w:author="Danielle Motley" w:date="2023-11-20T11:22:00Z">
          <w:pPr/>
        </w:pPrChange>
      </w:pPr>
      <w:r w:rsidRPr="00427403">
        <w:rPr>
          <w:rFonts w:ascii="Times New Roman" w:hAnsi="Times New Roman" w:cs="Times New Roman"/>
          <w:color w:val="010101"/>
          <w:w w:val="110"/>
          <w:sz w:val="24"/>
          <w:szCs w:val="24"/>
        </w:rPr>
        <w:t>Outlier</w:t>
      </w:r>
      <w:r w:rsidRPr="00427403">
        <w:rPr>
          <w:rFonts w:ascii="Times New Roman" w:hAnsi="Times New Roman" w:cs="Times New Roman"/>
          <w:color w:val="010101"/>
          <w:spacing w:val="-2"/>
          <w:w w:val="110"/>
          <w:sz w:val="24"/>
          <w:szCs w:val="24"/>
        </w:rPr>
        <w:t xml:space="preserve"> </w:t>
      </w:r>
      <w:r w:rsidRPr="00427403">
        <w:rPr>
          <w:rFonts w:ascii="Times New Roman" w:hAnsi="Times New Roman" w:cs="Times New Roman"/>
          <w:color w:val="010101"/>
          <w:w w:val="110"/>
          <w:sz w:val="24"/>
          <w:szCs w:val="24"/>
        </w:rPr>
        <w:t>payments are</w:t>
      </w:r>
      <w:r w:rsidRPr="00427403">
        <w:rPr>
          <w:rFonts w:ascii="Times New Roman" w:hAnsi="Times New Roman" w:cs="Times New Roman"/>
          <w:color w:val="010101"/>
          <w:spacing w:val="-8"/>
          <w:w w:val="110"/>
          <w:sz w:val="24"/>
          <w:szCs w:val="24"/>
        </w:rPr>
        <w:t xml:space="preserve"> </w:t>
      </w:r>
      <w:r w:rsidRPr="00427403">
        <w:rPr>
          <w:rFonts w:ascii="Times New Roman" w:hAnsi="Times New Roman" w:cs="Times New Roman"/>
          <w:color w:val="010101"/>
          <w:w w:val="110"/>
          <w:sz w:val="24"/>
          <w:szCs w:val="24"/>
        </w:rPr>
        <w:t>reimbursements</w:t>
      </w:r>
      <w:r w:rsidRPr="00427403">
        <w:rPr>
          <w:rFonts w:ascii="Times New Roman" w:hAnsi="Times New Roman" w:cs="Times New Roman"/>
          <w:color w:val="010101"/>
          <w:spacing w:val="-16"/>
          <w:w w:val="110"/>
          <w:sz w:val="24"/>
          <w:szCs w:val="24"/>
        </w:rPr>
        <w:t xml:space="preserve"> </w:t>
      </w:r>
      <w:r w:rsidRPr="00427403">
        <w:rPr>
          <w:rFonts w:ascii="Times New Roman" w:hAnsi="Times New Roman" w:cs="Times New Roman"/>
          <w:color w:val="010101"/>
          <w:w w:val="110"/>
          <w:sz w:val="24"/>
          <w:szCs w:val="24"/>
        </w:rPr>
        <w:t>to clinics</w:t>
      </w:r>
      <w:r w:rsidRPr="00427403">
        <w:rPr>
          <w:rFonts w:ascii="Times New Roman" w:hAnsi="Times New Roman" w:cs="Times New Roman"/>
          <w:color w:val="010101"/>
          <w:spacing w:val="-2"/>
          <w:w w:val="110"/>
          <w:sz w:val="24"/>
          <w:szCs w:val="24"/>
        </w:rPr>
        <w:t xml:space="preserve"> </w:t>
      </w:r>
      <w:r w:rsidRPr="00427403">
        <w:rPr>
          <w:rFonts w:ascii="Times New Roman" w:hAnsi="Times New Roman" w:cs="Times New Roman"/>
          <w:color w:val="010101"/>
          <w:w w:val="110"/>
          <w:sz w:val="24"/>
          <w:szCs w:val="24"/>
        </w:rPr>
        <w:t>in addition to PPS</w:t>
      </w:r>
      <w:r w:rsidRPr="00427403">
        <w:rPr>
          <w:rFonts w:ascii="Times New Roman" w:hAnsi="Times New Roman" w:cs="Times New Roman"/>
          <w:color w:val="010101"/>
          <w:spacing w:val="-3"/>
          <w:w w:val="110"/>
          <w:sz w:val="24"/>
          <w:szCs w:val="24"/>
        </w:rPr>
        <w:t xml:space="preserve"> </w:t>
      </w:r>
      <w:r w:rsidRPr="00427403">
        <w:rPr>
          <w:rFonts w:ascii="Times New Roman" w:hAnsi="Times New Roman" w:cs="Times New Roman"/>
          <w:color w:val="010101"/>
          <w:w w:val="110"/>
          <w:sz w:val="24"/>
          <w:szCs w:val="24"/>
        </w:rPr>
        <w:t>rates</w:t>
      </w:r>
      <w:r w:rsidRPr="00427403">
        <w:rPr>
          <w:rFonts w:ascii="Times New Roman" w:hAnsi="Times New Roman" w:cs="Times New Roman"/>
          <w:color w:val="010101"/>
          <w:spacing w:val="-2"/>
          <w:w w:val="110"/>
          <w:sz w:val="24"/>
          <w:szCs w:val="24"/>
        </w:rPr>
        <w:t xml:space="preserve"> </w:t>
      </w:r>
      <w:r w:rsidRPr="00427403">
        <w:rPr>
          <w:rFonts w:ascii="Times New Roman" w:hAnsi="Times New Roman" w:cs="Times New Roman"/>
          <w:color w:val="010101"/>
          <w:w w:val="110"/>
          <w:sz w:val="24"/>
          <w:szCs w:val="24"/>
        </w:rPr>
        <w:t>for participant costs that exceed a state-defined threshold</w:t>
      </w:r>
      <w:r w:rsidRPr="00427403">
        <w:rPr>
          <w:rFonts w:ascii="Times New Roman" w:hAnsi="Times New Roman" w:cs="Times New Roman"/>
          <w:color w:val="010101"/>
          <w:spacing w:val="-2"/>
          <w:w w:val="110"/>
          <w:sz w:val="24"/>
          <w:szCs w:val="24"/>
        </w:rPr>
        <w:t xml:space="preserve"> </w:t>
      </w:r>
      <w:r w:rsidRPr="00427403">
        <w:rPr>
          <w:rFonts w:ascii="Times New Roman" w:hAnsi="Times New Roman" w:cs="Times New Roman"/>
          <w:color w:val="010101"/>
          <w:w w:val="110"/>
          <w:sz w:val="24"/>
          <w:szCs w:val="24"/>
        </w:rPr>
        <w:t>to ensure</w:t>
      </w:r>
      <w:r w:rsidRPr="00427403">
        <w:rPr>
          <w:rFonts w:ascii="Times New Roman" w:hAnsi="Times New Roman" w:cs="Times New Roman"/>
          <w:color w:val="010101"/>
          <w:spacing w:val="-9"/>
          <w:w w:val="110"/>
          <w:sz w:val="24"/>
          <w:szCs w:val="24"/>
        </w:rPr>
        <w:t xml:space="preserve"> </w:t>
      </w:r>
      <w:r w:rsidRPr="00427403">
        <w:rPr>
          <w:rFonts w:ascii="Times New Roman" w:hAnsi="Times New Roman" w:cs="Times New Roman"/>
          <w:color w:val="010101"/>
          <w:w w:val="110"/>
          <w:sz w:val="24"/>
          <w:szCs w:val="24"/>
        </w:rPr>
        <w:t>that</w:t>
      </w:r>
      <w:r w:rsidRPr="00427403">
        <w:rPr>
          <w:rFonts w:ascii="Times New Roman" w:hAnsi="Times New Roman" w:cs="Times New Roman"/>
          <w:color w:val="010101"/>
          <w:spacing w:val="-3"/>
          <w:w w:val="110"/>
          <w:sz w:val="24"/>
          <w:szCs w:val="24"/>
        </w:rPr>
        <w:t xml:space="preserve"> </w:t>
      </w:r>
      <w:r w:rsidRPr="00427403">
        <w:rPr>
          <w:rFonts w:ascii="Times New Roman" w:hAnsi="Times New Roman" w:cs="Times New Roman"/>
          <w:color w:val="010101"/>
          <w:w w:val="110"/>
          <w:sz w:val="24"/>
          <w:szCs w:val="24"/>
        </w:rPr>
        <w:t>clinics</w:t>
      </w:r>
      <w:r w:rsidRPr="00427403">
        <w:rPr>
          <w:rFonts w:ascii="Times New Roman" w:hAnsi="Times New Roman" w:cs="Times New Roman"/>
          <w:color w:val="010101"/>
          <w:spacing w:val="-2"/>
          <w:w w:val="110"/>
          <w:sz w:val="24"/>
          <w:szCs w:val="24"/>
        </w:rPr>
        <w:t xml:space="preserve"> </w:t>
      </w:r>
      <w:proofErr w:type="gramStart"/>
      <w:r w:rsidRPr="00427403">
        <w:rPr>
          <w:rFonts w:ascii="Times New Roman" w:hAnsi="Times New Roman" w:cs="Times New Roman"/>
          <w:color w:val="010101"/>
          <w:w w:val="110"/>
          <w:sz w:val="24"/>
          <w:szCs w:val="24"/>
        </w:rPr>
        <w:t>are</w:t>
      </w:r>
      <w:r w:rsidRPr="00427403">
        <w:rPr>
          <w:rFonts w:ascii="Times New Roman" w:hAnsi="Times New Roman" w:cs="Times New Roman"/>
          <w:color w:val="010101"/>
          <w:spacing w:val="-8"/>
          <w:w w:val="110"/>
          <w:sz w:val="24"/>
          <w:szCs w:val="24"/>
        </w:rPr>
        <w:t xml:space="preserve"> </w:t>
      </w:r>
      <w:r w:rsidRPr="00427403">
        <w:rPr>
          <w:rFonts w:ascii="Times New Roman" w:hAnsi="Times New Roman" w:cs="Times New Roman"/>
          <w:color w:val="010101"/>
          <w:w w:val="110"/>
          <w:sz w:val="24"/>
          <w:szCs w:val="24"/>
        </w:rPr>
        <w:t>able</w:t>
      </w:r>
      <w:r w:rsidRPr="00427403">
        <w:rPr>
          <w:rFonts w:ascii="Times New Roman" w:hAnsi="Times New Roman" w:cs="Times New Roman"/>
          <w:color w:val="010101"/>
          <w:spacing w:val="-6"/>
          <w:w w:val="110"/>
          <w:sz w:val="24"/>
          <w:szCs w:val="24"/>
        </w:rPr>
        <w:t xml:space="preserve"> </w:t>
      </w:r>
      <w:r w:rsidRPr="00427403">
        <w:rPr>
          <w:rFonts w:ascii="Times New Roman" w:hAnsi="Times New Roman" w:cs="Times New Roman"/>
          <w:color w:val="010101"/>
          <w:w w:val="110"/>
          <w:sz w:val="24"/>
          <w:szCs w:val="24"/>
        </w:rPr>
        <w:t>to</w:t>
      </w:r>
      <w:proofErr w:type="gramEnd"/>
      <w:r w:rsidRPr="00427403">
        <w:rPr>
          <w:rFonts w:ascii="Times New Roman" w:hAnsi="Times New Roman" w:cs="Times New Roman"/>
          <w:color w:val="010101"/>
          <w:w w:val="110"/>
          <w:sz w:val="24"/>
          <w:szCs w:val="24"/>
        </w:rPr>
        <w:t xml:space="preserve"> meet</w:t>
      </w:r>
      <w:r w:rsidRPr="00427403">
        <w:rPr>
          <w:rFonts w:ascii="Times New Roman" w:hAnsi="Times New Roman" w:cs="Times New Roman"/>
          <w:color w:val="010101"/>
          <w:spacing w:val="-8"/>
          <w:w w:val="110"/>
          <w:sz w:val="24"/>
          <w:szCs w:val="24"/>
        </w:rPr>
        <w:t xml:space="preserve"> </w:t>
      </w:r>
      <w:r w:rsidRPr="00427403">
        <w:rPr>
          <w:rFonts w:ascii="Times New Roman" w:hAnsi="Times New Roman" w:cs="Times New Roman"/>
          <w:color w:val="010101"/>
          <w:w w:val="110"/>
          <w:sz w:val="24"/>
          <w:szCs w:val="24"/>
        </w:rPr>
        <w:t>the costs</w:t>
      </w:r>
      <w:r w:rsidRPr="00427403">
        <w:rPr>
          <w:rFonts w:ascii="Times New Roman" w:hAnsi="Times New Roman" w:cs="Times New Roman"/>
          <w:color w:val="010101"/>
          <w:spacing w:val="-5"/>
          <w:w w:val="110"/>
          <w:sz w:val="24"/>
          <w:szCs w:val="24"/>
        </w:rPr>
        <w:t xml:space="preserve"> </w:t>
      </w:r>
      <w:r w:rsidRPr="00427403">
        <w:rPr>
          <w:rFonts w:ascii="Times New Roman" w:hAnsi="Times New Roman" w:cs="Times New Roman"/>
          <w:color w:val="010101"/>
          <w:w w:val="110"/>
          <w:sz w:val="24"/>
          <w:szCs w:val="24"/>
        </w:rPr>
        <w:t>of serving</w:t>
      </w:r>
      <w:r w:rsidRPr="00427403">
        <w:rPr>
          <w:rFonts w:ascii="Times New Roman" w:hAnsi="Times New Roman" w:cs="Times New Roman"/>
          <w:color w:val="010101"/>
          <w:spacing w:val="-14"/>
          <w:w w:val="110"/>
          <w:sz w:val="24"/>
          <w:szCs w:val="24"/>
        </w:rPr>
        <w:t xml:space="preserve"> </w:t>
      </w:r>
      <w:r w:rsidRPr="00427403">
        <w:rPr>
          <w:rFonts w:ascii="Times New Roman" w:hAnsi="Times New Roman" w:cs="Times New Roman"/>
          <w:color w:val="010101"/>
          <w:w w:val="110"/>
          <w:sz w:val="24"/>
          <w:szCs w:val="24"/>
        </w:rPr>
        <w:t xml:space="preserve">their </w:t>
      </w:r>
      <w:r w:rsidRPr="00427403">
        <w:rPr>
          <w:rFonts w:ascii="Times New Roman" w:hAnsi="Times New Roman" w:cs="Times New Roman"/>
          <w:color w:val="010101"/>
          <w:spacing w:val="-2"/>
          <w:w w:val="115"/>
          <w:sz w:val="24"/>
          <w:szCs w:val="24"/>
        </w:rPr>
        <w:t>users</w:t>
      </w:r>
      <w:r w:rsidRPr="00427403">
        <w:rPr>
          <w:rFonts w:ascii="Times New Roman" w:hAnsi="Times New Roman" w:cs="Times New Roman"/>
          <w:color w:val="383838"/>
          <w:spacing w:val="-2"/>
          <w:w w:val="115"/>
          <w:sz w:val="24"/>
          <w:szCs w:val="24"/>
        </w:rPr>
        <w:t>.</w:t>
      </w:r>
    </w:p>
    <w:p w14:paraId="749246FF" w14:textId="77777777" w:rsidR="00077590" w:rsidRDefault="00077590" w:rsidP="00BE4A17">
      <w:pPr>
        <w:spacing w:after="240" w:line="276" w:lineRule="auto"/>
        <w:contextualSpacing/>
        <w:rPr>
          <w:ins w:id="303" w:author="Danielle Motley" w:date="2023-11-20T11:25:00Z"/>
          <w:rFonts w:ascii="Times New Roman" w:hAnsi="Times New Roman" w:cs="Times New Roman"/>
          <w:color w:val="010101"/>
          <w:w w:val="110"/>
          <w:sz w:val="24"/>
          <w:szCs w:val="24"/>
        </w:rPr>
      </w:pPr>
      <w:r w:rsidRPr="00427403">
        <w:rPr>
          <w:rFonts w:ascii="Times New Roman" w:hAnsi="Times New Roman" w:cs="Times New Roman"/>
          <w:color w:val="010101"/>
          <w:w w:val="110"/>
          <w:sz w:val="24"/>
          <w:szCs w:val="24"/>
        </w:rPr>
        <w:t>In the</w:t>
      </w:r>
      <w:r w:rsidRPr="00427403">
        <w:rPr>
          <w:rFonts w:ascii="Times New Roman" w:hAnsi="Times New Roman" w:cs="Times New Roman"/>
          <w:color w:val="010101"/>
          <w:spacing w:val="30"/>
          <w:w w:val="110"/>
          <w:sz w:val="24"/>
          <w:szCs w:val="24"/>
        </w:rPr>
        <w:t xml:space="preserve"> </w:t>
      </w:r>
      <w:r w:rsidRPr="00427403">
        <w:rPr>
          <w:rFonts w:ascii="Times New Roman" w:hAnsi="Times New Roman" w:cs="Times New Roman"/>
          <w:color w:val="010101"/>
          <w:w w:val="110"/>
          <w:sz w:val="24"/>
          <w:szCs w:val="24"/>
        </w:rPr>
        <w:t>box below provide a description of the</w:t>
      </w:r>
      <w:r w:rsidRPr="00427403">
        <w:rPr>
          <w:rFonts w:ascii="Times New Roman" w:hAnsi="Times New Roman" w:cs="Times New Roman"/>
          <w:color w:val="010101"/>
          <w:spacing w:val="20"/>
          <w:w w:val="110"/>
          <w:sz w:val="24"/>
          <w:szCs w:val="24"/>
        </w:rPr>
        <w:t xml:space="preserve"> </w:t>
      </w:r>
      <w:r w:rsidRPr="00427403">
        <w:rPr>
          <w:rFonts w:ascii="Times New Roman" w:hAnsi="Times New Roman" w:cs="Times New Roman"/>
          <w:color w:val="010101"/>
          <w:w w:val="110"/>
          <w:sz w:val="24"/>
          <w:szCs w:val="24"/>
        </w:rPr>
        <w:t>outlier payment methodology</w:t>
      </w:r>
      <w:r w:rsidRPr="00427403">
        <w:rPr>
          <w:rFonts w:ascii="Times New Roman" w:hAnsi="Times New Roman" w:cs="Times New Roman"/>
          <w:color w:val="010101"/>
          <w:spacing w:val="21"/>
          <w:w w:val="110"/>
          <w:sz w:val="24"/>
          <w:szCs w:val="24"/>
        </w:rPr>
        <w:t xml:space="preserve"> </w:t>
      </w:r>
      <w:r w:rsidRPr="00427403">
        <w:rPr>
          <w:rFonts w:ascii="Times New Roman" w:hAnsi="Times New Roman" w:cs="Times New Roman"/>
          <w:color w:val="010101"/>
          <w:w w:val="110"/>
          <w:sz w:val="24"/>
          <w:szCs w:val="24"/>
        </w:rPr>
        <w:t>including</w:t>
      </w:r>
      <w:r w:rsidRPr="00427403">
        <w:rPr>
          <w:rFonts w:ascii="Times New Roman" w:hAnsi="Times New Roman" w:cs="Times New Roman"/>
          <w:color w:val="010101"/>
          <w:spacing w:val="-9"/>
          <w:w w:val="110"/>
          <w:sz w:val="24"/>
          <w:szCs w:val="24"/>
        </w:rPr>
        <w:t xml:space="preserve"> </w:t>
      </w:r>
      <w:r w:rsidRPr="00427403">
        <w:rPr>
          <w:rFonts w:ascii="Times New Roman" w:hAnsi="Times New Roman" w:cs="Times New Roman"/>
          <w:color w:val="010101"/>
          <w:w w:val="110"/>
          <w:sz w:val="24"/>
          <w:szCs w:val="24"/>
        </w:rPr>
        <w:t>an</w:t>
      </w:r>
      <w:r w:rsidRPr="00427403">
        <w:rPr>
          <w:rFonts w:ascii="Times New Roman" w:hAnsi="Times New Roman" w:cs="Times New Roman"/>
          <w:color w:val="010101"/>
          <w:spacing w:val="-1"/>
          <w:w w:val="110"/>
          <w:sz w:val="24"/>
          <w:szCs w:val="24"/>
        </w:rPr>
        <w:t xml:space="preserve"> </w:t>
      </w:r>
      <w:r w:rsidRPr="00427403">
        <w:rPr>
          <w:rFonts w:ascii="Times New Roman" w:hAnsi="Times New Roman" w:cs="Times New Roman"/>
          <w:color w:val="010101"/>
          <w:w w:val="110"/>
          <w:sz w:val="24"/>
          <w:szCs w:val="24"/>
        </w:rPr>
        <w:t>explanation of the threshold for making</w:t>
      </w:r>
      <w:r w:rsidRPr="00427403">
        <w:rPr>
          <w:rFonts w:ascii="Times New Roman" w:hAnsi="Times New Roman" w:cs="Times New Roman"/>
          <w:color w:val="010101"/>
          <w:spacing w:val="-2"/>
          <w:w w:val="110"/>
          <w:sz w:val="24"/>
          <w:szCs w:val="24"/>
        </w:rPr>
        <w:t xml:space="preserve"> </w:t>
      </w:r>
      <w:r w:rsidRPr="00427403">
        <w:rPr>
          <w:rFonts w:ascii="Times New Roman" w:hAnsi="Times New Roman" w:cs="Times New Roman"/>
          <w:color w:val="010101"/>
          <w:w w:val="110"/>
          <w:sz w:val="24"/>
          <w:szCs w:val="24"/>
        </w:rPr>
        <w:t>payment and how</w:t>
      </w:r>
      <w:r w:rsidRPr="00427403">
        <w:rPr>
          <w:rFonts w:ascii="Times New Roman" w:hAnsi="Times New Roman" w:cs="Times New Roman"/>
          <w:color w:val="010101"/>
          <w:spacing w:val="38"/>
          <w:w w:val="110"/>
          <w:sz w:val="24"/>
          <w:szCs w:val="24"/>
        </w:rPr>
        <w:t xml:space="preserve"> </w:t>
      </w:r>
      <w:r w:rsidRPr="00427403">
        <w:rPr>
          <w:rFonts w:ascii="Times New Roman" w:hAnsi="Times New Roman" w:cs="Times New Roman"/>
          <w:color w:val="010101"/>
          <w:w w:val="110"/>
          <w:sz w:val="24"/>
          <w:szCs w:val="24"/>
        </w:rPr>
        <w:t>much of total allowable cost is set aside for</w:t>
      </w:r>
      <w:r w:rsidRPr="00427403">
        <w:rPr>
          <w:rFonts w:ascii="Times New Roman" w:hAnsi="Times New Roman" w:cs="Times New Roman"/>
          <w:color w:val="010101"/>
          <w:spacing w:val="40"/>
          <w:w w:val="110"/>
          <w:sz w:val="24"/>
          <w:szCs w:val="24"/>
        </w:rPr>
        <w:t xml:space="preserve"> </w:t>
      </w:r>
      <w:r w:rsidRPr="00427403">
        <w:rPr>
          <w:rFonts w:ascii="Times New Roman" w:hAnsi="Times New Roman" w:cs="Times New Roman"/>
          <w:color w:val="010101"/>
          <w:w w:val="110"/>
          <w:sz w:val="24"/>
          <w:szCs w:val="24"/>
        </w:rPr>
        <w:t xml:space="preserve">outlier payment; how often outlier payment is calculated; </w:t>
      </w:r>
      <w:proofErr w:type="gramStart"/>
      <w:r w:rsidRPr="00427403">
        <w:rPr>
          <w:rFonts w:ascii="Times New Roman" w:hAnsi="Times New Roman" w:cs="Times New Roman"/>
          <w:color w:val="010101"/>
          <w:w w:val="110"/>
          <w:sz w:val="24"/>
          <w:szCs w:val="24"/>
        </w:rPr>
        <w:t>and,</w:t>
      </w:r>
      <w:proofErr w:type="gramEnd"/>
      <w:r w:rsidRPr="00427403">
        <w:rPr>
          <w:rFonts w:ascii="Times New Roman" w:hAnsi="Times New Roman" w:cs="Times New Roman"/>
          <w:color w:val="010101"/>
          <w:w w:val="110"/>
          <w:sz w:val="24"/>
          <w:szCs w:val="24"/>
        </w:rPr>
        <w:t xml:space="preserve"> how often certified clinics receive outlier payment.</w:t>
      </w:r>
      <w:r w:rsidRPr="00427403">
        <w:rPr>
          <w:rFonts w:ascii="Times New Roman" w:hAnsi="Times New Roman" w:cs="Times New Roman"/>
          <w:color w:val="010101"/>
          <w:spacing w:val="40"/>
          <w:w w:val="110"/>
          <w:sz w:val="24"/>
          <w:szCs w:val="24"/>
        </w:rPr>
        <w:t xml:space="preserve"> </w:t>
      </w:r>
      <w:r w:rsidRPr="00427403">
        <w:rPr>
          <w:rFonts w:ascii="Times New Roman" w:hAnsi="Times New Roman" w:cs="Times New Roman"/>
          <w:color w:val="010101"/>
          <w:w w:val="110"/>
          <w:sz w:val="24"/>
          <w:szCs w:val="24"/>
        </w:rPr>
        <w:t xml:space="preserve">If more space is needed, please </w:t>
      </w:r>
      <w:proofErr w:type="gramStart"/>
      <w:r w:rsidRPr="00427403">
        <w:rPr>
          <w:rFonts w:ascii="Times New Roman" w:hAnsi="Times New Roman" w:cs="Times New Roman"/>
          <w:color w:val="010101"/>
          <w:w w:val="110"/>
          <w:sz w:val="24"/>
          <w:szCs w:val="24"/>
        </w:rPr>
        <w:t>attach</w:t>
      </w:r>
      <w:proofErr w:type="gramEnd"/>
      <w:r w:rsidRPr="00427403">
        <w:rPr>
          <w:rFonts w:ascii="Times New Roman" w:hAnsi="Times New Roman" w:cs="Times New Roman"/>
          <w:color w:val="010101"/>
          <w:w w:val="110"/>
          <w:sz w:val="24"/>
          <w:szCs w:val="24"/>
        </w:rPr>
        <w:t xml:space="preserve"> and</w:t>
      </w:r>
      <w:r w:rsidRPr="00427403">
        <w:rPr>
          <w:rFonts w:ascii="Times New Roman" w:hAnsi="Times New Roman" w:cs="Times New Roman"/>
          <w:color w:val="010101"/>
          <w:spacing w:val="-2"/>
          <w:w w:val="110"/>
          <w:sz w:val="24"/>
          <w:szCs w:val="24"/>
        </w:rPr>
        <w:t xml:space="preserve"> </w:t>
      </w:r>
      <w:r w:rsidRPr="00427403">
        <w:rPr>
          <w:rFonts w:ascii="Times New Roman" w:hAnsi="Times New Roman" w:cs="Times New Roman"/>
          <w:color w:val="010101"/>
          <w:w w:val="110"/>
          <w:sz w:val="24"/>
          <w:szCs w:val="24"/>
        </w:rPr>
        <w:t>identify the page that pertains to this section.</w:t>
      </w:r>
    </w:p>
    <w:p w14:paraId="3675290F" w14:textId="77777777" w:rsidR="00BE4A17" w:rsidRPr="00427403" w:rsidRDefault="00BE4A17">
      <w:pPr>
        <w:spacing w:after="240" w:line="276" w:lineRule="auto"/>
        <w:contextualSpacing/>
        <w:rPr>
          <w:rFonts w:ascii="Times New Roman" w:hAnsi="Times New Roman" w:cs="Times New Roman"/>
          <w:sz w:val="24"/>
          <w:szCs w:val="24"/>
        </w:rPr>
        <w:pPrChange w:id="304" w:author="Danielle Motley" w:date="2023-11-20T11:25:00Z">
          <w:pPr>
            <w:spacing w:after="0"/>
          </w:pPr>
        </w:pPrChange>
      </w:pPr>
    </w:p>
    <w:p w14:paraId="72BC67B5" w14:textId="301E3992" w:rsidR="0089034B" w:rsidDel="00134BF6" w:rsidRDefault="005A7B5F">
      <w:pPr>
        <w:spacing w:line="276" w:lineRule="auto"/>
        <w:contextualSpacing/>
        <w:rPr>
          <w:del w:id="305" w:author="Danielle Motley" w:date="2023-11-20T09:03:00Z"/>
          <w:rFonts w:ascii="Times New Roman" w:hAnsi="Times New Roman" w:cs="Times New Roman"/>
          <w:sz w:val="24"/>
          <w:szCs w:val="24"/>
        </w:rPr>
        <w:pPrChange w:id="306" w:author="Danielle Motley" w:date="2023-11-20T11:22:00Z">
          <w:pPr/>
        </w:pPrChange>
      </w:pPr>
      <w:r w:rsidRPr="00077590">
        <w:rPr>
          <w:rFonts w:ascii="Times New Roman" w:hAnsi="Times New Roman" w:cs="Times New Roman"/>
          <w:noProof/>
          <w:sz w:val="24"/>
          <w:szCs w:val="24"/>
        </w:rPr>
        <mc:AlternateContent>
          <mc:Choice Requires="wps">
            <w:drawing>
              <wp:inline distT="0" distB="0" distL="0" distR="0" wp14:anchorId="458E2E2C" wp14:editId="4F0B1BFB">
                <wp:extent cx="6263640" cy="1508760"/>
                <wp:effectExtent l="0" t="0" r="3810" b="0"/>
                <wp:docPr id="33" name="Freeform: 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508760"/>
                        </a:xfrm>
                        <a:custGeom>
                          <a:avLst/>
                          <a:gdLst>
                            <a:gd name="T0" fmla="+- 0 10886 982"/>
                            <a:gd name="T1" fmla="*/ T0 w 9905"/>
                            <a:gd name="T2" fmla="+- 0 2443 88"/>
                            <a:gd name="T3" fmla="*/ 2443 h 2355"/>
                            <a:gd name="T4" fmla="+- 0 982 982"/>
                            <a:gd name="T5" fmla="*/ T4 w 9905"/>
                            <a:gd name="T6" fmla="+- 0 2443 88"/>
                            <a:gd name="T7" fmla="*/ 2443 h 2355"/>
                            <a:gd name="T8" fmla="+- 0 982 982"/>
                            <a:gd name="T9" fmla="*/ T8 w 9905"/>
                            <a:gd name="T10" fmla="+- 0 88 88"/>
                            <a:gd name="T11" fmla="*/ 88 h 2355"/>
                            <a:gd name="T12" fmla="+- 0 10886 982"/>
                            <a:gd name="T13" fmla="*/ T12 w 9905"/>
                            <a:gd name="T14" fmla="+- 0 88 88"/>
                            <a:gd name="T15" fmla="*/ 88 h 2355"/>
                            <a:gd name="T16" fmla="+- 0 10886 982"/>
                            <a:gd name="T17" fmla="*/ T16 w 9905"/>
                            <a:gd name="T18" fmla="+- 0 98 88"/>
                            <a:gd name="T19" fmla="*/ 98 h 2355"/>
                            <a:gd name="T20" fmla="+- 0 998 982"/>
                            <a:gd name="T21" fmla="*/ T20 w 9905"/>
                            <a:gd name="T22" fmla="+- 0 98 88"/>
                            <a:gd name="T23" fmla="*/ 98 h 2355"/>
                            <a:gd name="T24" fmla="+- 0 991 982"/>
                            <a:gd name="T25" fmla="*/ T24 w 9905"/>
                            <a:gd name="T26" fmla="+- 0 105 88"/>
                            <a:gd name="T27" fmla="*/ 105 h 2355"/>
                            <a:gd name="T28" fmla="+- 0 998 982"/>
                            <a:gd name="T29" fmla="*/ T28 w 9905"/>
                            <a:gd name="T30" fmla="+- 0 105 88"/>
                            <a:gd name="T31" fmla="*/ 105 h 2355"/>
                            <a:gd name="T32" fmla="+- 0 998 982"/>
                            <a:gd name="T33" fmla="*/ T32 w 9905"/>
                            <a:gd name="T34" fmla="+- 0 2426 88"/>
                            <a:gd name="T35" fmla="*/ 2426 h 2355"/>
                            <a:gd name="T36" fmla="+- 0 991 982"/>
                            <a:gd name="T37" fmla="*/ T36 w 9905"/>
                            <a:gd name="T38" fmla="+- 0 2426 88"/>
                            <a:gd name="T39" fmla="*/ 2426 h 2355"/>
                            <a:gd name="T40" fmla="+- 0 998 982"/>
                            <a:gd name="T41" fmla="*/ T40 w 9905"/>
                            <a:gd name="T42" fmla="+- 0 2436 88"/>
                            <a:gd name="T43" fmla="*/ 2436 h 2355"/>
                            <a:gd name="T44" fmla="+- 0 10886 982"/>
                            <a:gd name="T45" fmla="*/ T44 w 9905"/>
                            <a:gd name="T46" fmla="+- 0 2436 88"/>
                            <a:gd name="T47" fmla="*/ 2436 h 2355"/>
                            <a:gd name="T48" fmla="+- 0 10886 982"/>
                            <a:gd name="T49" fmla="*/ T48 w 9905"/>
                            <a:gd name="T50" fmla="+- 0 2443 88"/>
                            <a:gd name="T51" fmla="*/ 2443 h 2355"/>
                            <a:gd name="T52" fmla="+- 0 998 982"/>
                            <a:gd name="T53" fmla="*/ T52 w 9905"/>
                            <a:gd name="T54" fmla="+- 0 105 88"/>
                            <a:gd name="T55" fmla="*/ 105 h 2355"/>
                            <a:gd name="T56" fmla="+- 0 991 982"/>
                            <a:gd name="T57" fmla="*/ T56 w 9905"/>
                            <a:gd name="T58" fmla="+- 0 105 88"/>
                            <a:gd name="T59" fmla="*/ 105 h 2355"/>
                            <a:gd name="T60" fmla="+- 0 998 982"/>
                            <a:gd name="T61" fmla="*/ T60 w 9905"/>
                            <a:gd name="T62" fmla="+- 0 98 88"/>
                            <a:gd name="T63" fmla="*/ 98 h 2355"/>
                            <a:gd name="T64" fmla="+- 0 998 982"/>
                            <a:gd name="T65" fmla="*/ T64 w 9905"/>
                            <a:gd name="T66" fmla="+- 0 105 88"/>
                            <a:gd name="T67" fmla="*/ 105 h 2355"/>
                            <a:gd name="T68" fmla="+- 0 10872 982"/>
                            <a:gd name="T69" fmla="*/ T68 w 9905"/>
                            <a:gd name="T70" fmla="+- 0 105 88"/>
                            <a:gd name="T71" fmla="*/ 105 h 2355"/>
                            <a:gd name="T72" fmla="+- 0 998 982"/>
                            <a:gd name="T73" fmla="*/ T72 w 9905"/>
                            <a:gd name="T74" fmla="+- 0 105 88"/>
                            <a:gd name="T75" fmla="*/ 105 h 2355"/>
                            <a:gd name="T76" fmla="+- 0 998 982"/>
                            <a:gd name="T77" fmla="*/ T76 w 9905"/>
                            <a:gd name="T78" fmla="+- 0 98 88"/>
                            <a:gd name="T79" fmla="*/ 98 h 2355"/>
                            <a:gd name="T80" fmla="+- 0 10872 982"/>
                            <a:gd name="T81" fmla="*/ T80 w 9905"/>
                            <a:gd name="T82" fmla="+- 0 98 88"/>
                            <a:gd name="T83" fmla="*/ 98 h 2355"/>
                            <a:gd name="T84" fmla="+- 0 10872 982"/>
                            <a:gd name="T85" fmla="*/ T84 w 9905"/>
                            <a:gd name="T86" fmla="+- 0 105 88"/>
                            <a:gd name="T87" fmla="*/ 105 h 2355"/>
                            <a:gd name="T88" fmla="+- 0 10872 982"/>
                            <a:gd name="T89" fmla="*/ T88 w 9905"/>
                            <a:gd name="T90" fmla="+- 0 2436 88"/>
                            <a:gd name="T91" fmla="*/ 2436 h 2355"/>
                            <a:gd name="T92" fmla="+- 0 10872 982"/>
                            <a:gd name="T93" fmla="*/ T92 w 9905"/>
                            <a:gd name="T94" fmla="+- 0 98 88"/>
                            <a:gd name="T95" fmla="*/ 98 h 2355"/>
                            <a:gd name="T96" fmla="+- 0 10879 982"/>
                            <a:gd name="T97" fmla="*/ T96 w 9905"/>
                            <a:gd name="T98" fmla="+- 0 105 88"/>
                            <a:gd name="T99" fmla="*/ 105 h 2355"/>
                            <a:gd name="T100" fmla="+- 0 10886 982"/>
                            <a:gd name="T101" fmla="*/ T100 w 9905"/>
                            <a:gd name="T102" fmla="+- 0 105 88"/>
                            <a:gd name="T103" fmla="*/ 105 h 2355"/>
                            <a:gd name="T104" fmla="+- 0 10886 982"/>
                            <a:gd name="T105" fmla="*/ T104 w 9905"/>
                            <a:gd name="T106" fmla="+- 0 2426 88"/>
                            <a:gd name="T107" fmla="*/ 2426 h 2355"/>
                            <a:gd name="T108" fmla="+- 0 10879 982"/>
                            <a:gd name="T109" fmla="*/ T108 w 9905"/>
                            <a:gd name="T110" fmla="+- 0 2426 88"/>
                            <a:gd name="T111" fmla="*/ 2426 h 2355"/>
                            <a:gd name="T112" fmla="+- 0 10872 982"/>
                            <a:gd name="T113" fmla="*/ T112 w 9905"/>
                            <a:gd name="T114" fmla="+- 0 2436 88"/>
                            <a:gd name="T115" fmla="*/ 2436 h 2355"/>
                            <a:gd name="T116" fmla="+- 0 10886 982"/>
                            <a:gd name="T117" fmla="*/ T116 w 9905"/>
                            <a:gd name="T118" fmla="+- 0 105 88"/>
                            <a:gd name="T119" fmla="*/ 105 h 2355"/>
                            <a:gd name="T120" fmla="+- 0 10879 982"/>
                            <a:gd name="T121" fmla="*/ T120 w 9905"/>
                            <a:gd name="T122" fmla="+- 0 105 88"/>
                            <a:gd name="T123" fmla="*/ 105 h 2355"/>
                            <a:gd name="T124" fmla="+- 0 10872 982"/>
                            <a:gd name="T125" fmla="*/ T124 w 9905"/>
                            <a:gd name="T126" fmla="+- 0 98 88"/>
                            <a:gd name="T127" fmla="*/ 98 h 2355"/>
                            <a:gd name="T128" fmla="+- 0 10886 982"/>
                            <a:gd name="T129" fmla="*/ T128 w 9905"/>
                            <a:gd name="T130" fmla="+- 0 98 88"/>
                            <a:gd name="T131" fmla="*/ 98 h 2355"/>
                            <a:gd name="T132" fmla="+- 0 10886 982"/>
                            <a:gd name="T133" fmla="*/ T132 w 9905"/>
                            <a:gd name="T134" fmla="+- 0 105 88"/>
                            <a:gd name="T135" fmla="*/ 105 h 2355"/>
                            <a:gd name="T136" fmla="+- 0 998 982"/>
                            <a:gd name="T137" fmla="*/ T136 w 9905"/>
                            <a:gd name="T138" fmla="+- 0 2436 88"/>
                            <a:gd name="T139" fmla="*/ 2436 h 2355"/>
                            <a:gd name="T140" fmla="+- 0 991 982"/>
                            <a:gd name="T141" fmla="*/ T140 w 9905"/>
                            <a:gd name="T142" fmla="+- 0 2426 88"/>
                            <a:gd name="T143" fmla="*/ 2426 h 2355"/>
                            <a:gd name="T144" fmla="+- 0 998 982"/>
                            <a:gd name="T145" fmla="*/ T144 w 9905"/>
                            <a:gd name="T146" fmla="+- 0 2426 88"/>
                            <a:gd name="T147" fmla="*/ 2426 h 2355"/>
                            <a:gd name="T148" fmla="+- 0 998 982"/>
                            <a:gd name="T149" fmla="*/ T148 w 9905"/>
                            <a:gd name="T150" fmla="+- 0 2436 88"/>
                            <a:gd name="T151" fmla="*/ 2436 h 2355"/>
                            <a:gd name="T152" fmla="+- 0 10872 982"/>
                            <a:gd name="T153" fmla="*/ T152 w 9905"/>
                            <a:gd name="T154" fmla="+- 0 2436 88"/>
                            <a:gd name="T155" fmla="*/ 2436 h 2355"/>
                            <a:gd name="T156" fmla="+- 0 998 982"/>
                            <a:gd name="T157" fmla="*/ T156 w 9905"/>
                            <a:gd name="T158" fmla="+- 0 2436 88"/>
                            <a:gd name="T159" fmla="*/ 2436 h 2355"/>
                            <a:gd name="T160" fmla="+- 0 998 982"/>
                            <a:gd name="T161" fmla="*/ T160 w 9905"/>
                            <a:gd name="T162" fmla="+- 0 2426 88"/>
                            <a:gd name="T163" fmla="*/ 2426 h 2355"/>
                            <a:gd name="T164" fmla="+- 0 10872 982"/>
                            <a:gd name="T165" fmla="*/ T164 w 9905"/>
                            <a:gd name="T166" fmla="+- 0 2426 88"/>
                            <a:gd name="T167" fmla="*/ 2426 h 2355"/>
                            <a:gd name="T168" fmla="+- 0 10872 982"/>
                            <a:gd name="T169" fmla="*/ T168 w 9905"/>
                            <a:gd name="T170" fmla="+- 0 2436 88"/>
                            <a:gd name="T171" fmla="*/ 2436 h 2355"/>
                            <a:gd name="T172" fmla="+- 0 10886 982"/>
                            <a:gd name="T173" fmla="*/ T172 w 9905"/>
                            <a:gd name="T174" fmla="+- 0 2436 88"/>
                            <a:gd name="T175" fmla="*/ 2436 h 2355"/>
                            <a:gd name="T176" fmla="+- 0 10872 982"/>
                            <a:gd name="T177" fmla="*/ T176 w 9905"/>
                            <a:gd name="T178" fmla="+- 0 2436 88"/>
                            <a:gd name="T179" fmla="*/ 2436 h 2355"/>
                            <a:gd name="T180" fmla="+- 0 10879 982"/>
                            <a:gd name="T181" fmla="*/ T180 w 9905"/>
                            <a:gd name="T182" fmla="+- 0 2426 88"/>
                            <a:gd name="T183" fmla="*/ 2426 h 2355"/>
                            <a:gd name="T184" fmla="+- 0 10886 982"/>
                            <a:gd name="T185" fmla="*/ T184 w 9905"/>
                            <a:gd name="T186" fmla="+- 0 2426 88"/>
                            <a:gd name="T187" fmla="*/ 2426 h 2355"/>
                            <a:gd name="T188" fmla="+- 0 10886 982"/>
                            <a:gd name="T189" fmla="*/ T188 w 9905"/>
                            <a:gd name="T190" fmla="+- 0 2436 88"/>
                            <a:gd name="T191" fmla="*/ 2436 h 23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905" h="2355">
                              <a:moveTo>
                                <a:pt x="9904" y="2355"/>
                              </a:moveTo>
                              <a:lnTo>
                                <a:pt x="0" y="2355"/>
                              </a:lnTo>
                              <a:lnTo>
                                <a:pt x="0" y="0"/>
                              </a:lnTo>
                              <a:lnTo>
                                <a:pt x="9904" y="0"/>
                              </a:lnTo>
                              <a:lnTo>
                                <a:pt x="9904" y="10"/>
                              </a:lnTo>
                              <a:lnTo>
                                <a:pt x="16" y="10"/>
                              </a:lnTo>
                              <a:lnTo>
                                <a:pt x="9" y="17"/>
                              </a:lnTo>
                              <a:lnTo>
                                <a:pt x="16" y="17"/>
                              </a:lnTo>
                              <a:lnTo>
                                <a:pt x="16" y="2338"/>
                              </a:lnTo>
                              <a:lnTo>
                                <a:pt x="9" y="2338"/>
                              </a:lnTo>
                              <a:lnTo>
                                <a:pt x="16" y="2348"/>
                              </a:lnTo>
                              <a:lnTo>
                                <a:pt x="9904" y="2348"/>
                              </a:lnTo>
                              <a:lnTo>
                                <a:pt x="9904" y="2355"/>
                              </a:lnTo>
                              <a:close/>
                              <a:moveTo>
                                <a:pt x="16" y="17"/>
                              </a:moveTo>
                              <a:lnTo>
                                <a:pt x="9" y="17"/>
                              </a:lnTo>
                              <a:lnTo>
                                <a:pt x="16" y="10"/>
                              </a:lnTo>
                              <a:lnTo>
                                <a:pt x="16" y="17"/>
                              </a:lnTo>
                              <a:close/>
                              <a:moveTo>
                                <a:pt x="9890" y="17"/>
                              </a:moveTo>
                              <a:lnTo>
                                <a:pt x="16" y="17"/>
                              </a:lnTo>
                              <a:lnTo>
                                <a:pt x="16" y="10"/>
                              </a:lnTo>
                              <a:lnTo>
                                <a:pt x="9890" y="10"/>
                              </a:lnTo>
                              <a:lnTo>
                                <a:pt x="9890" y="17"/>
                              </a:lnTo>
                              <a:close/>
                              <a:moveTo>
                                <a:pt x="9890" y="2348"/>
                              </a:moveTo>
                              <a:lnTo>
                                <a:pt x="9890" y="10"/>
                              </a:lnTo>
                              <a:lnTo>
                                <a:pt x="9897" y="17"/>
                              </a:lnTo>
                              <a:lnTo>
                                <a:pt x="9904" y="17"/>
                              </a:lnTo>
                              <a:lnTo>
                                <a:pt x="9904" y="2338"/>
                              </a:lnTo>
                              <a:lnTo>
                                <a:pt x="9897" y="2338"/>
                              </a:lnTo>
                              <a:lnTo>
                                <a:pt x="9890" y="2348"/>
                              </a:lnTo>
                              <a:close/>
                              <a:moveTo>
                                <a:pt x="9904" y="17"/>
                              </a:moveTo>
                              <a:lnTo>
                                <a:pt x="9897" y="17"/>
                              </a:lnTo>
                              <a:lnTo>
                                <a:pt x="9890" y="10"/>
                              </a:lnTo>
                              <a:lnTo>
                                <a:pt x="9904" y="10"/>
                              </a:lnTo>
                              <a:lnTo>
                                <a:pt x="9904" y="17"/>
                              </a:lnTo>
                              <a:close/>
                              <a:moveTo>
                                <a:pt x="16" y="2348"/>
                              </a:moveTo>
                              <a:lnTo>
                                <a:pt x="9" y="2338"/>
                              </a:lnTo>
                              <a:lnTo>
                                <a:pt x="16" y="2338"/>
                              </a:lnTo>
                              <a:lnTo>
                                <a:pt x="16" y="2348"/>
                              </a:lnTo>
                              <a:close/>
                              <a:moveTo>
                                <a:pt x="9890" y="2348"/>
                              </a:moveTo>
                              <a:lnTo>
                                <a:pt x="16" y="2348"/>
                              </a:lnTo>
                              <a:lnTo>
                                <a:pt x="16" y="2338"/>
                              </a:lnTo>
                              <a:lnTo>
                                <a:pt x="9890" y="2338"/>
                              </a:lnTo>
                              <a:lnTo>
                                <a:pt x="9890" y="2348"/>
                              </a:lnTo>
                              <a:close/>
                              <a:moveTo>
                                <a:pt x="9904" y="2348"/>
                              </a:moveTo>
                              <a:lnTo>
                                <a:pt x="9890" y="2348"/>
                              </a:lnTo>
                              <a:lnTo>
                                <a:pt x="9897" y="2338"/>
                              </a:lnTo>
                              <a:lnTo>
                                <a:pt x="9904" y="2338"/>
                              </a:lnTo>
                              <a:lnTo>
                                <a:pt x="9904" y="2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1E807A54" id="Freeform: Shape 33" o:spid="_x0000_s1026" style="width:493.2pt;height:118.8pt;visibility:visible;mso-wrap-style:square;mso-left-percent:-10001;mso-top-percent:-10001;mso-position-horizontal:absolute;mso-position-horizontal-relative:char;mso-position-vertical:absolute;mso-position-vertical-relative:line;mso-left-percent:-10001;mso-top-percent:-10001;v-text-anchor:top" coordsize="9905,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" path="m9904,2355l,2355,,,9904,r,10l16,10,9,17r7,l16,2338r-7,l16,2348r9888,l9904,2355xm16,17r-7,l16,10r,7xm9890,17l16,17r,-7l9890,10r,7xm9890,2348r,-2338l9897,17r7,l9904,2338r-7,l9890,2348xm9904,17r-7,l9890,10r14,l9904,17xm16,2348l9,2338r7,l16,2348xm9890,2348r-9874,l16,2338r9874,l9890,2348xm9904,2348r-14,l9897,2338r7,l9904,2348xe" fillcolor="black" stroked="f">
                <v:path arrowok="t" o:connecttype="custom" o:connectlocs="6263008,1565138;0,1565138;0,56378;6263008,56378;6263008,62785;10118,62785;5691,67270;10118,67270;10118,1554247;5691,1554247;10118,1560654;6263008,1560654;6263008,1565138;10118,67270;5691,67270;10118,62785;10118,67270;6254154,67270;10118,67270;10118,62785;6254154,62785;6254154,67270;6254154,1560654;6254154,62785;6258581,67270;6263008,67270;6263008,1554247;6258581,1554247;6254154,1560654;6263008,67270;6258581,67270;6254154,62785;6263008,62785;6263008,67270;10118,1560654;5691,1554247;10118,1554247;10118,1560654;6254154,1560654;10118,1560654;10118,1554247;6254154,1554247;6254154,1560654;6263008,1560654;6254154,1560654;6258581,1554247;6263008,1554247;6263008,1560654" o:connectangles="0,0,0,0,0,0,0,0,0,0,0,0,0,0,0,0,0,0,0,0,0,0,0,0,0,0,0,0,0,0,0,0,0,0,0,0,0,0,0,0,0,0,0,0,0,0,0,0"/>
                <w10:anchorlock/>
              </v:shape>
            </w:pict>
          </mc:Fallback>
        </mc:AlternateContent>
      </w:r>
    </w:p>
    <w:p w14:paraId="08064942" w14:textId="7F69E571" w:rsidR="00917B7B" w:rsidDel="00134BF6" w:rsidRDefault="00917B7B">
      <w:pPr>
        <w:spacing w:before="240" w:line="276" w:lineRule="auto"/>
        <w:contextualSpacing/>
        <w:rPr>
          <w:del w:id="307" w:author="Danielle Motley" w:date="2023-11-20T09:02:00Z"/>
          <w:rFonts w:ascii="Times New Roman" w:hAnsi="Times New Roman" w:cs="Times New Roman"/>
          <w:b/>
          <w:bCs/>
          <w:i/>
          <w:iCs/>
          <w:sz w:val="24"/>
          <w:szCs w:val="24"/>
        </w:rPr>
        <w:pPrChange w:id="308" w:author="Danielle Motley" w:date="2023-11-20T11:22:00Z">
          <w:pPr/>
        </w:pPrChange>
      </w:pPr>
    </w:p>
    <w:p w14:paraId="4486C84D" w14:textId="167D25DC" w:rsidR="005A7B5F" w:rsidRPr="00CB0783" w:rsidDel="00134BF6" w:rsidRDefault="005A7B5F">
      <w:pPr>
        <w:pStyle w:val="SectionSubsectionSection-Level4"/>
        <w:spacing w:before="240" w:line="276" w:lineRule="auto"/>
        <w:contextualSpacing/>
        <w:rPr>
          <w:del w:id="309" w:author="Danielle Motley" w:date="2023-11-20T08:58:00Z"/>
        </w:rPr>
        <w:pPrChange w:id="310" w:author="Danielle Motley" w:date="2023-11-20T11:22:00Z">
          <w:pPr>
            <w:pStyle w:val="SectionSubsectionSection-Level4"/>
          </w:pPr>
        </w:pPrChange>
      </w:pPr>
      <w:del w:id="311" w:author="Danielle Motley" w:date="2023-11-20T08:58:00Z">
        <w:r w:rsidRPr="00CB0783" w:rsidDel="00134BF6">
          <w:delText>Section 2.2.b CC PPS-2 Quality Bonus Payments</w:delText>
        </w:r>
      </w:del>
    </w:p>
    <w:p w14:paraId="01BEFBA2" w14:textId="1A2AF3A4" w:rsidR="005A7B5F" w:rsidDel="00134BF6" w:rsidRDefault="005A7B5F">
      <w:pPr>
        <w:spacing w:before="240" w:line="276" w:lineRule="auto"/>
        <w:contextualSpacing/>
        <w:rPr>
          <w:del w:id="312" w:author="Danielle Motley" w:date="2023-11-20T08:58:00Z"/>
          <w:rFonts w:ascii="Times New Roman" w:hAnsi="Times New Roman" w:cs="Times New Roman"/>
          <w:sz w:val="24"/>
          <w:szCs w:val="24"/>
        </w:rPr>
        <w:pPrChange w:id="313" w:author="Danielle Motley" w:date="2023-11-20T11:22:00Z">
          <w:pPr/>
        </w:pPrChange>
      </w:pPr>
      <w:del w:id="314" w:author="Danielle Motley" w:date="2023-11-20T08:58:00Z">
        <w:r w:rsidDel="00134BF6">
          <w:rPr>
            <w:rFonts w:ascii="Times New Roman" w:hAnsi="Times New Roman" w:cs="Times New Roman"/>
            <w:sz w:val="24"/>
            <w:szCs w:val="24"/>
          </w:rPr>
          <w:delText>Under the CC PPS-2 method</w:delText>
        </w:r>
        <w:r w:rsidR="00EB3238" w:rsidDel="00134BF6">
          <w:rPr>
            <w:rFonts w:ascii="Times New Roman" w:hAnsi="Times New Roman" w:cs="Times New Roman"/>
            <w:sz w:val="24"/>
            <w:szCs w:val="24"/>
          </w:rPr>
          <w:delText>ology</w:delText>
        </w:r>
        <w:r w:rsidDel="00134BF6">
          <w:rPr>
            <w:rFonts w:ascii="Times New Roman" w:hAnsi="Times New Roman" w:cs="Times New Roman"/>
            <w:sz w:val="24"/>
            <w:szCs w:val="24"/>
          </w:rPr>
          <w:delText xml:space="preserve">, a state </w:delText>
        </w:r>
        <w:r w:rsidRPr="00644A8C" w:rsidDel="00134BF6">
          <w:rPr>
            <w:rFonts w:ascii="Times New Roman" w:hAnsi="Times New Roman" w:cs="Times New Roman"/>
            <w:i/>
            <w:iCs/>
            <w:sz w:val="24"/>
            <w:szCs w:val="24"/>
          </w:rPr>
          <w:delText>must</w:delText>
        </w:r>
        <w:r w:rsidDel="00134BF6">
          <w:rPr>
            <w:rFonts w:ascii="Times New Roman" w:hAnsi="Times New Roman" w:cs="Times New Roman"/>
            <w:sz w:val="24"/>
            <w:szCs w:val="24"/>
          </w:rPr>
          <w:delText xml:space="preserve"> offer a QBP to any CCBHC that has achieved </w:delText>
        </w:r>
        <w:r w:rsidR="00C9713C" w:rsidDel="00134BF6">
          <w:rPr>
            <w:rFonts w:ascii="Times New Roman" w:hAnsi="Times New Roman" w:cs="Times New Roman"/>
            <w:sz w:val="24"/>
            <w:szCs w:val="24"/>
          </w:rPr>
          <w:delText xml:space="preserve">the state-defined threshold for a measure in accordance with Section 3: Quality Bonus Payments, of the PPS Guidance. No incentive payment shall be made solely on the basis of reporting on measures and shall only be paid for CCBHC performance at or above the measure threshold. </w:delText>
        </w:r>
        <w:r w:rsidDel="00134BF6">
          <w:rPr>
            <w:rFonts w:ascii="Times New Roman" w:hAnsi="Times New Roman" w:cs="Times New Roman"/>
            <w:sz w:val="24"/>
            <w:szCs w:val="24"/>
          </w:rPr>
          <w:delText xml:space="preserve">The state can make a QBP </w:delText>
        </w:r>
        <w:r w:rsidR="00C9713C" w:rsidDel="00134BF6">
          <w:rPr>
            <w:rFonts w:ascii="Times New Roman" w:hAnsi="Times New Roman" w:cs="Times New Roman"/>
            <w:sz w:val="24"/>
            <w:szCs w:val="24"/>
          </w:rPr>
          <w:delText xml:space="preserve">for optional QBP quality </w:delText>
        </w:r>
        <w:r w:rsidDel="00134BF6">
          <w:rPr>
            <w:rFonts w:ascii="Times New Roman" w:hAnsi="Times New Roman" w:cs="Times New Roman"/>
            <w:sz w:val="24"/>
            <w:szCs w:val="24"/>
          </w:rPr>
          <w:delText xml:space="preserve">measures provided in the PPS guidance and </w:delText>
        </w:r>
        <w:r w:rsidR="00C9713C" w:rsidDel="00134BF6">
          <w:rPr>
            <w:rFonts w:ascii="Times New Roman" w:hAnsi="Times New Roman" w:cs="Times New Roman"/>
            <w:sz w:val="24"/>
            <w:szCs w:val="24"/>
          </w:rPr>
          <w:delText xml:space="preserve">may propose </w:delText>
        </w:r>
        <w:r w:rsidDel="00134BF6">
          <w:rPr>
            <w:rFonts w:ascii="Times New Roman" w:hAnsi="Times New Roman" w:cs="Times New Roman"/>
            <w:sz w:val="24"/>
            <w:szCs w:val="24"/>
          </w:rPr>
          <w:delText xml:space="preserve">its </w:delText>
        </w:r>
        <w:r w:rsidR="00AD64AF" w:rsidDel="00134BF6">
          <w:rPr>
            <w:rFonts w:ascii="Times New Roman" w:hAnsi="Times New Roman" w:cs="Times New Roman"/>
            <w:sz w:val="24"/>
            <w:szCs w:val="24"/>
          </w:rPr>
          <w:delText xml:space="preserve">own </w:delText>
        </w:r>
        <w:r w:rsidR="00C9713C" w:rsidDel="00134BF6">
          <w:rPr>
            <w:rFonts w:ascii="Times New Roman" w:hAnsi="Times New Roman" w:cs="Times New Roman"/>
            <w:sz w:val="24"/>
            <w:szCs w:val="24"/>
          </w:rPr>
          <w:delText xml:space="preserve">additional QBP </w:delText>
        </w:r>
        <w:r w:rsidDel="00134BF6">
          <w:rPr>
            <w:rFonts w:ascii="Times New Roman" w:hAnsi="Times New Roman" w:cs="Times New Roman"/>
            <w:sz w:val="24"/>
            <w:szCs w:val="24"/>
          </w:rPr>
          <w:delText>quality measures</w:delText>
        </w:r>
        <w:r w:rsidR="00C9713C" w:rsidDel="00134BF6">
          <w:rPr>
            <w:rFonts w:ascii="Times New Roman" w:hAnsi="Times New Roman" w:cs="Times New Roman"/>
            <w:sz w:val="24"/>
            <w:szCs w:val="24"/>
          </w:rPr>
          <w:delText xml:space="preserve">. Any additional state-proposed measures must be approved by </w:delText>
        </w:r>
        <w:r w:rsidDel="00134BF6">
          <w:rPr>
            <w:rFonts w:ascii="Times New Roman" w:hAnsi="Times New Roman" w:cs="Times New Roman"/>
            <w:sz w:val="24"/>
            <w:szCs w:val="24"/>
          </w:rPr>
          <w:delText xml:space="preserve">CMS. </w:delText>
        </w:r>
      </w:del>
    </w:p>
    <w:p w14:paraId="16C8182C" w14:textId="7D3E0521" w:rsidR="005A7B5F" w:rsidDel="00134BF6" w:rsidRDefault="005A7B5F">
      <w:pPr>
        <w:spacing w:before="240" w:line="276" w:lineRule="auto"/>
        <w:contextualSpacing/>
        <w:rPr>
          <w:del w:id="315" w:author="Danielle Motley" w:date="2023-11-20T08:58:00Z"/>
          <w:rFonts w:ascii="Times New Roman" w:hAnsi="Times New Roman" w:cs="Times New Roman"/>
          <w:spacing w:val="-8"/>
          <w:sz w:val="24"/>
          <w:szCs w:val="24"/>
        </w:rPr>
        <w:pPrChange w:id="316" w:author="Danielle Motley" w:date="2023-11-20T11:22:00Z">
          <w:pPr/>
        </w:pPrChange>
      </w:pPr>
      <w:del w:id="317" w:author="Danielle Motley" w:date="2023-11-20T08:58:00Z">
        <w:r w:rsidDel="00134BF6">
          <w:rPr>
            <w:noProof/>
            <w:sz w:val="20"/>
          </w:rPr>
          <mc:AlternateContent>
            <mc:Choice Requires="wpg">
              <w:drawing>
                <wp:anchor distT="0" distB="0" distL="114300" distR="114300" simplePos="0" relativeHeight="251649536" behindDoc="0" locked="0" layoutInCell="1" allowOverlap="1" wp14:anchorId="15540ACF" wp14:editId="213C0460">
                  <wp:simplePos x="0" y="0"/>
                  <wp:positionH relativeFrom="margin">
                    <wp:align>left</wp:align>
                  </wp:positionH>
                  <wp:positionV relativeFrom="paragraph">
                    <wp:posOffset>770255</wp:posOffset>
                  </wp:positionV>
                  <wp:extent cx="6381115" cy="1410970"/>
                  <wp:effectExtent l="0" t="0" r="635" b="0"/>
                  <wp:wrapTopAndBottom/>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1115" cy="1410970"/>
                            <a:chOff x="0" y="0"/>
                            <a:chExt cx="9826" cy="2333"/>
                          </a:xfrm>
                        </wpg:grpSpPr>
                        <wps:wsp>
                          <wps:cNvPr id="35"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1D6AF01B" id="Group 34" o:spid="_x0000_s1026" style="position:absolute;margin-left:0;margin-top:60.65pt;width:502.45pt;height:111.1pt;z-index:251649536;mso-position-horizontal:left;mso-position-horizontal-relative:margin"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wrap type="topAndBottom" anchorx="margin"/>
                </v:group>
              </w:pict>
            </mc:Fallback>
          </mc:AlternateContent>
        </w:r>
        <w:r w:rsidDel="00134BF6">
          <w:rPr>
            <w:rFonts w:ascii="Times New Roman" w:hAnsi="Times New Roman" w:cs="Times New Roman"/>
            <w:spacing w:val="-8"/>
            <w:sz w:val="24"/>
            <w:szCs w:val="24"/>
          </w:rPr>
          <w:delText xml:space="preserve">In the box below provide a list of the quality measures that will be used in addition to the required </w:delText>
        </w:r>
        <w:r w:rsidR="004853F5" w:rsidDel="00134BF6">
          <w:rPr>
            <w:rFonts w:ascii="Times New Roman" w:hAnsi="Times New Roman" w:cs="Times New Roman"/>
            <w:spacing w:val="-8"/>
            <w:sz w:val="24"/>
            <w:szCs w:val="24"/>
          </w:rPr>
          <w:delText xml:space="preserve">QBP </w:delText>
        </w:r>
        <w:r w:rsidDel="00134BF6">
          <w:rPr>
            <w:rFonts w:ascii="Times New Roman" w:hAnsi="Times New Roman" w:cs="Times New Roman"/>
            <w:spacing w:val="-8"/>
            <w:sz w:val="24"/>
            <w:szCs w:val="24"/>
          </w:rPr>
          <w:delText xml:space="preserve">measures </w:delText>
        </w:r>
        <w:r w:rsidR="004853F5" w:rsidDel="00134BF6">
          <w:rPr>
            <w:rFonts w:ascii="Times New Roman" w:hAnsi="Times New Roman" w:cs="Times New Roman"/>
            <w:spacing w:val="-8"/>
            <w:sz w:val="24"/>
            <w:szCs w:val="24"/>
          </w:rPr>
          <w:delText>listed in Section</w:delText>
        </w:r>
        <w:r w:rsidDel="00134BF6">
          <w:rPr>
            <w:rFonts w:ascii="Times New Roman" w:hAnsi="Times New Roman" w:cs="Times New Roman"/>
            <w:spacing w:val="-8"/>
            <w:sz w:val="24"/>
            <w:szCs w:val="24"/>
          </w:rPr>
          <w:delText xml:space="preserve"> 3 of the PPS guidance</w:delText>
        </w:r>
        <w:r w:rsidR="004853F5" w:rsidDel="00134BF6">
          <w:rPr>
            <w:rFonts w:ascii="Times New Roman" w:hAnsi="Times New Roman" w:cs="Times New Roman"/>
            <w:spacing w:val="-8"/>
            <w:sz w:val="24"/>
            <w:szCs w:val="24"/>
          </w:rPr>
          <w:delText>. Please note any measure that is state-defined</w:delText>
        </w:r>
        <w:r w:rsidDel="00134BF6">
          <w:rPr>
            <w:rFonts w:ascii="Times New Roman" w:hAnsi="Times New Roman" w:cs="Times New Roman"/>
            <w:spacing w:val="-8"/>
            <w:sz w:val="24"/>
            <w:szCs w:val="24"/>
          </w:rPr>
          <w:delText xml:space="preserve"> and provide a full description of </w:delText>
        </w:r>
        <w:r w:rsidR="004853F5" w:rsidDel="00134BF6">
          <w:rPr>
            <w:rFonts w:ascii="Times New Roman" w:hAnsi="Times New Roman" w:cs="Times New Roman"/>
            <w:spacing w:val="-8"/>
            <w:sz w:val="24"/>
            <w:szCs w:val="24"/>
          </w:rPr>
          <w:delText>the</w:delText>
        </w:r>
        <w:r w:rsidDel="00134BF6">
          <w:rPr>
            <w:rFonts w:ascii="Times New Roman" w:hAnsi="Times New Roman" w:cs="Times New Roman"/>
            <w:spacing w:val="-8"/>
            <w:sz w:val="24"/>
            <w:szCs w:val="24"/>
          </w:rPr>
          <w:delText xml:space="preserve"> measure.  If </w:delText>
        </w:r>
        <w:r w:rsidR="004853F5" w:rsidDel="00134BF6">
          <w:rPr>
            <w:rFonts w:ascii="Times New Roman" w:hAnsi="Times New Roman" w:cs="Times New Roman"/>
            <w:spacing w:val="-8"/>
            <w:sz w:val="24"/>
            <w:szCs w:val="24"/>
          </w:rPr>
          <w:delText xml:space="preserve">additional </w:delText>
        </w:r>
        <w:r w:rsidDel="00134BF6">
          <w:rPr>
            <w:rFonts w:ascii="Times New Roman" w:hAnsi="Times New Roman" w:cs="Times New Roman"/>
            <w:spacing w:val="-8"/>
            <w:sz w:val="24"/>
            <w:szCs w:val="24"/>
          </w:rPr>
          <w:delText xml:space="preserve">space is needed, please attach and identify the page that pertains to this section. </w:delText>
        </w:r>
      </w:del>
    </w:p>
    <w:p w14:paraId="1A491A11" w14:textId="4F57CD28" w:rsidR="0089034B" w:rsidDel="00134BF6" w:rsidRDefault="0089034B">
      <w:pPr>
        <w:spacing w:before="240" w:line="276" w:lineRule="auto"/>
        <w:contextualSpacing/>
        <w:rPr>
          <w:del w:id="318" w:author="Danielle Motley" w:date="2023-11-20T08:58:00Z"/>
          <w:rFonts w:ascii="Times New Roman" w:hAnsi="Times New Roman" w:cs="Times New Roman"/>
          <w:sz w:val="24"/>
          <w:szCs w:val="24"/>
        </w:rPr>
        <w:pPrChange w:id="319" w:author="Danielle Motley" w:date="2023-11-20T11:22:00Z">
          <w:pPr/>
        </w:pPrChange>
      </w:pPr>
    </w:p>
    <w:p w14:paraId="71C6F817" w14:textId="15D43457" w:rsidR="009C5D05" w:rsidDel="00134BF6" w:rsidRDefault="009C5D05">
      <w:pPr>
        <w:spacing w:before="240" w:line="276" w:lineRule="auto"/>
        <w:contextualSpacing/>
        <w:rPr>
          <w:del w:id="320" w:author="Danielle Motley" w:date="2023-11-20T08:58:00Z"/>
          <w:rFonts w:ascii="Times New Roman" w:hAnsi="Times New Roman" w:cs="Times New Roman"/>
          <w:sz w:val="24"/>
          <w:szCs w:val="24"/>
        </w:rPr>
        <w:pPrChange w:id="321" w:author="Danielle Motley" w:date="2023-11-20T11:22:00Z">
          <w:pPr/>
        </w:pPrChange>
      </w:pPr>
      <w:del w:id="322" w:author="Danielle Motley" w:date="2023-11-20T08:58:00Z">
        <w:r w:rsidDel="00134BF6">
          <w:rPr>
            <w:rFonts w:ascii="Times New Roman" w:hAnsi="Times New Roman" w:cs="Times New Roman"/>
            <w:sz w:val="24"/>
            <w:szCs w:val="24"/>
          </w:rPr>
          <w:delText xml:space="preserve">In the box below describe the CC PPS-2 QBP methodology, specifying (1) </w:delText>
        </w:r>
        <w:r w:rsidR="004853F5" w:rsidDel="00134BF6">
          <w:rPr>
            <w:rFonts w:ascii="Times New Roman" w:hAnsi="Times New Roman" w:cs="Times New Roman"/>
            <w:sz w:val="24"/>
            <w:szCs w:val="24"/>
          </w:rPr>
          <w:delText xml:space="preserve">the state-developed thresholds </w:delText>
        </w:r>
        <w:r w:rsidDel="00134BF6">
          <w:rPr>
            <w:rFonts w:ascii="Times New Roman" w:hAnsi="Times New Roman" w:cs="Times New Roman"/>
            <w:sz w:val="24"/>
            <w:szCs w:val="24"/>
          </w:rPr>
          <w:delText xml:space="preserve">that trigger payment, (2) the methodology for </w:delText>
        </w:r>
        <w:r w:rsidR="00331DDA" w:rsidDel="00134BF6">
          <w:rPr>
            <w:rFonts w:ascii="Times New Roman" w:hAnsi="Times New Roman" w:cs="Times New Roman"/>
            <w:sz w:val="24"/>
            <w:szCs w:val="24"/>
          </w:rPr>
          <w:delText xml:space="preserve">calculating </w:delText>
        </w:r>
        <w:r w:rsidDel="00134BF6">
          <w:rPr>
            <w:rFonts w:ascii="Times New Roman" w:hAnsi="Times New Roman" w:cs="Times New Roman"/>
            <w:sz w:val="24"/>
            <w:szCs w:val="24"/>
          </w:rPr>
          <w:delText xml:space="preserve">the payment, (3) the amount </w:delText>
        </w:r>
        <w:r w:rsidR="004853F5" w:rsidDel="00134BF6">
          <w:rPr>
            <w:rFonts w:ascii="Times New Roman" w:hAnsi="Times New Roman" w:cs="Times New Roman"/>
            <w:sz w:val="24"/>
            <w:szCs w:val="24"/>
          </w:rPr>
          <w:delText>that will be paid for each measure</w:delText>
        </w:r>
        <w:r w:rsidDel="00134BF6">
          <w:rPr>
            <w:rFonts w:ascii="Times New Roman" w:hAnsi="Times New Roman" w:cs="Times New Roman"/>
            <w:sz w:val="24"/>
            <w:szCs w:val="24"/>
          </w:rPr>
          <w:delText xml:space="preserve">, and (4) how often the payment is made to CCBHCs.  Also provide an annual estimate of the amount of QBP payment by demonstration year (DY) for all clinics expected to be certified, including an estimate of the percentage of QBP payment to </w:delText>
        </w:r>
        <w:r w:rsidR="00331DDA" w:rsidDel="00134BF6">
          <w:rPr>
            <w:rFonts w:ascii="Times New Roman" w:hAnsi="Times New Roman" w:cs="Times New Roman"/>
            <w:sz w:val="24"/>
            <w:szCs w:val="24"/>
          </w:rPr>
          <w:delText xml:space="preserve">be </w:delText>
        </w:r>
        <w:r w:rsidDel="00134BF6">
          <w:rPr>
            <w:rFonts w:ascii="Times New Roman" w:hAnsi="Times New Roman" w:cs="Times New Roman"/>
            <w:sz w:val="24"/>
            <w:szCs w:val="24"/>
          </w:rPr>
          <w:delText>made through the PPS rate.  If additional space is needed, please attach and identify the page that pertains to this section.</w:delText>
        </w:r>
      </w:del>
    </w:p>
    <w:p w14:paraId="1FE7162E" w14:textId="76042F2A" w:rsidR="0089034B" w:rsidDel="00134BF6" w:rsidRDefault="009C5D05">
      <w:pPr>
        <w:spacing w:before="240" w:line="276" w:lineRule="auto"/>
        <w:contextualSpacing/>
        <w:rPr>
          <w:del w:id="323" w:author="Danielle Motley" w:date="2023-11-20T08:58:00Z"/>
          <w:rFonts w:ascii="Times New Roman" w:hAnsi="Times New Roman" w:cs="Times New Roman"/>
          <w:sz w:val="24"/>
          <w:szCs w:val="24"/>
        </w:rPr>
        <w:pPrChange w:id="324" w:author="Danielle Motley" w:date="2023-11-20T11:22:00Z">
          <w:pPr/>
        </w:pPrChange>
      </w:pPr>
      <w:del w:id="325" w:author="Danielle Motley" w:date="2023-11-20T08:58:00Z">
        <w:r w:rsidDel="00134BF6">
          <w:rPr>
            <w:noProof/>
            <w:sz w:val="20"/>
          </w:rPr>
          <w:lastRenderedPageBreak/>
          <mc:AlternateContent>
            <mc:Choice Requires="wpg">
              <w:drawing>
                <wp:inline distT="0" distB="0" distL="0" distR="0" wp14:anchorId="1AA68BCE" wp14:editId="024E1237">
                  <wp:extent cx="6353175" cy="1411197"/>
                  <wp:effectExtent l="0" t="0" r="9525" b="0"/>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3175" cy="1411197"/>
                            <a:chOff x="0" y="0"/>
                            <a:chExt cx="9826" cy="2333"/>
                          </a:xfrm>
                        </wpg:grpSpPr>
                        <wps:wsp>
                          <wps:cNvPr id="37"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DE3D96F" id="Group 36" o:spid="_x0000_s1026" style="width:500.25pt;height:111.1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del>
    </w:p>
    <w:p w14:paraId="19EF9070" w14:textId="5363689C" w:rsidR="00917B7B" w:rsidRPr="00B0214E" w:rsidDel="00134BF6" w:rsidRDefault="00917B7B">
      <w:pPr>
        <w:spacing w:before="240" w:line="276" w:lineRule="auto"/>
        <w:contextualSpacing/>
        <w:rPr>
          <w:del w:id="326" w:author="Danielle Motley" w:date="2023-11-20T08:58:00Z"/>
          <w:rFonts w:ascii="Times New Roman" w:hAnsi="Times New Roman" w:cs="Times New Roman"/>
          <w:spacing w:val="-8"/>
          <w:sz w:val="24"/>
          <w:szCs w:val="24"/>
        </w:rPr>
        <w:pPrChange w:id="327" w:author="Danielle Motley" w:date="2023-11-20T11:22:00Z">
          <w:pPr/>
        </w:pPrChange>
      </w:pPr>
      <w:del w:id="328" w:author="Danielle Motley" w:date="2023-11-20T08:58:00Z">
        <w:r w:rsidRPr="00B0214E" w:rsidDel="00134BF6">
          <w:rPr>
            <w:rFonts w:ascii="Times New Roman" w:hAnsi="Times New Roman" w:cs="Times New Roman"/>
            <w:sz w:val="24"/>
            <w:szCs w:val="24"/>
          </w:rPr>
          <w:delText>In the box below, please specify how the state-developed thresholds were developed in such a way where QBPs made to providers are reflective of performance improvement, the provision of a higher quality of care, improvement of beneficiary health, or a reduction in health disparities. Please also explain how state needs assessments, priorities, and goals were used to determine the thresholds for the QBP quality measures.</w:delText>
        </w:r>
        <w:r w:rsidRPr="00B0214E" w:rsidDel="00134BF6">
          <w:rPr>
            <w:rFonts w:ascii="Times New Roman" w:hAnsi="Times New Roman" w:cs="Times New Roman"/>
            <w:spacing w:val="-8"/>
            <w:sz w:val="24"/>
            <w:szCs w:val="24"/>
          </w:rPr>
          <w:delText xml:space="preserve"> If additional space is needed, please attach and identify the page that pertains to this section. </w:delText>
        </w:r>
      </w:del>
    </w:p>
    <w:p w14:paraId="1684D4C8" w14:textId="150E1C8C" w:rsidR="00917B7B" w:rsidDel="00BE4A17" w:rsidRDefault="00917B7B">
      <w:pPr>
        <w:spacing w:line="276" w:lineRule="auto"/>
        <w:contextualSpacing/>
        <w:rPr>
          <w:del w:id="329" w:author="Danielle Motley" w:date="2023-11-20T11:24:00Z"/>
          <w:rFonts w:ascii="Times New Roman" w:hAnsi="Times New Roman" w:cs="Times New Roman"/>
          <w:sz w:val="24"/>
          <w:szCs w:val="24"/>
          <w:u w:val="single"/>
        </w:rPr>
        <w:pPrChange w:id="330" w:author="Danielle Motley" w:date="2023-11-20T11:22:00Z">
          <w:pPr/>
        </w:pPrChange>
      </w:pPr>
      <w:del w:id="331" w:author="Danielle Motley" w:date="2023-11-20T08:58:00Z">
        <w:r w:rsidDel="00134BF6">
          <w:rPr>
            <w:noProof/>
            <w:sz w:val="20"/>
          </w:rPr>
          <mc:AlternateContent>
            <mc:Choice Requires="wpg">
              <w:drawing>
                <wp:inline distT="0" distB="0" distL="0" distR="0" wp14:anchorId="1B1F05CF" wp14:editId="08AA59C7">
                  <wp:extent cx="6143625" cy="1411197"/>
                  <wp:effectExtent l="0" t="0" r="9525" b="0"/>
                  <wp:docPr id="627052645" name="Group 6270526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g:wgp>
                    </a:graphicData>
                  </a:graphic>
                </wp:inline>
              </w:drawing>
            </mc:Choice>
            <mc:Fallback>
              <w:pict>
                <v:group w14:anchorId="1C39B4D1" id="Group 627052645" o:spid="_x0000_s1026" style="width:483.75pt;height:111.1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">
                  <w10:anchorlock/>
                </v:group>
              </w:pict>
            </mc:Fallback>
          </mc:AlternateContent>
        </w:r>
      </w:del>
    </w:p>
    <w:p w14:paraId="6AFB5303" w14:textId="77777777" w:rsidR="00134BF6" w:rsidRDefault="00134BF6">
      <w:pPr>
        <w:spacing w:line="276" w:lineRule="auto"/>
        <w:contextualSpacing/>
        <w:rPr>
          <w:ins w:id="332" w:author="Danielle Motley" w:date="2023-11-20T09:03:00Z"/>
          <w:rFonts w:ascii="Times New Roman" w:hAnsi="Times New Roman" w:cs="Times New Roman"/>
          <w:b/>
          <w:bCs/>
          <w:i/>
          <w:iCs/>
          <w:sz w:val="24"/>
          <w:szCs w:val="24"/>
        </w:rPr>
        <w:pPrChange w:id="333" w:author="Danielle Motley" w:date="2023-11-20T11:24:00Z">
          <w:pPr/>
        </w:pPrChange>
      </w:pPr>
    </w:p>
    <w:p w14:paraId="172E47FD" w14:textId="77777777" w:rsidR="00BE4A17" w:rsidRDefault="00BE4A17" w:rsidP="00BE4A17">
      <w:pPr>
        <w:spacing w:line="276" w:lineRule="auto"/>
        <w:contextualSpacing/>
        <w:rPr>
          <w:ins w:id="334" w:author="Danielle Motley" w:date="2023-11-20T11:25:00Z"/>
          <w:rFonts w:ascii="Times New Roman" w:hAnsi="Times New Roman" w:cs="Times New Roman"/>
          <w:b/>
          <w:bCs/>
          <w:i/>
          <w:iCs/>
          <w:sz w:val="24"/>
          <w:szCs w:val="24"/>
        </w:rPr>
      </w:pPr>
    </w:p>
    <w:p w14:paraId="1DAD1CB6" w14:textId="3A34D077" w:rsidR="00C53827" w:rsidRDefault="00C53827">
      <w:pPr>
        <w:spacing w:line="276" w:lineRule="auto"/>
        <w:contextualSpacing/>
        <w:rPr>
          <w:rFonts w:ascii="Times New Roman" w:hAnsi="Times New Roman" w:cs="Times New Roman"/>
          <w:b/>
          <w:bCs/>
          <w:i/>
          <w:iCs/>
          <w:sz w:val="24"/>
          <w:szCs w:val="24"/>
        </w:rPr>
        <w:pPrChange w:id="335" w:author="Danielle Motley" w:date="2023-11-20T11:22:00Z">
          <w:pPr/>
        </w:pPrChange>
      </w:pPr>
      <w:r w:rsidRPr="00C16B82">
        <w:rPr>
          <w:rFonts w:ascii="Times New Roman" w:hAnsi="Times New Roman" w:cs="Times New Roman"/>
          <w:b/>
          <w:bCs/>
          <w:i/>
          <w:iCs/>
          <w:sz w:val="24"/>
          <w:szCs w:val="24"/>
        </w:rPr>
        <w:t>If Section 2.</w:t>
      </w:r>
      <w:r>
        <w:rPr>
          <w:rFonts w:ascii="Times New Roman" w:hAnsi="Times New Roman" w:cs="Times New Roman"/>
          <w:b/>
          <w:bCs/>
          <w:i/>
          <w:iCs/>
          <w:sz w:val="24"/>
          <w:szCs w:val="24"/>
        </w:rPr>
        <w:t>2</w:t>
      </w:r>
      <w:r w:rsidRPr="00C16B82">
        <w:rPr>
          <w:rFonts w:ascii="Times New Roman" w:hAnsi="Times New Roman" w:cs="Times New Roman"/>
          <w:b/>
          <w:bCs/>
          <w:i/>
          <w:iCs/>
          <w:sz w:val="24"/>
          <w:szCs w:val="24"/>
        </w:rPr>
        <w:t xml:space="preserve"> is completed, skip Section</w:t>
      </w:r>
      <w:r>
        <w:rPr>
          <w:rFonts w:ascii="Times New Roman" w:hAnsi="Times New Roman" w:cs="Times New Roman"/>
          <w:b/>
          <w:bCs/>
          <w:i/>
          <w:iCs/>
          <w:sz w:val="24"/>
          <w:szCs w:val="24"/>
        </w:rPr>
        <w:t>s</w:t>
      </w:r>
      <w:r w:rsidRPr="00C16B82">
        <w:rPr>
          <w:rFonts w:ascii="Times New Roman" w:hAnsi="Times New Roman" w:cs="Times New Roman"/>
          <w:b/>
          <w:bCs/>
          <w:i/>
          <w:iCs/>
          <w:sz w:val="24"/>
          <w:szCs w:val="24"/>
        </w:rPr>
        <w:t xml:space="preserve"> 2.</w:t>
      </w:r>
      <w:r>
        <w:rPr>
          <w:rFonts w:ascii="Times New Roman" w:hAnsi="Times New Roman" w:cs="Times New Roman"/>
          <w:b/>
          <w:bCs/>
          <w:i/>
          <w:iCs/>
          <w:sz w:val="24"/>
          <w:szCs w:val="24"/>
        </w:rPr>
        <w:t>1, 2.3, and 2.4</w:t>
      </w:r>
      <w:r w:rsidRPr="00C16B82">
        <w:rPr>
          <w:rFonts w:ascii="Times New Roman" w:hAnsi="Times New Roman" w:cs="Times New Roman"/>
          <w:b/>
          <w:bCs/>
          <w:i/>
          <w:iCs/>
          <w:sz w:val="24"/>
          <w:szCs w:val="24"/>
        </w:rPr>
        <w:t xml:space="preserve"> and continue to Section 3.</w:t>
      </w:r>
      <w:ins w:id="336" w:author="Danielle Motley" w:date="2023-11-20T08:56:00Z">
        <w:r w:rsidR="005D4798">
          <w:rPr>
            <w:rFonts w:ascii="Times New Roman" w:hAnsi="Times New Roman" w:cs="Times New Roman"/>
            <w:b/>
            <w:bCs/>
            <w:i/>
            <w:iCs/>
            <w:sz w:val="24"/>
            <w:szCs w:val="24"/>
          </w:rPr>
          <w:t>2</w:t>
        </w:r>
      </w:ins>
      <w:ins w:id="337" w:author="Danielle Motley" w:date="2023-11-20T09:02:00Z">
        <w:r w:rsidR="00134BF6">
          <w:rPr>
            <w:rFonts w:ascii="Times New Roman" w:hAnsi="Times New Roman" w:cs="Times New Roman"/>
            <w:b/>
            <w:bCs/>
            <w:i/>
            <w:iCs/>
            <w:sz w:val="24"/>
            <w:szCs w:val="24"/>
          </w:rPr>
          <w:t>.</w:t>
        </w:r>
      </w:ins>
    </w:p>
    <w:p w14:paraId="6EBABB37" w14:textId="2D134823" w:rsidR="0089034B" w:rsidDel="00BE4A17" w:rsidRDefault="0089034B">
      <w:pPr>
        <w:pStyle w:val="Style4"/>
        <w:rPr>
          <w:del w:id="338" w:author="Danielle Motley" w:date="2023-11-20T11:25:00Z"/>
        </w:rPr>
        <w:pPrChange w:id="339" w:author="Danielle Motley" w:date="2023-11-20T11:29:00Z">
          <w:pPr/>
        </w:pPrChange>
      </w:pPr>
    </w:p>
    <w:p w14:paraId="0E5038DC" w14:textId="6764CE95" w:rsidR="00A62E4D" w:rsidRDefault="00A62E4D" w:rsidP="00BE4A17">
      <w:pPr>
        <w:pStyle w:val="Style4"/>
      </w:pPr>
      <w:r w:rsidRPr="00310D25">
        <w:t>Section 2.</w:t>
      </w:r>
      <w:r w:rsidR="00917B7B">
        <w:t>3</w:t>
      </w:r>
      <w:r w:rsidRPr="00310D25">
        <w:t xml:space="preserve">: Certified Clinic </w:t>
      </w:r>
      <w:r>
        <w:t>PPS-3 (</w:t>
      </w:r>
      <w:r w:rsidR="00482A3D">
        <w:t xml:space="preserve">CC PPS-3) </w:t>
      </w:r>
    </w:p>
    <w:p w14:paraId="41650E7C" w14:textId="59D55990" w:rsidR="00134BF6" w:rsidRDefault="00A62E4D" w:rsidP="00BE4A17">
      <w:pPr>
        <w:spacing w:line="276" w:lineRule="auto"/>
        <w:contextualSpacing/>
        <w:rPr>
          <w:ins w:id="340" w:author="Danielle Motley" w:date="2023-11-20T11:25:00Z"/>
          <w:rFonts w:ascii="Times New Roman" w:hAnsi="Times New Roman" w:cs="Times New Roman"/>
          <w:color w:val="010101"/>
          <w:w w:val="105"/>
          <w:sz w:val="24"/>
          <w:szCs w:val="24"/>
        </w:rPr>
      </w:pPr>
      <w:r>
        <w:rPr>
          <w:rFonts w:ascii="Times New Roman" w:hAnsi="Times New Roman" w:cs="Times New Roman"/>
          <w:sz w:val="24"/>
          <w:szCs w:val="24"/>
        </w:rPr>
        <w:t xml:space="preserve">The CC PPS-3 methodology is implemented as a fixed daily rate that reflects the expected cost of all CCBHC services provided on any given day to a Medicaid beneficiary.  This is a cost based, per clinic rate that applies uniformly to all services rendered by a CCBHC and qualified satellite facilities established prior to April 1, 2014.  </w:t>
      </w:r>
      <w:r w:rsidR="00010E0F" w:rsidRPr="00077590">
        <w:rPr>
          <w:rFonts w:ascii="Times New Roman" w:hAnsi="Times New Roman" w:cs="Times New Roman"/>
          <w:color w:val="010101"/>
          <w:w w:val="105"/>
          <w:sz w:val="24"/>
          <w:szCs w:val="24"/>
        </w:rPr>
        <w:t>Under this</w:t>
      </w:r>
      <w:r w:rsidR="00010E0F" w:rsidRPr="00077590">
        <w:rPr>
          <w:rFonts w:ascii="Times New Roman" w:hAnsi="Times New Roman" w:cs="Times New Roman"/>
          <w:color w:val="010101"/>
          <w:spacing w:val="-3"/>
          <w:w w:val="105"/>
          <w:sz w:val="24"/>
          <w:szCs w:val="24"/>
        </w:rPr>
        <w:t xml:space="preserve"> </w:t>
      </w:r>
      <w:r w:rsidR="00010E0F" w:rsidRPr="00077590">
        <w:rPr>
          <w:rFonts w:ascii="Times New Roman" w:hAnsi="Times New Roman" w:cs="Times New Roman"/>
          <w:color w:val="010101"/>
          <w:w w:val="105"/>
          <w:sz w:val="24"/>
          <w:szCs w:val="24"/>
        </w:rPr>
        <w:t>method</w:t>
      </w:r>
      <w:r w:rsidR="00010E0F">
        <w:rPr>
          <w:rFonts w:ascii="Times New Roman" w:hAnsi="Times New Roman" w:cs="Times New Roman"/>
          <w:color w:val="010101"/>
          <w:w w:val="105"/>
          <w:sz w:val="24"/>
          <w:szCs w:val="24"/>
        </w:rPr>
        <w:t>ology</w:t>
      </w:r>
      <w:r w:rsidR="00010E0F" w:rsidRPr="00077590">
        <w:rPr>
          <w:rFonts w:ascii="Times New Roman" w:hAnsi="Times New Roman" w:cs="Times New Roman"/>
          <w:color w:val="010101"/>
          <w:w w:val="105"/>
          <w:sz w:val="24"/>
          <w:szCs w:val="24"/>
        </w:rPr>
        <w:t>, separate rates are developed for</w:t>
      </w:r>
      <w:r w:rsidR="00010E0F" w:rsidRPr="00077590">
        <w:rPr>
          <w:rFonts w:ascii="Times New Roman" w:hAnsi="Times New Roman" w:cs="Times New Roman"/>
          <w:color w:val="010101"/>
          <w:spacing w:val="36"/>
          <w:w w:val="105"/>
          <w:sz w:val="24"/>
          <w:szCs w:val="24"/>
        </w:rPr>
        <w:t xml:space="preserve"> </w:t>
      </w:r>
      <w:r w:rsidR="00010E0F" w:rsidRPr="00077590">
        <w:rPr>
          <w:rFonts w:ascii="Times New Roman" w:hAnsi="Times New Roman" w:cs="Times New Roman"/>
          <w:color w:val="010101"/>
          <w:w w:val="105"/>
          <w:sz w:val="24"/>
          <w:szCs w:val="24"/>
        </w:rPr>
        <w:t>both</w:t>
      </w:r>
      <w:r w:rsidR="00010E0F" w:rsidRPr="00077590">
        <w:rPr>
          <w:rFonts w:ascii="Times New Roman" w:hAnsi="Times New Roman" w:cs="Times New Roman"/>
          <w:color w:val="010101"/>
          <w:spacing w:val="-1"/>
          <w:w w:val="105"/>
          <w:sz w:val="24"/>
          <w:szCs w:val="24"/>
        </w:rPr>
        <w:t xml:space="preserve"> </w:t>
      </w:r>
      <w:r w:rsidR="00010E0F" w:rsidRPr="00077590">
        <w:rPr>
          <w:rFonts w:ascii="Times New Roman" w:hAnsi="Times New Roman" w:cs="Times New Roman"/>
          <w:color w:val="010101"/>
          <w:w w:val="105"/>
          <w:sz w:val="24"/>
          <w:szCs w:val="24"/>
        </w:rPr>
        <w:t>the base population</w:t>
      </w:r>
      <w:r w:rsidR="00010E0F" w:rsidRPr="00077590">
        <w:rPr>
          <w:rFonts w:ascii="Times New Roman" w:hAnsi="Times New Roman" w:cs="Times New Roman"/>
          <w:color w:val="010101"/>
          <w:spacing w:val="25"/>
          <w:w w:val="105"/>
          <w:sz w:val="24"/>
          <w:szCs w:val="24"/>
        </w:rPr>
        <w:t xml:space="preserve"> </w:t>
      </w:r>
      <w:r w:rsidR="00010E0F" w:rsidRPr="00077590">
        <w:rPr>
          <w:rFonts w:ascii="Times New Roman" w:hAnsi="Times New Roman" w:cs="Times New Roman"/>
          <w:color w:val="010101"/>
          <w:w w:val="105"/>
          <w:sz w:val="24"/>
          <w:szCs w:val="24"/>
        </w:rPr>
        <w:t>and</w:t>
      </w:r>
      <w:r w:rsidR="00010E0F">
        <w:rPr>
          <w:rFonts w:ascii="Times New Roman" w:hAnsi="Times New Roman" w:cs="Times New Roman"/>
          <w:color w:val="010101"/>
          <w:w w:val="105"/>
          <w:sz w:val="24"/>
          <w:szCs w:val="24"/>
        </w:rPr>
        <w:t xml:space="preserve"> for at least one of the categories of </w:t>
      </w:r>
      <w:r w:rsidR="00010E0F" w:rsidRPr="00010E0F">
        <w:rPr>
          <w:rFonts w:ascii="Times New Roman" w:hAnsi="Times New Roman" w:cs="Times New Roman"/>
          <w:color w:val="010101"/>
          <w:w w:val="105"/>
          <w:sz w:val="24"/>
          <w:szCs w:val="24"/>
        </w:rPr>
        <w:t>special crisis services (SCS)</w:t>
      </w:r>
      <w:r w:rsidR="00010E0F">
        <w:rPr>
          <w:rFonts w:ascii="Times New Roman" w:hAnsi="Times New Roman" w:cs="Times New Roman"/>
          <w:color w:val="010101"/>
          <w:w w:val="105"/>
          <w:sz w:val="24"/>
          <w:szCs w:val="24"/>
        </w:rPr>
        <w:t>. In addition, under this m</w:t>
      </w:r>
      <w:r w:rsidR="00010E0F" w:rsidRPr="00077590">
        <w:rPr>
          <w:rFonts w:ascii="Times New Roman" w:hAnsi="Times New Roman" w:cs="Times New Roman"/>
          <w:color w:val="010101"/>
          <w:w w:val="105"/>
          <w:sz w:val="24"/>
          <w:szCs w:val="24"/>
        </w:rPr>
        <w:t>ethodology</w:t>
      </w:r>
      <w:r w:rsidR="00010E0F">
        <w:rPr>
          <w:rFonts w:ascii="Times New Roman" w:hAnsi="Times New Roman" w:cs="Times New Roman"/>
          <w:color w:val="010101"/>
          <w:w w:val="105"/>
          <w:sz w:val="24"/>
          <w:szCs w:val="24"/>
        </w:rPr>
        <w:t xml:space="preserve"> t</w:t>
      </w:r>
      <w:r w:rsidR="00010E0F" w:rsidRPr="00010E0F">
        <w:rPr>
          <w:rFonts w:ascii="Times New Roman" w:hAnsi="Times New Roman" w:cs="Times New Roman"/>
          <w:color w:val="010101"/>
          <w:w w:val="105"/>
          <w:sz w:val="24"/>
          <w:szCs w:val="24"/>
        </w:rPr>
        <w:t>he state has the option of offering Quality Bonus Payments (QBPs) that are to be paid in addition to the PPS rate to any certified clinic that achieves on state established thresholds for payment in accordance with Section 3: Quality Bonus Payments (QBPs) of the updated PPS Guidance.</w:t>
      </w:r>
    </w:p>
    <w:p w14:paraId="65F0A2E1" w14:textId="77777777" w:rsidR="00BE4A17" w:rsidRDefault="00BE4A17">
      <w:pPr>
        <w:spacing w:line="276" w:lineRule="auto"/>
        <w:contextualSpacing/>
        <w:rPr>
          <w:rFonts w:ascii="Times New Roman" w:hAnsi="Times New Roman" w:cs="Times New Roman"/>
          <w:color w:val="010101"/>
          <w:w w:val="105"/>
          <w:sz w:val="24"/>
          <w:szCs w:val="24"/>
        </w:rPr>
        <w:pPrChange w:id="341" w:author="Danielle Motley" w:date="2023-11-20T11:22:00Z">
          <w:pPr/>
        </w:pPrChange>
      </w:pPr>
    </w:p>
    <w:p w14:paraId="7EA5E607" w14:textId="41B175C0" w:rsidR="00A62E4D" w:rsidRPr="00310D25" w:rsidRDefault="00A62E4D">
      <w:pPr>
        <w:pStyle w:val="SectionSubsectionSection-Level4"/>
        <w:spacing w:line="276" w:lineRule="auto"/>
        <w:contextualSpacing/>
        <w:pPrChange w:id="342" w:author="Danielle Motley" w:date="2023-11-20T11:22:00Z">
          <w:pPr>
            <w:pStyle w:val="SectionSubsectionSection-Level4"/>
          </w:pPr>
        </w:pPrChange>
      </w:pPr>
      <w:r w:rsidRPr="00310D25">
        <w:t>Section</w:t>
      </w:r>
      <w:r w:rsidRPr="00310D25">
        <w:rPr>
          <w:spacing w:val="-5"/>
        </w:rPr>
        <w:t xml:space="preserve"> </w:t>
      </w:r>
      <w:r w:rsidRPr="00310D25">
        <w:t>2.</w:t>
      </w:r>
      <w:r w:rsidR="00010E0F">
        <w:t>3</w:t>
      </w:r>
      <w:r w:rsidRPr="00310D25">
        <w:t>.a</w:t>
      </w:r>
      <w:r w:rsidRPr="00310D25">
        <w:rPr>
          <w:spacing w:val="-1"/>
        </w:rPr>
        <w:t xml:space="preserve"> </w:t>
      </w:r>
      <w:r w:rsidRPr="00310D25">
        <w:t>Components</w:t>
      </w:r>
      <w:r w:rsidRPr="00310D25">
        <w:rPr>
          <w:spacing w:val="-5"/>
        </w:rPr>
        <w:t xml:space="preserve"> </w:t>
      </w:r>
      <w:r w:rsidRPr="00310D25">
        <w:t>of</w:t>
      </w:r>
      <w:r w:rsidRPr="00310D25">
        <w:rPr>
          <w:spacing w:val="-1"/>
        </w:rPr>
        <w:t xml:space="preserve"> </w:t>
      </w:r>
      <w:r w:rsidRPr="00310D25">
        <w:t>the</w:t>
      </w:r>
      <w:r w:rsidRPr="00310D25">
        <w:rPr>
          <w:spacing w:val="-1"/>
        </w:rPr>
        <w:t xml:space="preserve"> </w:t>
      </w:r>
      <w:r w:rsidRPr="00310D25">
        <w:t>CC</w:t>
      </w:r>
      <w:r w:rsidRPr="00310D25">
        <w:rPr>
          <w:spacing w:val="-2"/>
        </w:rPr>
        <w:t xml:space="preserve"> </w:t>
      </w:r>
      <w:r w:rsidRPr="00310D25">
        <w:t>PPS</w:t>
      </w:r>
      <w:r w:rsidR="00010E0F">
        <w:rPr>
          <w:spacing w:val="22"/>
        </w:rPr>
        <w:t>-3</w:t>
      </w:r>
      <w:r w:rsidRPr="00310D25">
        <w:rPr>
          <w:spacing w:val="-2"/>
        </w:rPr>
        <w:t xml:space="preserve"> </w:t>
      </w:r>
      <w:r w:rsidRPr="00310D25">
        <w:t xml:space="preserve">Rate </w:t>
      </w:r>
      <w:r w:rsidRPr="00310D25">
        <w:rPr>
          <w:spacing w:val="-2"/>
        </w:rPr>
        <w:t>Methodology</w:t>
      </w:r>
    </w:p>
    <w:p w14:paraId="3D769520" w14:textId="77777777" w:rsidR="00A62E4D" w:rsidRPr="00B0214E" w:rsidRDefault="00A62E4D">
      <w:pPr>
        <w:pStyle w:val="SectionSubSectionSectionSection-Level5"/>
        <w:spacing w:line="276" w:lineRule="auto"/>
        <w:contextualSpacing/>
        <w:pPrChange w:id="343" w:author="Danielle Motley" w:date="2023-11-20T11:22:00Z">
          <w:pPr>
            <w:pStyle w:val="SectionSubSectionSectionSection-Level5"/>
          </w:pPr>
        </w:pPrChange>
      </w:pPr>
      <w:r w:rsidRPr="00B0214E">
        <w:t>Demonstration Year One (DYl) Rate Data</w:t>
      </w:r>
    </w:p>
    <w:p w14:paraId="0943CCC3" w14:textId="77777777" w:rsidR="00A62E4D" w:rsidRPr="00310D25" w:rsidRDefault="00A62E4D">
      <w:pPr>
        <w:spacing w:line="276" w:lineRule="auto"/>
        <w:contextualSpacing/>
        <w:rPr>
          <w:rFonts w:ascii="Times New Roman" w:hAnsi="Times New Roman" w:cs="Times New Roman"/>
          <w:sz w:val="24"/>
          <w:szCs w:val="24"/>
        </w:rPr>
        <w:pPrChange w:id="344" w:author="Danielle Motley" w:date="2023-11-20T11:22:00Z">
          <w:pPr/>
        </w:pPrChange>
      </w:pPr>
      <w:r w:rsidRPr="00310D25">
        <w:rPr>
          <w:rFonts w:ascii="Times New Roman" w:hAnsi="Times New Roman" w:cs="Times New Roman"/>
          <w:w w:val="105"/>
          <w:sz w:val="24"/>
          <w:szCs w:val="24"/>
        </w:rPr>
        <w:t>In</w:t>
      </w:r>
      <w:r w:rsidRPr="00310D25">
        <w:rPr>
          <w:rFonts w:ascii="Times New Roman" w:hAnsi="Times New Roman" w:cs="Times New Roman"/>
          <w:spacing w:val="-9"/>
          <w:w w:val="105"/>
          <w:sz w:val="24"/>
          <w:szCs w:val="24"/>
        </w:rPr>
        <w:t xml:space="preserve"> </w:t>
      </w:r>
      <w:r w:rsidRPr="00310D25">
        <w:rPr>
          <w:rFonts w:ascii="Times New Roman" w:hAnsi="Times New Roman" w:cs="Times New Roman"/>
          <w:w w:val="105"/>
          <w:sz w:val="24"/>
          <w:szCs w:val="24"/>
        </w:rPr>
        <w:t>the box</w:t>
      </w:r>
      <w:r w:rsidRPr="00310D25">
        <w:rPr>
          <w:rFonts w:ascii="Times New Roman" w:hAnsi="Times New Roman" w:cs="Times New Roman"/>
          <w:spacing w:val="-2"/>
          <w:w w:val="105"/>
          <w:sz w:val="24"/>
          <w:szCs w:val="24"/>
        </w:rPr>
        <w:t xml:space="preserve"> </w:t>
      </w:r>
      <w:r w:rsidRPr="00310D25">
        <w:rPr>
          <w:rFonts w:ascii="Times New Roman" w:hAnsi="Times New Roman" w:cs="Times New Roman"/>
          <w:w w:val="105"/>
          <w:sz w:val="24"/>
          <w:szCs w:val="24"/>
        </w:rPr>
        <w:t>below</w:t>
      </w:r>
      <w:r w:rsidRPr="00310D25">
        <w:rPr>
          <w:rFonts w:ascii="Times New Roman" w:hAnsi="Times New Roman" w:cs="Times New Roman"/>
          <w:spacing w:val="-3"/>
          <w:w w:val="105"/>
          <w:sz w:val="24"/>
          <w:szCs w:val="24"/>
        </w:rPr>
        <w:t xml:space="preserve"> </w:t>
      </w:r>
      <w:r w:rsidRPr="00310D25">
        <w:rPr>
          <w:rFonts w:ascii="Times New Roman" w:hAnsi="Times New Roman" w:cs="Times New Roman"/>
          <w:w w:val="105"/>
          <w:sz w:val="24"/>
          <w:szCs w:val="24"/>
        </w:rPr>
        <w:t>explain</w:t>
      </w:r>
      <w:r w:rsidRPr="00310D25">
        <w:rPr>
          <w:rFonts w:ascii="Times New Roman" w:hAnsi="Times New Roman" w:cs="Times New Roman"/>
          <w:spacing w:val="-3"/>
          <w:w w:val="105"/>
          <w:sz w:val="24"/>
          <w:szCs w:val="24"/>
        </w:rPr>
        <w:t xml:space="preserve"> </w:t>
      </w:r>
      <w:r w:rsidRPr="00310D25">
        <w:rPr>
          <w:rFonts w:ascii="Times New Roman" w:hAnsi="Times New Roman" w:cs="Times New Roman"/>
          <w:w w:val="105"/>
          <w:sz w:val="24"/>
          <w:szCs w:val="24"/>
        </w:rPr>
        <w:t>the source(s) of cost</w:t>
      </w:r>
      <w:r w:rsidRPr="00310D25">
        <w:rPr>
          <w:rFonts w:ascii="Times New Roman" w:hAnsi="Times New Roman" w:cs="Times New Roman"/>
          <w:spacing w:val="-1"/>
          <w:w w:val="105"/>
          <w:sz w:val="24"/>
          <w:szCs w:val="24"/>
        </w:rPr>
        <w:t xml:space="preserve"> </w:t>
      </w:r>
      <w:r w:rsidRPr="00310D25">
        <w:rPr>
          <w:rFonts w:ascii="Times New Roman" w:hAnsi="Times New Roman" w:cs="Times New Roman"/>
          <w:w w:val="105"/>
          <w:sz w:val="24"/>
          <w:szCs w:val="24"/>
        </w:rPr>
        <w:t>and</w:t>
      </w:r>
      <w:r w:rsidRPr="00310D25">
        <w:rPr>
          <w:rFonts w:ascii="Times New Roman" w:hAnsi="Times New Roman" w:cs="Times New Roman"/>
          <w:spacing w:val="-6"/>
          <w:w w:val="105"/>
          <w:sz w:val="24"/>
          <w:szCs w:val="24"/>
        </w:rPr>
        <w:t xml:space="preserve"> </w:t>
      </w:r>
      <w:r w:rsidRPr="00310D25">
        <w:rPr>
          <w:rFonts w:ascii="Times New Roman" w:hAnsi="Times New Roman" w:cs="Times New Roman"/>
          <w:w w:val="105"/>
          <w:sz w:val="24"/>
          <w:szCs w:val="24"/>
        </w:rPr>
        <w:t>visit data used</w:t>
      </w:r>
      <w:r w:rsidRPr="00310D25">
        <w:rPr>
          <w:rFonts w:ascii="Times New Roman" w:hAnsi="Times New Roman" w:cs="Times New Roman"/>
          <w:spacing w:val="-1"/>
          <w:w w:val="105"/>
          <w:sz w:val="24"/>
          <w:szCs w:val="24"/>
        </w:rPr>
        <w:t xml:space="preserve"> </w:t>
      </w:r>
      <w:r w:rsidRPr="00310D25">
        <w:rPr>
          <w:rFonts w:ascii="Times New Roman" w:hAnsi="Times New Roman" w:cs="Times New Roman"/>
          <w:w w:val="105"/>
          <w:sz w:val="24"/>
          <w:szCs w:val="24"/>
        </w:rPr>
        <w:t>to determine the DYl rate.</w:t>
      </w:r>
      <w:r w:rsidRPr="00310D25">
        <w:rPr>
          <w:rFonts w:ascii="Times New Roman" w:hAnsi="Times New Roman" w:cs="Times New Roman"/>
          <w:spacing w:val="40"/>
          <w:w w:val="105"/>
          <w:sz w:val="24"/>
          <w:szCs w:val="24"/>
        </w:rPr>
        <w:t xml:space="preserve"> </w:t>
      </w:r>
      <w:r w:rsidRPr="00310D25">
        <w:rPr>
          <w:rFonts w:ascii="Times New Roman" w:hAnsi="Times New Roman" w:cs="Times New Roman"/>
          <w:w w:val="105"/>
          <w:sz w:val="24"/>
          <w:szCs w:val="24"/>
        </w:rPr>
        <w:t>Detail any estimates that</w:t>
      </w:r>
      <w:r w:rsidRPr="00310D25">
        <w:rPr>
          <w:rFonts w:ascii="Times New Roman" w:hAnsi="Times New Roman" w:cs="Times New Roman"/>
          <w:spacing w:val="-2"/>
          <w:w w:val="105"/>
          <w:sz w:val="24"/>
          <w:szCs w:val="24"/>
        </w:rPr>
        <w:t xml:space="preserve"> </w:t>
      </w:r>
      <w:r w:rsidRPr="00310D25">
        <w:rPr>
          <w:rFonts w:ascii="Times New Roman" w:hAnsi="Times New Roman" w:cs="Times New Roman"/>
          <w:w w:val="105"/>
          <w:sz w:val="24"/>
          <w:szCs w:val="24"/>
        </w:rPr>
        <w:t>the</w:t>
      </w:r>
      <w:r w:rsidRPr="00310D25">
        <w:rPr>
          <w:rFonts w:ascii="Times New Roman" w:hAnsi="Times New Roman" w:cs="Times New Roman"/>
          <w:spacing w:val="-11"/>
          <w:w w:val="105"/>
          <w:sz w:val="24"/>
          <w:szCs w:val="24"/>
        </w:rPr>
        <w:t xml:space="preserve"> </w:t>
      </w:r>
      <w:r w:rsidRPr="00310D25">
        <w:rPr>
          <w:rFonts w:ascii="Times New Roman" w:hAnsi="Times New Roman" w:cs="Times New Roman"/>
          <w:w w:val="105"/>
          <w:sz w:val="24"/>
          <w:szCs w:val="24"/>
        </w:rPr>
        <w:t>state used</w:t>
      </w:r>
      <w:r w:rsidRPr="00310D25">
        <w:rPr>
          <w:rFonts w:ascii="Times New Roman" w:hAnsi="Times New Roman" w:cs="Times New Roman"/>
          <w:spacing w:val="-10"/>
          <w:w w:val="105"/>
          <w:sz w:val="24"/>
          <w:szCs w:val="24"/>
        </w:rPr>
        <w:t xml:space="preserve"> </w:t>
      </w:r>
      <w:r w:rsidRPr="00310D25">
        <w:rPr>
          <w:rFonts w:ascii="Times New Roman" w:hAnsi="Times New Roman" w:cs="Times New Roman"/>
          <w:w w:val="105"/>
          <w:sz w:val="24"/>
          <w:szCs w:val="24"/>
        </w:rPr>
        <w:t>to</w:t>
      </w:r>
      <w:r w:rsidRPr="00310D25">
        <w:rPr>
          <w:rFonts w:ascii="Times New Roman" w:hAnsi="Times New Roman" w:cs="Times New Roman"/>
          <w:spacing w:val="34"/>
          <w:w w:val="105"/>
          <w:sz w:val="24"/>
          <w:szCs w:val="24"/>
        </w:rPr>
        <w:t xml:space="preserve"> </w:t>
      </w:r>
      <w:r w:rsidRPr="00310D25">
        <w:rPr>
          <w:rFonts w:ascii="Times New Roman" w:hAnsi="Times New Roman" w:cs="Times New Roman"/>
          <w:w w:val="105"/>
          <w:sz w:val="24"/>
          <w:szCs w:val="24"/>
        </w:rPr>
        <w:t>determine allowable cost and</w:t>
      </w:r>
      <w:r w:rsidRPr="00310D25">
        <w:rPr>
          <w:rFonts w:ascii="Times New Roman" w:hAnsi="Times New Roman" w:cs="Times New Roman"/>
          <w:spacing w:val="-5"/>
          <w:w w:val="105"/>
          <w:sz w:val="24"/>
          <w:szCs w:val="24"/>
        </w:rPr>
        <w:t xml:space="preserve"> </w:t>
      </w:r>
      <w:r w:rsidRPr="00310D25">
        <w:rPr>
          <w:rFonts w:ascii="Times New Roman" w:hAnsi="Times New Roman" w:cs="Times New Roman"/>
          <w:w w:val="105"/>
          <w:sz w:val="24"/>
          <w:szCs w:val="24"/>
        </w:rPr>
        <w:t>the</w:t>
      </w:r>
      <w:r w:rsidRPr="00310D25">
        <w:rPr>
          <w:rFonts w:ascii="Times New Roman" w:hAnsi="Times New Roman" w:cs="Times New Roman"/>
          <w:spacing w:val="34"/>
          <w:w w:val="105"/>
          <w:sz w:val="24"/>
          <w:szCs w:val="24"/>
        </w:rPr>
        <w:t xml:space="preserve"> </w:t>
      </w:r>
      <w:r w:rsidRPr="00310D25">
        <w:rPr>
          <w:rFonts w:ascii="Times New Roman" w:hAnsi="Times New Roman" w:cs="Times New Roman"/>
          <w:w w:val="105"/>
          <w:sz w:val="24"/>
          <w:szCs w:val="24"/>
        </w:rPr>
        <w:t>appropriate number of daily visits</w:t>
      </w:r>
      <w:r w:rsidRPr="00310D25">
        <w:rPr>
          <w:rFonts w:ascii="Times New Roman" w:hAnsi="Times New Roman" w:cs="Times New Roman"/>
          <w:spacing w:val="-8"/>
          <w:w w:val="105"/>
          <w:sz w:val="24"/>
          <w:szCs w:val="24"/>
        </w:rPr>
        <w:t xml:space="preserve"> </w:t>
      </w:r>
      <w:r w:rsidRPr="00310D25">
        <w:rPr>
          <w:rFonts w:ascii="Times New Roman" w:hAnsi="Times New Roman" w:cs="Times New Roman"/>
          <w:w w:val="105"/>
          <w:sz w:val="24"/>
          <w:szCs w:val="24"/>
        </w:rPr>
        <w:t>to include</w:t>
      </w:r>
      <w:r w:rsidRPr="00310D25">
        <w:rPr>
          <w:rFonts w:ascii="Times New Roman" w:hAnsi="Times New Roman" w:cs="Times New Roman"/>
          <w:spacing w:val="-6"/>
          <w:w w:val="105"/>
          <w:sz w:val="24"/>
          <w:szCs w:val="24"/>
        </w:rPr>
        <w:t xml:space="preserve"> </w:t>
      </w:r>
      <w:r w:rsidRPr="00310D25">
        <w:rPr>
          <w:rFonts w:ascii="Times New Roman" w:hAnsi="Times New Roman" w:cs="Times New Roman"/>
          <w:w w:val="105"/>
          <w:sz w:val="24"/>
          <w:szCs w:val="24"/>
        </w:rPr>
        <w:t>in</w:t>
      </w:r>
      <w:r w:rsidRPr="00310D25">
        <w:rPr>
          <w:rFonts w:ascii="Times New Roman" w:hAnsi="Times New Roman" w:cs="Times New Roman"/>
          <w:spacing w:val="-2"/>
          <w:w w:val="105"/>
          <w:sz w:val="24"/>
          <w:szCs w:val="24"/>
        </w:rPr>
        <w:t xml:space="preserve"> </w:t>
      </w:r>
      <w:r w:rsidRPr="00310D25">
        <w:rPr>
          <w:rFonts w:ascii="Times New Roman" w:hAnsi="Times New Roman" w:cs="Times New Roman"/>
          <w:w w:val="105"/>
          <w:sz w:val="24"/>
          <w:szCs w:val="24"/>
        </w:rPr>
        <w:t>the rate</w:t>
      </w:r>
      <w:r w:rsidRPr="00310D25">
        <w:rPr>
          <w:rFonts w:ascii="Times New Roman" w:hAnsi="Times New Roman" w:cs="Times New Roman"/>
          <w:spacing w:val="-10"/>
          <w:w w:val="105"/>
          <w:sz w:val="24"/>
          <w:szCs w:val="24"/>
        </w:rPr>
        <w:t xml:space="preserve"> </w:t>
      </w:r>
      <w:r w:rsidRPr="00310D25">
        <w:rPr>
          <w:rFonts w:ascii="Times New Roman" w:hAnsi="Times New Roman" w:cs="Times New Roman"/>
          <w:w w:val="105"/>
          <w:sz w:val="24"/>
          <w:szCs w:val="24"/>
        </w:rPr>
        <w:t>calculation. If more</w:t>
      </w:r>
      <w:r w:rsidRPr="00310D25">
        <w:rPr>
          <w:rFonts w:ascii="Times New Roman" w:hAnsi="Times New Roman" w:cs="Times New Roman"/>
          <w:spacing w:val="-7"/>
          <w:w w:val="105"/>
          <w:sz w:val="24"/>
          <w:szCs w:val="24"/>
        </w:rPr>
        <w:t xml:space="preserve"> </w:t>
      </w:r>
      <w:r w:rsidRPr="00310D25">
        <w:rPr>
          <w:rFonts w:ascii="Times New Roman" w:hAnsi="Times New Roman" w:cs="Times New Roman"/>
          <w:w w:val="105"/>
          <w:sz w:val="24"/>
          <w:szCs w:val="24"/>
        </w:rPr>
        <w:t>space</w:t>
      </w:r>
      <w:r w:rsidRPr="00310D25">
        <w:rPr>
          <w:rFonts w:ascii="Times New Roman" w:hAnsi="Times New Roman" w:cs="Times New Roman"/>
          <w:spacing w:val="-6"/>
          <w:w w:val="105"/>
          <w:sz w:val="24"/>
          <w:szCs w:val="24"/>
        </w:rPr>
        <w:t xml:space="preserve"> </w:t>
      </w:r>
      <w:r w:rsidRPr="00310D25">
        <w:rPr>
          <w:rFonts w:ascii="Times New Roman" w:hAnsi="Times New Roman" w:cs="Times New Roman"/>
          <w:w w:val="105"/>
          <w:sz w:val="24"/>
          <w:szCs w:val="24"/>
        </w:rPr>
        <w:t>is</w:t>
      </w:r>
      <w:r w:rsidRPr="00310D25">
        <w:rPr>
          <w:rFonts w:ascii="Times New Roman" w:hAnsi="Times New Roman" w:cs="Times New Roman"/>
          <w:spacing w:val="-12"/>
          <w:w w:val="105"/>
          <w:sz w:val="24"/>
          <w:szCs w:val="24"/>
        </w:rPr>
        <w:t xml:space="preserve"> </w:t>
      </w:r>
      <w:r w:rsidRPr="00310D25">
        <w:rPr>
          <w:rFonts w:ascii="Times New Roman" w:hAnsi="Times New Roman" w:cs="Times New Roman"/>
          <w:w w:val="105"/>
          <w:sz w:val="24"/>
          <w:szCs w:val="24"/>
        </w:rPr>
        <w:t>needed,</w:t>
      </w:r>
      <w:r w:rsidRPr="00310D25">
        <w:rPr>
          <w:rFonts w:ascii="Times New Roman" w:hAnsi="Times New Roman" w:cs="Times New Roman"/>
          <w:spacing w:val="-4"/>
          <w:w w:val="105"/>
          <w:sz w:val="24"/>
          <w:szCs w:val="24"/>
        </w:rPr>
        <w:t xml:space="preserve"> </w:t>
      </w:r>
      <w:r w:rsidRPr="00310D25">
        <w:rPr>
          <w:rFonts w:ascii="Times New Roman" w:hAnsi="Times New Roman" w:cs="Times New Roman"/>
          <w:w w:val="105"/>
          <w:sz w:val="24"/>
          <w:szCs w:val="24"/>
        </w:rPr>
        <w:t xml:space="preserve">please </w:t>
      </w:r>
      <w:proofErr w:type="gramStart"/>
      <w:r w:rsidRPr="00310D25">
        <w:rPr>
          <w:rFonts w:ascii="Times New Roman" w:hAnsi="Times New Roman" w:cs="Times New Roman"/>
          <w:w w:val="105"/>
          <w:sz w:val="24"/>
          <w:szCs w:val="24"/>
        </w:rPr>
        <w:t>attach</w:t>
      </w:r>
      <w:proofErr w:type="gramEnd"/>
      <w:r w:rsidRPr="00310D25">
        <w:rPr>
          <w:rFonts w:ascii="Times New Roman" w:hAnsi="Times New Roman" w:cs="Times New Roman"/>
          <w:w w:val="105"/>
          <w:sz w:val="24"/>
          <w:szCs w:val="24"/>
        </w:rPr>
        <w:t xml:space="preserve"> and</w:t>
      </w:r>
      <w:r w:rsidRPr="00310D25">
        <w:rPr>
          <w:rFonts w:ascii="Times New Roman" w:hAnsi="Times New Roman" w:cs="Times New Roman"/>
          <w:spacing w:val="-7"/>
          <w:w w:val="105"/>
          <w:sz w:val="24"/>
          <w:szCs w:val="24"/>
        </w:rPr>
        <w:t xml:space="preserve"> </w:t>
      </w:r>
      <w:r w:rsidRPr="00310D25">
        <w:rPr>
          <w:rFonts w:ascii="Times New Roman" w:hAnsi="Times New Roman" w:cs="Times New Roman"/>
          <w:w w:val="105"/>
          <w:sz w:val="24"/>
          <w:szCs w:val="24"/>
        </w:rPr>
        <w:t>identify</w:t>
      </w:r>
      <w:r w:rsidRPr="00310D25">
        <w:rPr>
          <w:rFonts w:ascii="Times New Roman" w:hAnsi="Times New Roman" w:cs="Times New Roman"/>
          <w:spacing w:val="-3"/>
          <w:w w:val="105"/>
          <w:sz w:val="24"/>
          <w:szCs w:val="24"/>
        </w:rPr>
        <w:t xml:space="preserve"> </w:t>
      </w:r>
      <w:r w:rsidRPr="00310D25">
        <w:rPr>
          <w:rFonts w:ascii="Times New Roman" w:hAnsi="Times New Roman" w:cs="Times New Roman"/>
          <w:w w:val="105"/>
          <w:sz w:val="24"/>
          <w:szCs w:val="24"/>
        </w:rPr>
        <w:t>the</w:t>
      </w:r>
      <w:r w:rsidRPr="00310D25">
        <w:rPr>
          <w:rFonts w:ascii="Times New Roman" w:hAnsi="Times New Roman" w:cs="Times New Roman"/>
          <w:spacing w:val="-2"/>
          <w:w w:val="105"/>
          <w:sz w:val="24"/>
          <w:szCs w:val="24"/>
        </w:rPr>
        <w:t xml:space="preserve"> </w:t>
      </w:r>
      <w:r w:rsidRPr="00310D25">
        <w:rPr>
          <w:rFonts w:ascii="Times New Roman" w:hAnsi="Times New Roman" w:cs="Times New Roman"/>
          <w:w w:val="105"/>
          <w:sz w:val="24"/>
          <w:szCs w:val="24"/>
        </w:rPr>
        <w:t>page that pertains to this section.</w:t>
      </w:r>
    </w:p>
    <w:p w14:paraId="09130A0B" w14:textId="77777777" w:rsidR="00A62E4D" w:rsidRDefault="00A62E4D">
      <w:pPr>
        <w:pStyle w:val="BodyText"/>
        <w:spacing w:line="276" w:lineRule="auto"/>
        <w:contextualSpacing/>
        <w:rPr>
          <w:sz w:val="20"/>
        </w:rPr>
        <w:pPrChange w:id="345" w:author="Danielle Motley" w:date="2023-11-20T11:22:00Z">
          <w:pPr>
            <w:pStyle w:val="BodyText"/>
          </w:pPr>
        </w:pPrChange>
      </w:pPr>
      <w:r>
        <w:rPr>
          <w:noProof/>
          <w:sz w:val="20"/>
        </w:rPr>
        <w:lastRenderedPageBreak/>
        <mc:AlternateContent>
          <mc:Choice Requires="wpg">
            <w:drawing>
              <wp:inline distT="0" distB="0" distL="0" distR="0" wp14:anchorId="1A30B23D" wp14:editId="3230F597">
                <wp:extent cx="6263640" cy="1508760"/>
                <wp:effectExtent l="0" t="0" r="3810" b="0"/>
                <wp:docPr id="379002036" name="Group 3790020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6"/>
                        </a:xfrm>
                      </wpg:grpSpPr>
                      <wps:wsp>
                        <wps:cNvPr id="1049885273" name="docshape595"/>
                        <wps:cNvSpPr>
                          <a:spLocks/>
                        </wps:cNvSpPr>
                        <wps:spPr bwMode="auto">
                          <a:xfrm>
                            <a:off x="0" y="0"/>
                            <a:ext cx="9826" cy="2336"/>
                          </a:xfrm>
                          <a:custGeom>
                            <a:avLst/>
                            <a:gdLst>
                              <a:gd name="T0" fmla="*/ 9826 w 9826"/>
                              <a:gd name="T1" fmla="*/ 2335 h 2336"/>
                              <a:gd name="T2" fmla="*/ 0 w 9826"/>
                              <a:gd name="T3" fmla="*/ 2335 h 2336"/>
                              <a:gd name="T4" fmla="*/ 0 w 9826"/>
                              <a:gd name="T5" fmla="*/ 0 h 2336"/>
                              <a:gd name="T6" fmla="*/ 9826 w 9826"/>
                              <a:gd name="T7" fmla="*/ 0 h 2336"/>
                              <a:gd name="T8" fmla="*/ 9826 w 9826"/>
                              <a:gd name="T9" fmla="*/ 10 h 2336"/>
                              <a:gd name="T10" fmla="*/ 17 w 9826"/>
                              <a:gd name="T11" fmla="*/ 10 h 2336"/>
                              <a:gd name="T12" fmla="*/ 10 w 9826"/>
                              <a:gd name="T13" fmla="*/ 17 h 2336"/>
                              <a:gd name="T14" fmla="*/ 17 w 9826"/>
                              <a:gd name="T15" fmla="*/ 17 h 2336"/>
                              <a:gd name="T16" fmla="*/ 17 w 9826"/>
                              <a:gd name="T17" fmla="*/ 2318 h 2336"/>
                              <a:gd name="T18" fmla="*/ 10 w 9826"/>
                              <a:gd name="T19" fmla="*/ 2318 h 2336"/>
                              <a:gd name="T20" fmla="*/ 17 w 9826"/>
                              <a:gd name="T21" fmla="*/ 2328 h 2336"/>
                              <a:gd name="T22" fmla="*/ 9826 w 9826"/>
                              <a:gd name="T23" fmla="*/ 2328 h 2336"/>
                              <a:gd name="T24" fmla="*/ 9826 w 9826"/>
                              <a:gd name="T25" fmla="*/ 2335 h 2336"/>
                              <a:gd name="T26" fmla="*/ 17 w 9826"/>
                              <a:gd name="T27" fmla="*/ 17 h 2336"/>
                              <a:gd name="T28" fmla="*/ 10 w 9826"/>
                              <a:gd name="T29" fmla="*/ 17 h 2336"/>
                              <a:gd name="T30" fmla="*/ 17 w 9826"/>
                              <a:gd name="T31" fmla="*/ 10 h 2336"/>
                              <a:gd name="T32" fmla="*/ 17 w 9826"/>
                              <a:gd name="T33" fmla="*/ 17 h 2336"/>
                              <a:gd name="T34" fmla="*/ 9811 w 9826"/>
                              <a:gd name="T35" fmla="*/ 17 h 2336"/>
                              <a:gd name="T36" fmla="*/ 17 w 9826"/>
                              <a:gd name="T37" fmla="*/ 17 h 2336"/>
                              <a:gd name="T38" fmla="*/ 17 w 9826"/>
                              <a:gd name="T39" fmla="*/ 10 h 2336"/>
                              <a:gd name="T40" fmla="*/ 9811 w 9826"/>
                              <a:gd name="T41" fmla="*/ 10 h 2336"/>
                              <a:gd name="T42" fmla="*/ 9811 w 9826"/>
                              <a:gd name="T43" fmla="*/ 17 h 2336"/>
                              <a:gd name="T44" fmla="*/ 9811 w 9826"/>
                              <a:gd name="T45" fmla="*/ 2328 h 2336"/>
                              <a:gd name="T46" fmla="*/ 9811 w 9826"/>
                              <a:gd name="T47" fmla="*/ 10 h 2336"/>
                              <a:gd name="T48" fmla="*/ 9818 w 9826"/>
                              <a:gd name="T49" fmla="*/ 17 h 2336"/>
                              <a:gd name="T50" fmla="*/ 9826 w 9826"/>
                              <a:gd name="T51" fmla="*/ 17 h 2336"/>
                              <a:gd name="T52" fmla="*/ 9826 w 9826"/>
                              <a:gd name="T53" fmla="*/ 2318 h 2336"/>
                              <a:gd name="T54" fmla="*/ 9818 w 9826"/>
                              <a:gd name="T55" fmla="*/ 2318 h 2336"/>
                              <a:gd name="T56" fmla="*/ 9811 w 9826"/>
                              <a:gd name="T57" fmla="*/ 2328 h 2336"/>
                              <a:gd name="T58" fmla="*/ 9826 w 9826"/>
                              <a:gd name="T59" fmla="*/ 17 h 2336"/>
                              <a:gd name="T60" fmla="*/ 9818 w 9826"/>
                              <a:gd name="T61" fmla="*/ 17 h 2336"/>
                              <a:gd name="T62" fmla="*/ 9811 w 9826"/>
                              <a:gd name="T63" fmla="*/ 10 h 2336"/>
                              <a:gd name="T64" fmla="*/ 9826 w 9826"/>
                              <a:gd name="T65" fmla="*/ 10 h 2336"/>
                              <a:gd name="T66" fmla="*/ 9826 w 9826"/>
                              <a:gd name="T67" fmla="*/ 17 h 2336"/>
                              <a:gd name="T68" fmla="*/ 17 w 9826"/>
                              <a:gd name="T69" fmla="*/ 2328 h 2336"/>
                              <a:gd name="T70" fmla="*/ 10 w 9826"/>
                              <a:gd name="T71" fmla="*/ 2318 h 2336"/>
                              <a:gd name="T72" fmla="*/ 17 w 9826"/>
                              <a:gd name="T73" fmla="*/ 2318 h 2336"/>
                              <a:gd name="T74" fmla="*/ 17 w 9826"/>
                              <a:gd name="T75" fmla="*/ 2328 h 2336"/>
                              <a:gd name="T76" fmla="*/ 9811 w 9826"/>
                              <a:gd name="T77" fmla="*/ 2328 h 2336"/>
                              <a:gd name="T78" fmla="*/ 17 w 9826"/>
                              <a:gd name="T79" fmla="*/ 2328 h 2336"/>
                              <a:gd name="T80" fmla="*/ 17 w 9826"/>
                              <a:gd name="T81" fmla="*/ 2318 h 2336"/>
                              <a:gd name="T82" fmla="*/ 9811 w 9826"/>
                              <a:gd name="T83" fmla="*/ 2318 h 2336"/>
                              <a:gd name="T84" fmla="*/ 9811 w 9826"/>
                              <a:gd name="T85" fmla="*/ 2328 h 2336"/>
                              <a:gd name="T86" fmla="*/ 9826 w 9826"/>
                              <a:gd name="T87" fmla="*/ 2328 h 2336"/>
                              <a:gd name="T88" fmla="*/ 9811 w 9826"/>
                              <a:gd name="T89" fmla="*/ 2328 h 2336"/>
                              <a:gd name="T90" fmla="*/ 9818 w 9826"/>
                              <a:gd name="T91" fmla="*/ 2318 h 2336"/>
                              <a:gd name="T92" fmla="*/ 9826 w 9826"/>
                              <a:gd name="T93" fmla="*/ 2318 h 2336"/>
                              <a:gd name="T94" fmla="*/ 9826 w 9826"/>
                              <a:gd name="T95" fmla="*/ 2328 h 23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6">
                                <a:moveTo>
                                  <a:pt x="9826" y="2335"/>
                                </a:moveTo>
                                <a:lnTo>
                                  <a:pt x="0" y="2335"/>
                                </a:lnTo>
                                <a:lnTo>
                                  <a:pt x="0" y="0"/>
                                </a:lnTo>
                                <a:lnTo>
                                  <a:pt x="9826" y="0"/>
                                </a:lnTo>
                                <a:lnTo>
                                  <a:pt x="9826" y="10"/>
                                </a:lnTo>
                                <a:lnTo>
                                  <a:pt x="17" y="10"/>
                                </a:lnTo>
                                <a:lnTo>
                                  <a:pt x="10" y="17"/>
                                </a:lnTo>
                                <a:lnTo>
                                  <a:pt x="17" y="17"/>
                                </a:lnTo>
                                <a:lnTo>
                                  <a:pt x="17" y="2318"/>
                                </a:lnTo>
                                <a:lnTo>
                                  <a:pt x="10" y="2318"/>
                                </a:lnTo>
                                <a:lnTo>
                                  <a:pt x="17" y="2328"/>
                                </a:lnTo>
                                <a:lnTo>
                                  <a:pt x="9826" y="2328"/>
                                </a:lnTo>
                                <a:lnTo>
                                  <a:pt x="9826" y="2335"/>
                                </a:lnTo>
                                <a:close/>
                                <a:moveTo>
                                  <a:pt x="17" y="17"/>
                                </a:moveTo>
                                <a:lnTo>
                                  <a:pt x="10" y="17"/>
                                </a:lnTo>
                                <a:lnTo>
                                  <a:pt x="17" y="10"/>
                                </a:lnTo>
                                <a:lnTo>
                                  <a:pt x="17" y="17"/>
                                </a:lnTo>
                                <a:close/>
                                <a:moveTo>
                                  <a:pt x="9811" y="17"/>
                                </a:moveTo>
                                <a:lnTo>
                                  <a:pt x="17" y="17"/>
                                </a:lnTo>
                                <a:lnTo>
                                  <a:pt x="17" y="10"/>
                                </a:lnTo>
                                <a:lnTo>
                                  <a:pt x="9811" y="10"/>
                                </a:lnTo>
                                <a:lnTo>
                                  <a:pt x="9811" y="17"/>
                                </a:lnTo>
                                <a:close/>
                                <a:moveTo>
                                  <a:pt x="9811" y="2328"/>
                                </a:moveTo>
                                <a:lnTo>
                                  <a:pt x="9811" y="10"/>
                                </a:lnTo>
                                <a:lnTo>
                                  <a:pt x="9818" y="17"/>
                                </a:lnTo>
                                <a:lnTo>
                                  <a:pt x="9826" y="17"/>
                                </a:lnTo>
                                <a:lnTo>
                                  <a:pt x="9826" y="2318"/>
                                </a:lnTo>
                                <a:lnTo>
                                  <a:pt x="9818" y="2318"/>
                                </a:lnTo>
                                <a:lnTo>
                                  <a:pt x="9811" y="2328"/>
                                </a:lnTo>
                                <a:close/>
                                <a:moveTo>
                                  <a:pt x="9826" y="17"/>
                                </a:moveTo>
                                <a:lnTo>
                                  <a:pt x="9818" y="17"/>
                                </a:lnTo>
                                <a:lnTo>
                                  <a:pt x="9811" y="10"/>
                                </a:lnTo>
                                <a:lnTo>
                                  <a:pt x="9826" y="10"/>
                                </a:lnTo>
                                <a:lnTo>
                                  <a:pt x="9826" y="17"/>
                                </a:lnTo>
                                <a:close/>
                                <a:moveTo>
                                  <a:pt x="17" y="2328"/>
                                </a:moveTo>
                                <a:lnTo>
                                  <a:pt x="10" y="2318"/>
                                </a:lnTo>
                                <a:lnTo>
                                  <a:pt x="17" y="2318"/>
                                </a:lnTo>
                                <a:lnTo>
                                  <a:pt x="17" y="2328"/>
                                </a:lnTo>
                                <a:close/>
                                <a:moveTo>
                                  <a:pt x="9811" y="2328"/>
                                </a:moveTo>
                                <a:lnTo>
                                  <a:pt x="17" y="2328"/>
                                </a:lnTo>
                                <a:lnTo>
                                  <a:pt x="17" y="2318"/>
                                </a:lnTo>
                                <a:lnTo>
                                  <a:pt x="9811" y="2318"/>
                                </a:lnTo>
                                <a:lnTo>
                                  <a:pt x="9811" y="2328"/>
                                </a:lnTo>
                                <a:close/>
                                <a:moveTo>
                                  <a:pt x="9826" y="2328"/>
                                </a:moveTo>
                                <a:lnTo>
                                  <a:pt x="9811" y="2328"/>
                                </a:lnTo>
                                <a:lnTo>
                                  <a:pt x="9818" y="2318"/>
                                </a:lnTo>
                                <a:lnTo>
                                  <a:pt x="9826" y="2318"/>
                                </a:lnTo>
                                <a:lnTo>
                                  <a:pt x="9826" y="23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A06BA68" id="Group 379002036" o:spid="_x0000_s1026" style="width:493.2pt;height:118.8pt;mso-position-horizontal-relative:char;mso-position-vertical-relative:line" coordsize="9826,2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">
                <v:shape id="docshape595" o:spid="_x0000_s1027" style="position:absolute;width:9826;height:2336;visibility:visible;mso-wrap-style:square;v-text-anchor:top" coordsize="9826,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" path="m9826,2335l,2335,,,9826,r,10l17,10r-7,7l17,17r,2301l10,2318r7,10l9826,2328r,7xm17,17r-7,l17,10r,7xm9811,17l17,17r,-7l9811,10r,7xm9811,2328r,-2318l9818,17r8,l9826,2318r-8,l9811,2328xm9826,17r-8,l9811,10r15,l9826,17xm17,2328r-7,-10l17,2318r,10xm9811,2328r-9794,l17,2318r9794,l9811,2328xm9826,2328r-15,l9818,2318r8,l9826,2328xe" fillcolor="black" stroked="f">
                  <v:path arrowok="t" o:connecttype="custom" o:connectlocs="9826,2335;0,2335;0,0;9826,0;9826,10;17,10;10,17;17,17;17,2318;10,2318;17,2328;9826,2328;9826,2335;17,17;10,17;17,10;17,17;9811,17;17,17;17,10;9811,10;9811,17;9811,2328;9811,10;9818,17;9826,17;9826,2318;9818,2318;9811,2328;9826,17;9818,17;9811,10;9826,10;9826,17;17,2328;10,2318;17,2318;17,2328;9811,2328;17,2328;17,2318;9811,2318;9811,2328;9826,2328;9811,2328;9818,2318;9826,2318;9826,2328" o:connectangles="0,0,0,0,0,0,0,0,0,0,0,0,0,0,0,0,0,0,0,0,0,0,0,0,0,0,0,0,0,0,0,0,0,0,0,0,0,0,0,0,0,0,0,0,0,0,0,0"/>
                </v:shape>
                <w10:anchorlock/>
              </v:group>
            </w:pict>
          </mc:Fallback>
        </mc:AlternateContent>
      </w:r>
    </w:p>
    <w:p w14:paraId="3A74FA20" w14:textId="77777777" w:rsidR="00A62E4D" w:rsidRPr="00BE4A17" w:rsidRDefault="00A62E4D">
      <w:pPr>
        <w:spacing w:after="0" w:line="276" w:lineRule="auto"/>
        <w:contextualSpacing/>
        <w:rPr>
          <w:sz w:val="16"/>
          <w:szCs w:val="16"/>
          <w:rPrChange w:id="346" w:author="Danielle Motley" w:date="2023-11-20T11:30:00Z">
            <w:rPr/>
          </w:rPrChange>
        </w:rPr>
        <w:pPrChange w:id="347" w:author="Danielle Motley" w:date="2023-11-20T11:30:00Z">
          <w:pPr/>
        </w:pPrChange>
      </w:pPr>
    </w:p>
    <w:p w14:paraId="198AC276" w14:textId="13EE5EFB" w:rsidR="00BA74A1" w:rsidRPr="00B0214E" w:rsidRDefault="00BA74A1">
      <w:pPr>
        <w:pStyle w:val="SectionSubSectionSectionSection-Level5"/>
        <w:spacing w:line="276" w:lineRule="auto"/>
        <w:contextualSpacing/>
        <w:pPrChange w:id="348" w:author="Danielle Motley" w:date="2023-11-20T11:22:00Z">
          <w:pPr>
            <w:pStyle w:val="SectionSubSectionSectionSection-Level5"/>
          </w:pPr>
        </w:pPrChange>
      </w:pPr>
      <w:r w:rsidRPr="00B0214E">
        <w:t>Annual PPS-3 Rate Updates</w:t>
      </w:r>
    </w:p>
    <w:p w14:paraId="7B52F18B" w14:textId="32BC8797" w:rsidR="00BA74A1" w:rsidRDefault="00BA74A1">
      <w:pPr>
        <w:spacing w:line="276" w:lineRule="auto"/>
        <w:ind w:right="-630"/>
        <w:contextualSpacing/>
        <w:rPr>
          <w:rFonts w:ascii="Times New Roman" w:hAnsi="Times New Roman" w:cs="Times New Roman"/>
          <w:color w:val="010101"/>
          <w:sz w:val="24"/>
          <w:szCs w:val="24"/>
        </w:rPr>
        <w:pPrChange w:id="349" w:author="Danielle Motley" w:date="2023-11-20T11:25:00Z">
          <w:pPr/>
        </w:pPrChange>
      </w:pPr>
      <w:r w:rsidRPr="00077590">
        <w:rPr>
          <w:rFonts w:ascii="Times New Roman" w:hAnsi="Times New Roman" w:cs="Times New Roman"/>
          <w:color w:val="010101"/>
          <w:sz w:val="24"/>
          <w:szCs w:val="24"/>
        </w:rPr>
        <w:t>The DYl</w:t>
      </w:r>
      <w:r w:rsidRPr="00077590">
        <w:rPr>
          <w:rFonts w:ascii="Times New Roman" w:hAnsi="Times New Roman" w:cs="Times New Roman"/>
          <w:color w:val="010101"/>
          <w:spacing w:val="40"/>
          <w:sz w:val="24"/>
          <w:szCs w:val="24"/>
        </w:rPr>
        <w:t xml:space="preserve"> </w:t>
      </w:r>
      <w:r w:rsidRPr="00077590">
        <w:rPr>
          <w:rFonts w:ascii="Times New Roman" w:hAnsi="Times New Roman" w:cs="Times New Roman"/>
          <w:color w:val="010101"/>
          <w:sz w:val="24"/>
          <w:szCs w:val="24"/>
        </w:rPr>
        <w:t>CC PPS-</w:t>
      </w:r>
      <w:r>
        <w:rPr>
          <w:rFonts w:ascii="Times New Roman" w:hAnsi="Times New Roman" w:cs="Times New Roman"/>
          <w:color w:val="010101"/>
          <w:sz w:val="24"/>
          <w:szCs w:val="24"/>
        </w:rPr>
        <w:t>3</w:t>
      </w:r>
      <w:r w:rsidRPr="00077590">
        <w:rPr>
          <w:rFonts w:ascii="Times New Roman" w:hAnsi="Times New Roman" w:cs="Times New Roman"/>
          <w:color w:val="010101"/>
          <w:sz w:val="24"/>
          <w:szCs w:val="24"/>
        </w:rPr>
        <w:t xml:space="preserve"> rates will</w:t>
      </w:r>
      <w:r w:rsidRPr="00077590">
        <w:rPr>
          <w:rFonts w:ascii="Times New Roman" w:hAnsi="Times New Roman" w:cs="Times New Roman"/>
          <w:color w:val="010101"/>
          <w:spacing w:val="-2"/>
          <w:sz w:val="24"/>
          <w:szCs w:val="24"/>
        </w:rPr>
        <w:t xml:space="preserve"> </w:t>
      </w:r>
      <w:r w:rsidRPr="00077590">
        <w:rPr>
          <w:rFonts w:ascii="Times New Roman" w:hAnsi="Times New Roman" w:cs="Times New Roman"/>
          <w:color w:val="010101"/>
          <w:sz w:val="24"/>
          <w:szCs w:val="24"/>
        </w:rPr>
        <w:t>be</w:t>
      </w:r>
      <w:r w:rsidRPr="00077590">
        <w:rPr>
          <w:rFonts w:ascii="Times New Roman" w:hAnsi="Times New Roman" w:cs="Times New Roman"/>
          <w:color w:val="010101"/>
          <w:spacing w:val="-2"/>
          <w:sz w:val="24"/>
          <w:szCs w:val="24"/>
        </w:rPr>
        <w:t xml:space="preserve"> </w:t>
      </w:r>
      <w:r w:rsidRPr="00077590">
        <w:rPr>
          <w:rFonts w:ascii="Times New Roman" w:hAnsi="Times New Roman" w:cs="Times New Roman"/>
          <w:color w:val="010101"/>
          <w:sz w:val="24"/>
          <w:szCs w:val="24"/>
        </w:rPr>
        <w:t xml:space="preserve">updated </w:t>
      </w:r>
      <w:r w:rsidRPr="00D3153B">
        <w:rPr>
          <w:rFonts w:ascii="Times New Roman" w:hAnsi="Times New Roman" w:cs="Times New Roman"/>
          <w:color w:val="010101"/>
          <w:sz w:val="24"/>
          <w:szCs w:val="24"/>
        </w:rPr>
        <w:t xml:space="preserve">between DYs with mandatory rebasing by using </w:t>
      </w:r>
      <w:r w:rsidRPr="00077590">
        <w:rPr>
          <w:rFonts w:ascii="Times New Roman" w:hAnsi="Times New Roman" w:cs="Times New Roman"/>
          <w:color w:val="010101"/>
          <w:sz w:val="24"/>
          <w:szCs w:val="24"/>
        </w:rPr>
        <w:t xml:space="preserve">(select </w:t>
      </w:r>
      <w:del w:id="350" w:author="Danielle Motley" w:date="2023-11-20T11:25:00Z">
        <w:r w:rsidRPr="00077590" w:rsidDel="00BE4A17">
          <w:rPr>
            <w:rFonts w:ascii="Times New Roman" w:hAnsi="Times New Roman" w:cs="Times New Roman"/>
            <w:color w:val="010101"/>
            <w:sz w:val="24"/>
            <w:szCs w:val="24"/>
          </w:rPr>
          <w:delText>o</w:delText>
        </w:r>
      </w:del>
      <w:ins w:id="351" w:author="Danielle Motley" w:date="2023-11-20T11:25:00Z">
        <w:r w:rsidR="00BE4A17">
          <w:rPr>
            <w:rFonts w:ascii="Times New Roman" w:hAnsi="Times New Roman" w:cs="Times New Roman"/>
            <w:color w:val="010101"/>
            <w:sz w:val="24"/>
            <w:szCs w:val="24"/>
          </w:rPr>
          <w:t>o</w:t>
        </w:r>
      </w:ins>
      <w:r w:rsidRPr="00077590">
        <w:rPr>
          <w:rFonts w:ascii="Times New Roman" w:hAnsi="Times New Roman" w:cs="Times New Roman"/>
          <w:color w:val="010101"/>
          <w:sz w:val="24"/>
          <w:szCs w:val="24"/>
        </w:rPr>
        <w:t xml:space="preserve">ne): </w:t>
      </w:r>
    </w:p>
    <w:p w14:paraId="3809690B" w14:textId="6D1DA572" w:rsidR="00BA74A1" w:rsidRPr="00D3153B" w:rsidRDefault="00BA74A1">
      <w:pPr>
        <w:pStyle w:val="ListParagraph"/>
        <w:numPr>
          <w:ilvl w:val="0"/>
          <w:numId w:val="36"/>
        </w:numPr>
        <w:spacing w:line="276" w:lineRule="auto"/>
        <w:ind w:left="360"/>
        <w:rPr>
          <w:rFonts w:ascii="Times New Roman" w:hAnsi="Times New Roman" w:cs="Times New Roman"/>
          <w:sz w:val="24"/>
          <w:szCs w:val="24"/>
        </w:rPr>
        <w:pPrChange w:id="352" w:author="Danielle Motley" w:date="2023-11-20T11:22:00Z">
          <w:pPr>
            <w:pStyle w:val="ListParagraph"/>
            <w:numPr>
              <w:numId w:val="36"/>
            </w:numPr>
            <w:ind w:left="360" w:hanging="360"/>
          </w:pPr>
        </w:pPrChange>
      </w:pPr>
      <w:r>
        <w:rPr>
          <w:rFonts w:ascii="Times New Roman" w:hAnsi="Times New Roman" w:cs="Times New Roman"/>
          <w:color w:val="010101"/>
          <w:sz w:val="24"/>
          <w:szCs w:val="24"/>
        </w:rPr>
        <w:t xml:space="preserve">    </w:t>
      </w:r>
      <w:r w:rsidR="00554E12">
        <w:rPr>
          <w:rFonts w:ascii="Times New Roman" w:hAnsi="Times New Roman" w:cs="Times New Roman"/>
          <w:color w:val="010101"/>
          <w:sz w:val="24"/>
          <w:szCs w:val="24"/>
        </w:rPr>
        <w:t xml:space="preserve">The </w:t>
      </w:r>
      <w:r w:rsidRPr="00D3153B">
        <w:rPr>
          <w:rFonts w:ascii="Times New Roman" w:hAnsi="Times New Roman" w:cs="Times New Roman"/>
          <w:color w:val="010101"/>
          <w:sz w:val="24"/>
          <w:szCs w:val="24"/>
        </w:rPr>
        <w:t xml:space="preserve">Medicare </w:t>
      </w:r>
      <w:r w:rsidRPr="00D3153B">
        <w:rPr>
          <w:rFonts w:ascii="Times New Roman" w:hAnsi="Times New Roman" w:cs="Times New Roman"/>
          <w:sz w:val="24"/>
          <w:szCs w:val="24"/>
        </w:rPr>
        <w:t>Economic</w:t>
      </w:r>
      <w:r w:rsidRPr="00D3153B">
        <w:rPr>
          <w:rFonts w:ascii="Times New Roman" w:hAnsi="Times New Roman" w:cs="Times New Roman"/>
          <w:color w:val="010101"/>
          <w:sz w:val="24"/>
          <w:szCs w:val="24"/>
        </w:rPr>
        <w:t xml:space="preserve"> Index (MEI)</w:t>
      </w:r>
    </w:p>
    <w:p w14:paraId="5C0F9519" w14:textId="33A2C2A4" w:rsidR="00BA74A1" w:rsidRPr="00BE4A17" w:rsidRDefault="00BA74A1">
      <w:pPr>
        <w:pStyle w:val="ListParagraph"/>
        <w:numPr>
          <w:ilvl w:val="0"/>
          <w:numId w:val="36"/>
        </w:numPr>
        <w:spacing w:after="0" w:line="276" w:lineRule="auto"/>
        <w:ind w:left="360"/>
        <w:rPr>
          <w:ins w:id="353" w:author="Danielle Motley" w:date="2023-11-20T11:25:00Z"/>
          <w:rFonts w:ascii="Times New Roman" w:hAnsi="Times New Roman" w:cs="Times New Roman"/>
          <w:sz w:val="24"/>
          <w:szCs w:val="24"/>
          <w:rPrChange w:id="354" w:author="Danielle Motley" w:date="2023-11-20T11:25:00Z">
            <w:rPr>
              <w:ins w:id="355" w:author="Danielle Motley" w:date="2023-11-20T11:25:00Z"/>
              <w:rFonts w:ascii="Times New Roman" w:hAnsi="Times New Roman" w:cs="Times New Roman"/>
              <w:color w:val="010101"/>
              <w:spacing w:val="-8"/>
              <w:sz w:val="24"/>
              <w:szCs w:val="24"/>
            </w:rPr>
          </w:rPrChange>
        </w:rPr>
        <w:pPrChange w:id="356" w:author="Danielle Motley" w:date="2023-11-20T11:25:00Z">
          <w:pPr>
            <w:pStyle w:val="ListParagraph"/>
            <w:numPr>
              <w:numId w:val="36"/>
            </w:numPr>
            <w:spacing w:line="276" w:lineRule="auto"/>
            <w:ind w:left="360" w:hanging="360"/>
          </w:pPr>
        </w:pPrChange>
      </w:pPr>
      <w:r>
        <w:rPr>
          <w:rFonts w:ascii="Times New Roman" w:hAnsi="Times New Roman" w:cs="Times New Roman"/>
          <w:color w:val="010101"/>
          <w:spacing w:val="-8"/>
          <w:sz w:val="24"/>
          <w:szCs w:val="24"/>
        </w:rPr>
        <w:t xml:space="preserve">     </w:t>
      </w:r>
      <w:r w:rsidRPr="00077590">
        <w:rPr>
          <w:rFonts w:ascii="Times New Roman" w:hAnsi="Times New Roman" w:cs="Times New Roman"/>
          <w:color w:val="010101"/>
          <w:spacing w:val="-8"/>
          <w:sz w:val="24"/>
          <w:szCs w:val="24"/>
        </w:rPr>
        <w:t>Rebasing</w:t>
      </w:r>
      <w:r w:rsidRPr="00077590">
        <w:rPr>
          <w:rFonts w:ascii="Times New Roman" w:hAnsi="Times New Roman" w:cs="Times New Roman"/>
          <w:color w:val="010101"/>
          <w:spacing w:val="-7"/>
          <w:sz w:val="24"/>
          <w:szCs w:val="24"/>
        </w:rPr>
        <w:t xml:space="preserve"> </w:t>
      </w:r>
      <w:r w:rsidRPr="00077590">
        <w:rPr>
          <w:rFonts w:ascii="Times New Roman" w:hAnsi="Times New Roman" w:cs="Times New Roman"/>
          <w:color w:val="010101"/>
          <w:spacing w:val="-8"/>
          <w:sz w:val="24"/>
          <w:szCs w:val="24"/>
        </w:rPr>
        <w:t>CC</w:t>
      </w:r>
      <w:r w:rsidRPr="00077590">
        <w:rPr>
          <w:rFonts w:ascii="Times New Roman" w:hAnsi="Times New Roman" w:cs="Times New Roman"/>
          <w:color w:val="010101"/>
          <w:spacing w:val="-7"/>
          <w:sz w:val="24"/>
          <w:szCs w:val="24"/>
        </w:rPr>
        <w:t xml:space="preserve"> </w:t>
      </w:r>
      <w:r w:rsidRPr="00077590">
        <w:rPr>
          <w:rFonts w:ascii="Times New Roman" w:hAnsi="Times New Roman" w:cs="Times New Roman"/>
          <w:color w:val="010101"/>
          <w:spacing w:val="-8"/>
          <w:sz w:val="24"/>
          <w:szCs w:val="24"/>
        </w:rPr>
        <w:t>PPS-</w:t>
      </w:r>
      <w:r w:rsidR="00882CCE">
        <w:rPr>
          <w:rFonts w:ascii="Times New Roman" w:hAnsi="Times New Roman" w:cs="Times New Roman"/>
          <w:color w:val="010101"/>
          <w:spacing w:val="-8"/>
          <w:sz w:val="24"/>
          <w:szCs w:val="24"/>
        </w:rPr>
        <w:t>3</w:t>
      </w:r>
      <w:r w:rsidRPr="00077590">
        <w:rPr>
          <w:rFonts w:ascii="Times New Roman" w:hAnsi="Times New Roman" w:cs="Times New Roman"/>
          <w:color w:val="010101"/>
          <w:sz w:val="24"/>
          <w:szCs w:val="24"/>
        </w:rPr>
        <w:t xml:space="preserve"> </w:t>
      </w:r>
      <w:r w:rsidRPr="00077590">
        <w:rPr>
          <w:rFonts w:ascii="Times New Roman" w:hAnsi="Times New Roman" w:cs="Times New Roman"/>
          <w:color w:val="010101"/>
          <w:spacing w:val="-8"/>
          <w:sz w:val="24"/>
          <w:szCs w:val="24"/>
        </w:rPr>
        <w:t>rate</w:t>
      </w:r>
      <w:r w:rsidR="00882CCE">
        <w:rPr>
          <w:rFonts w:ascii="Times New Roman" w:hAnsi="Times New Roman" w:cs="Times New Roman"/>
          <w:color w:val="010101"/>
          <w:spacing w:val="-8"/>
          <w:sz w:val="24"/>
          <w:szCs w:val="24"/>
        </w:rPr>
        <w:t>s</w:t>
      </w:r>
    </w:p>
    <w:p w14:paraId="6CEB4753" w14:textId="77777777" w:rsidR="00BE4A17" w:rsidRPr="00BE4A17" w:rsidRDefault="00BE4A17">
      <w:pPr>
        <w:spacing w:after="0" w:line="276" w:lineRule="auto"/>
        <w:rPr>
          <w:rFonts w:ascii="Times New Roman" w:hAnsi="Times New Roman" w:cs="Times New Roman"/>
          <w:sz w:val="24"/>
          <w:szCs w:val="24"/>
          <w:rPrChange w:id="357" w:author="Danielle Motley" w:date="2023-11-20T11:25:00Z">
            <w:rPr/>
          </w:rPrChange>
        </w:rPr>
        <w:pPrChange w:id="358" w:author="Danielle Motley" w:date="2023-11-20T11:25:00Z">
          <w:pPr>
            <w:pStyle w:val="ListParagraph"/>
            <w:numPr>
              <w:numId w:val="36"/>
            </w:numPr>
            <w:ind w:left="360" w:hanging="360"/>
          </w:pPr>
        </w:pPrChange>
      </w:pPr>
    </w:p>
    <w:p w14:paraId="5CD7D292" w14:textId="3FDEB91D" w:rsidR="00BA74A1" w:rsidDel="00BE4A17" w:rsidRDefault="00BA74A1">
      <w:pPr>
        <w:spacing w:after="0" w:line="276" w:lineRule="auto"/>
        <w:contextualSpacing/>
        <w:rPr>
          <w:del w:id="359" w:author="Danielle Motley" w:date="2023-11-20T11:25:00Z"/>
          <w:rFonts w:ascii="Times New Roman" w:hAnsi="Times New Roman" w:cs="Times New Roman"/>
          <w:color w:val="010101"/>
          <w:w w:val="105"/>
          <w:sz w:val="24"/>
          <w:szCs w:val="24"/>
        </w:rPr>
        <w:pPrChange w:id="360" w:author="Danielle Motley" w:date="2023-11-20T11:22:00Z">
          <w:pPr>
            <w:spacing w:after="0"/>
          </w:pPr>
        </w:pPrChange>
      </w:pPr>
    </w:p>
    <w:p w14:paraId="5EB619DB" w14:textId="29A240D2" w:rsidR="00BA74A1" w:rsidRPr="00B0214E" w:rsidRDefault="00BA74A1">
      <w:pPr>
        <w:pStyle w:val="SectionSubSectionSectionSection-Level5"/>
        <w:spacing w:line="276" w:lineRule="auto"/>
        <w:contextualSpacing/>
        <w:pPrChange w:id="361" w:author="Danielle Motley" w:date="2023-11-20T11:22:00Z">
          <w:pPr>
            <w:pStyle w:val="SectionSubSectionSectionSection-Level5"/>
          </w:pPr>
        </w:pPrChange>
      </w:pPr>
      <w:r w:rsidRPr="00B0214E">
        <w:t>Interim Payment Methodology for Rebasing</w:t>
      </w:r>
    </w:p>
    <w:p w14:paraId="0B0AD934" w14:textId="43B230EF" w:rsidR="00BA74A1" w:rsidRDefault="00BA74A1" w:rsidP="00BE4A17">
      <w:pPr>
        <w:spacing w:line="276" w:lineRule="auto"/>
        <w:contextualSpacing/>
        <w:rPr>
          <w:ins w:id="362" w:author="Danielle Motley" w:date="2023-11-20T11:25:00Z"/>
          <w:rFonts w:ascii="Times New Roman" w:hAnsi="Times New Roman" w:cs="Times New Roman"/>
          <w:sz w:val="24"/>
          <w:szCs w:val="24"/>
        </w:rPr>
      </w:pPr>
      <w:r w:rsidRPr="002E110A">
        <w:rPr>
          <w:rFonts w:ascii="Times New Roman" w:hAnsi="Times New Roman" w:cs="Times New Roman"/>
          <w:w w:val="105"/>
          <w:sz w:val="24"/>
          <w:szCs w:val="24"/>
        </w:rPr>
        <w:t>When rebasing PPS-3 rates for an upcoming DY, the PPS rate for the upcoming DY is calculated by rebasing the prior DY’s PPS rate so the rate calculated for the upcoming DY reflects the prior DY’s cost experience. As the cost and visit data for the prior DY data will not be available to the state in time to analyze and rebase the rate prior to the start of the upcoming DY, the state will need to pay an interim PPS rate until the PPS rate(s) are finalized for that DY. In the box below, please provide an explanation of the interim payment methodology</w:t>
      </w:r>
      <w:r w:rsidRPr="002E110A">
        <w:rPr>
          <w:w w:val="105"/>
          <w:vertAlign w:val="superscript"/>
        </w:rPr>
        <w:footnoteReference w:id="10"/>
      </w:r>
      <w:r w:rsidRPr="002E110A">
        <w:rPr>
          <w:rFonts w:ascii="Times New Roman" w:hAnsi="Times New Roman" w:cs="Times New Roman"/>
          <w:w w:val="105"/>
          <w:sz w:val="24"/>
          <w:szCs w:val="24"/>
          <w:vertAlign w:val="superscript"/>
        </w:rPr>
        <w:t xml:space="preserve"> </w:t>
      </w:r>
      <w:r w:rsidRPr="002E110A">
        <w:rPr>
          <w:rFonts w:ascii="Times New Roman" w:hAnsi="Times New Roman" w:cs="Times New Roman"/>
          <w:w w:val="105"/>
          <w:sz w:val="24"/>
          <w:szCs w:val="24"/>
        </w:rPr>
        <w:t>that your state will use specifying what interim rate the state will pay providers, when the final PPS rate would be calculated for that DY, and how the state intends to reconcile claims for that DY to ensure</w:t>
      </w:r>
      <w:r w:rsidRPr="00B0214E">
        <w:rPr>
          <w:rFonts w:ascii="Times New Roman" w:hAnsi="Times New Roman" w:cs="Times New Roman"/>
          <w:w w:val="110"/>
          <w:sz w:val="24"/>
          <w:szCs w:val="24"/>
        </w:rPr>
        <w:t xml:space="preserve"> that all CCBHC service encounters provided in that DY are paid that DY’s rebased PPS rate.  If the state intends to have a different methodology interim payment methodology for the optional annual and mandatory rebasing timeframes (DY3 and every three years thereafter), please include a description of both methodologies below. </w:t>
      </w:r>
      <w:r w:rsidRPr="00B0214E">
        <w:rPr>
          <w:rFonts w:ascii="Times New Roman" w:hAnsi="Times New Roman" w:cs="Times New Roman"/>
          <w:sz w:val="24"/>
          <w:szCs w:val="24"/>
        </w:rPr>
        <w:t>If</w:t>
      </w:r>
      <w:r w:rsidRPr="00B0214E">
        <w:rPr>
          <w:rFonts w:ascii="Times New Roman" w:hAnsi="Times New Roman" w:cs="Times New Roman"/>
          <w:spacing w:val="40"/>
          <w:sz w:val="24"/>
          <w:szCs w:val="24"/>
        </w:rPr>
        <w:t xml:space="preserve"> </w:t>
      </w:r>
      <w:r w:rsidRPr="00B0214E">
        <w:rPr>
          <w:rFonts w:ascii="Times New Roman" w:hAnsi="Times New Roman" w:cs="Times New Roman"/>
          <w:sz w:val="24"/>
          <w:szCs w:val="24"/>
        </w:rPr>
        <w:t>more</w:t>
      </w:r>
      <w:r w:rsidRPr="00B0214E">
        <w:rPr>
          <w:rFonts w:ascii="Times New Roman" w:hAnsi="Times New Roman" w:cs="Times New Roman"/>
          <w:spacing w:val="23"/>
          <w:sz w:val="24"/>
          <w:szCs w:val="24"/>
        </w:rPr>
        <w:t xml:space="preserve"> </w:t>
      </w:r>
      <w:r w:rsidRPr="00B0214E">
        <w:rPr>
          <w:rFonts w:ascii="Times New Roman" w:hAnsi="Times New Roman" w:cs="Times New Roman"/>
          <w:sz w:val="24"/>
          <w:szCs w:val="24"/>
        </w:rPr>
        <w:t>space</w:t>
      </w:r>
      <w:r w:rsidRPr="00B0214E">
        <w:rPr>
          <w:rFonts w:ascii="Times New Roman" w:hAnsi="Times New Roman" w:cs="Times New Roman"/>
          <w:spacing w:val="32"/>
          <w:sz w:val="24"/>
          <w:szCs w:val="24"/>
        </w:rPr>
        <w:t xml:space="preserve"> </w:t>
      </w:r>
      <w:r w:rsidRPr="00B0214E">
        <w:rPr>
          <w:rFonts w:ascii="Times New Roman" w:hAnsi="Times New Roman" w:cs="Times New Roman"/>
          <w:sz w:val="24"/>
          <w:szCs w:val="24"/>
        </w:rPr>
        <w:t>is needed,</w:t>
      </w:r>
      <w:r w:rsidRPr="00B0214E">
        <w:rPr>
          <w:rFonts w:ascii="Times New Roman" w:hAnsi="Times New Roman" w:cs="Times New Roman"/>
          <w:spacing w:val="35"/>
          <w:sz w:val="24"/>
          <w:szCs w:val="24"/>
        </w:rPr>
        <w:t xml:space="preserve"> </w:t>
      </w:r>
      <w:r w:rsidRPr="00B0214E">
        <w:rPr>
          <w:rFonts w:ascii="Times New Roman" w:hAnsi="Times New Roman" w:cs="Times New Roman"/>
          <w:sz w:val="24"/>
          <w:szCs w:val="24"/>
        </w:rPr>
        <w:t>please</w:t>
      </w:r>
      <w:r w:rsidRPr="00B0214E">
        <w:rPr>
          <w:rFonts w:ascii="Times New Roman" w:hAnsi="Times New Roman" w:cs="Times New Roman"/>
          <w:spacing w:val="40"/>
          <w:sz w:val="24"/>
          <w:szCs w:val="24"/>
        </w:rPr>
        <w:t xml:space="preserve"> </w:t>
      </w:r>
      <w:proofErr w:type="gramStart"/>
      <w:r w:rsidRPr="00B0214E">
        <w:rPr>
          <w:rFonts w:ascii="Times New Roman" w:hAnsi="Times New Roman" w:cs="Times New Roman"/>
          <w:sz w:val="24"/>
          <w:szCs w:val="24"/>
        </w:rPr>
        <w:t>attach</w:t>
      </w:r>
      <w:proofErr w:type="gramEnd"/>
      <w:r w:rsidRPr="00B0214E">
        <w:rPr>
          <w:rFonts w:ascii="Times New Roman" w:hAnsi="Times New Roman" w:cs="Times New Roman"/>
          <w:spacing w:val="36"/>
          <w:sz w:val="24"/>
          <w:szCs w:val="24"/>
        </w:rPr>
        <w:t xml:space="preserve"> </w:t>
      </w:r>
      <w:r w:rsidRPr="00B0214E">
        <w:rPr>
          <w:rFonts w:ascii="Times New Roman" w:hAnsi="Times New Roman" w:cs="Times New Roman"/>
          <w:sz w:val="24"/>
          <w:szCs w:val="24"/>
        </w:rPr>
        <w:t>and identify</w:t>
      </w:r>
      <w:r w:rsidRPr="00B0214E">
        <w:rPr>
          <w:rFonts w:ascii="Times New Roman" w:hAnsi="Times New Roman" w:cs="Times New Roman"/>
          <w:spacing w:val="36"/>
          <w:sz w:val="24"/>
          <w:szCs w:val="24"/>
        </w:rPr>
        <w:t xml:space="preserve"> </w:t>
      </w:r>
      <w:r w:rsidRPr="00B0214E">
        <w:rPr>
          <w:rFonts w:ascii="Times New Roman" w:hAnsi="Times New Roman" w:cs="Times New Roman"/>
          <w:sz w:val="24"/>
          <w:szCs w:val="24"/>
        </w:rPr>
        <w:t>the</w:t>
      </w:r>
      <w:r w:rsidRPr="00B0214E">
        <w:rPr>
          <w:rFonts w:ascii="Times New Roman" w:hAnsi="Times New Roman" w:cs="Times New Roman"/>
          <w:spacing w:val="32"/>
          <w:sz w:val="24"/>
          <w:szCs w:val="24"/>
        </w:rPr>
        <w:t xml:space="preserve"> </w:t>
      </w:r>
      <w:r w:rsidRPr="00B0214E">
        <w:rPr>
          <w:rFonts w:ascii="Times New Roman" w:hAnsi="Times New Roman" w:cs="Times New Roman"/>
          <w:sz w:val="24"/>
          <w:szCs w:val="24"/>
        </w:rPr>
        <w:t>page</w:t>
      </w:r>
      <w:r w:rsidRPr="00B0214E">
        <w:rPr>
          <w:rFonts w:ascii="Times New Roman" w:hAnsi="Times New Roman" w:cs="Times New Roman"/>
          <w:spacing w:val="23"/>
          <w:sz w:val="24"/>
          <w:szCs w:val="24"/>
        </w:rPr>
        <w:t xml:space="preserve"> </w:t>
      </w:r>
      <w:r w:rsidRPr="00B0214E">
        <w:rPr>
          <w:rFonts w:ascii="Times New Roman" w:hAnsi="Times New Roman" w:cs="Times New Roman"/>
          <w:sz w:val="24"/>
          <w:szCs w:val="24"/>
        </w:rPr>
        <w:t>that</w:t>
      </w:r>
      <w:r w:rsidRPr="00B0214E">
        <w:rPr>
          <w:rFonts w:ascii="Times New Roman" w:hAnsi="Times New Roman" w:cs="Times New Roman"/>
          <w:spacing w:val="29"/>
          <w:sz w:val="24"/>
          <w:szCs w:val="24"/>
        </w:rPr>
        <w:t xml:space="preserve"> </w:t>
      </w:r>
      <w:r w:rsidRPr="00B0214E">
        <w:rPr>
          <w:rFonts w:ascii="Times New Roman" w:hAnsi="Times New Roman" w:cs="Times New Roman"/>
          <w:sz w:val="24"/>
          <w:szCs w:val="24"/>
        </w:rPr>
        <w:t>pertains</w:t>
      </w:r>
      <w:r w:rsidRPr="00B0214E">
        <w:rPr>
          <w:rFonts w:ascii="Times New Roman" w:hAnsi="Times New Roman" w:cs="Times New Roman"/>
          <w:spacing w:val="26"/>
          <w:sz w:val="24"/>
          <w:szCs w:val="24"/>
        </w:rPr>
        <w:t xml:space="preserve"> </w:t>
      </w:r>
      <w:r w:rsidRPr="00B0214E">
        <w:rPr>
          <w:rFonts w:ascii="Times New Roman" w:hAnsi="Times New Roman" w:cs="Times New Roman"/>
          <w:sz w:val="24"/>
          <w:szCs w:val="24"/>
        </w:rPr>
        <w:t>to</w:t>
      </w:r>
      <w:r w:rsidRPr="00B0214E">
        <w:rPr>
          <w:rFonts w:ascii="Times New Roman" w:hAnsi="Times New Roman" w:cs="Times New Roman"/>
          <w:spacing w:val="40"/>
          <w:sz w:val="24"/>
          <w:szCs w:val="24"/>
        </w:rPr>
        <w:t xml:space="preserve"> </w:t>
      </w:r>
      <w:r w:rsidRPr="00B0214E">
        <w:rPr>
          <w:rFonts w:ascii="Times New Roman" w:hAnsi="Times New Roman" w:cs="Times New Roman"/>
          <w:sz w:val="24"/>
          <w:szCs w:val="24"/>
        </w:rPr>
        <w:t>this</w:t>
      </w:r>
      <w:r w:rsidRPr="00B0214E">
        <w:rPr>
          <w:rFonts w:ascii="Times New Roman" w:hAnsi="Times New Roman" w:cs="Times New Roman"/>
          <w:spacing w:val="26"/>
          <w:sz w:val="24"/>
          <w:szCs w:val="24"/>
        </w:rPr>
        <w:t xml:space="preserve"> </w:t>
      </w:r>
      <w:r w:rsidRPr="00B0214E">
        <w:rPr>
          <w:rFonts w:ascii="Times New Roman" w:hAnsi="Times New Roman" w:cs="Times New Roman"/>
          <w:sz w:val="24"/>
          <w:szCs w:val="24"/>
        </w:rPr>
        <w:t>section.</w:t>
      </w:r>
    </w:p>
    <w:p w14:paraId="60FE4205" w14:textId="77777777" w:rsidR="00BE4A17" w:rsidRPr="00BE4A17" w:rsidRDefault="00BE4A17">
      <w:pPr>
        <w:spacing w:line="276" w:lineRule="auto"/>
        <w:contextualSpacing/>
        <w:rPr>
          <w:rFonts w:ascii="Times New Roman" w:hAnsi="Times New Roman" w:cs="Times New Roman"/>
          <w:sz w:val="12"/>
          <w:szCs w:val="12"/>
          <w:rPrChange w:id="363" w:author="Danielle Motley" w:date="2023-11-20T11:26:00Z">
            <w:rPr>
              <w:rFonts w:ascii="Times New Roman" w:hAnsi="Times New Roman" w:cs="Times New Roman"/>
              <w:sz w:val="24"/>
              <w:szCs w:val="24"/>
            </w:rPr>
          </w:rPrChange>
        </w:rPr>
        <w:pPrChange w:id="364" w:author="Danielle Motley" w:date="2023-11-20T11:22:00Z">
          <w:pPr/>
        </w:pPrChange>
      </w:pPr>
    </w:p>
    <w:p w14:paraId="17A3F280" w14:textId="3A3B4FEC" w:rsidR="00BA74A1" w:rsidRDefault="00BA74A1">
      <w:pPr>
        <w:spacing w:line="276" w:lineRule="auto"/>
        <w:contextualSpacing/>
        <w:pPrChange w:id="365" w:author="Danielle Motley" w:date="2023-11-20T11:22:00Z">
          <w:pPr/>
        </w:pPrChange>
      </w:pPr>
      <w:r>
        <w:rPr>
          <w:noProof/>
          <w:sz w:val="20"/>
        </w:rPr>
        <mc:AlternateContent>
          <mc:Choice Requires="wpg">
            <w:drawing>
              <wp:inline distT="0" distB="0" distL="0" distR="0" wp14:anchorId="1075D4C6" wp14:editId="0A2E2CE3">
                <wp:extent cx="6263640" cy="1463040"/>
                <wp:effectExtent l="0" t="0" r="3810" b="3810"/>
                <wp:docPr id="1630471368" name="Group 1630471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463040"/>
                          <a:chOff x="0" y="0"/>
                          <a:chExt cx="9826" cy="2333"/>
                        </a:xfrm>
                      </wpg:grpSpPr>
                      <wps:wsp>
                        <wps:cNvPr id="419043887"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14D6401" id="Group 1630471368" o:spid="_x0000_s1026" style="width:493.2pt;height:115.2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p>
    <w:p w14:paraId="325734BD" w14:textId="2D9714DF" w:rsidR="00010E0F" w:rsidRPr="00B0214E" w:rsidRDefault="00010E0F">
      <w:pPr>
        <w:pStyle w:val="SectionSubSectionSectionSection-Level5"/>
        <w:spacing w:line="276" w:lineRule="auto"/>
        <w:contextualSpacing/>
        <w:pPrChange w:id="366" w:author="Danielle Motley" w:date="2023-11-20T11:22:00Z">
          <w:pPr>
            <w:pStyle w:val="SectionSubSectionSectionSection-Level5"/>
          </w:pPr>
        </w:pPrChange>
      </w:pPr>
      <w:r w:rsidRPr="00B0214E">
        <w:lastRenderedPageBreak/>
        <w:t>PPS-3 Special Crisis Services (SCS) Rates</w:t>
      </w:r>
    </w:p>
    <w:p w14:paraId="568F167E" w14:textId="30BB81A3" w:rsidR="00010E0F" w:rsidRDefault="00010E0F">
      <w:pPr>
        <w:spacing w:line="276" w:lineRule="auto"/>
        <w:contextualSpacing/>
        <w:rPr>
          <w:rFonts w:ascii="Times New Roman" w:hAnsi="Times New Roman" w:cs="Times New Roman"/>
          <w:color w:val="010101"/>
          <w:w w:val="110"/>
          <w:sz w:val="24"/>
          <w:szCs w:val="24"/>
        </w:rPr>
        <w:pPrChange w:id="367" w:author="Danielle Motley" w:date="2023-11-20T11:22:00Z">
          <w:pPr/>
        </w:pPrChange>
      </w:pPr>
      <w:r>
        <w:rPr>
          <w:rFonts w:ascii="Times New Roman" w:hAnsi="Times New Roman" w:cs="Times New Roman"/>
          <w:color w:val="010101"/>
          <w:w w:val="110"/>
          <w:sz w:val="24"/>
          <w:szCs w:val="24"/>
        </w:rPr>
        <w:t>Under the PPS-3 Methodology states are required to develop a daily PPS rate for at least one of the three categories of Special Crisis Services (SCS). The state chooses to implement the following SCS</w:t>
      </w:r>
      <w:r w:rsidR="00554E12">
        <w:rPr>
          <w:rFonts w:ascii="Times New Roman" w:hAnsi="Times New Roman" w:cs="Times New Roman"/>
          <w:color w:val="010101"/>
          <w:w w:val="110"/>
          <w:sz w:val="24"/>
          <w:szCs w:val="24"/>
        </w:rPr>
        <w:t xml:space="preserve"> categories</w:t>
      </w:r>
      <w:r>
        <w:rPr>
          <w:rFonts w:ascii="Times New Roman" w:hAnsi="Times New Roman" w:cs="Times New Roman"/>
          <w:color w:val="010101"/>
          <w:w w:val="110"/>
          <w:sz w:val="24"/>
          <w:szCs w:val="24"/>
        </w:rPr>
        <w:t xml:space="preserve"> (select </w:t>
      </w:r>
      <w:r w:rsidRPr="00010E0F">
        <w:rPr>
          <w:rFonts w:ascii="Times New Roman" w:hAnsi="Times New Roman" w:cs="Times New Roman"/>
          <w:b/>
          <w:bCs/>
          <w:i/>
          <w:iCs/>
          <w:color w:val="010101"/>
          <w:w w:val="110"/>
          <w:sz w:val="24"/>
          <w:szCs w:val="24"/>
        </w:rPr>
        <w:t>at least</w:t>
      </w:r>
      <w:r>
        <w:rPr>
          <w:rFonts w:ascii="Times New Roman" w:hAnsi="Times New Roman" w:cs="Times New Roman"/>
          <w:color w:val="010101"/>
          <w:w w:val="110"/>
          <w:sz w:val="24"/>
          <w:szCs w:val="24"/>
        </w:rPr>
        <w:t xml:space="preserve"> one):</w:t>
      </w:r>
    </w:p>
    <w:p w14:paraId="4177B562" w14:textId="77777777" w:rsidR="00BA74A1" w:rsidRDefault="00BA74A1">
      <w:pPr>
        <w:pStyle w:val="ListParagraph"/>
        <w:numPr>
          <w:ilvl w:val="0"/>
          <w:numId w:val="39"/>
        </w:numPr>
        <w:spacing w:after="0" w:line="276" w:lineRule="auto"/>
        <w:ind w:left="360"/>
        <w:rPr>
          <w:rFonts w:ascii="Times New Roman" w:hAnsi="Times New Roman" w:cs="Times New Roman"/>
          <w:color w:val="010101"/>
          <w:w w:val="110"/>
          <w:sz w:val="24"/>
          <w:szCs w:val="24"/>
        </w:rPr>
        <w:pPrChange w:id="368" w:author="Danielle Motley" w:date="2023-11-20T11:29:00Z">
          <w:pPr>
            <w:pStyle w:val="ListParagraph"/>
            <w:numPr>
              <w:numId w:val="39"/>
            </w:numPr>
            <w:ind w:left="360" w:hanging="360"/>
          </w:pPr>
        </w:pPrChange>
      </w:pPr>
      <w:r>
        <w:rPr>
          <w:rFonts w:ascii="Times New Roman" w:hAnsi="Times New Roman" w:cs="Times New Roman"/>
          <w:color w:val="010101"/>
          <w:w w:val="110"/>
          <w:sz w:val="24"/>
          <w:szCs w:val="24"/>
        </w:rPr>
        <w:t xml:space="preserve">    </w:t>
      </w:r>
      <w:r w:rsidR="00010E0F" w:rsidRPr="00937273">
        <w:rPr>
          <w:rFonts w:ascii="Times New Roman" w:hAnsi="Times New Roman" w:cs="Times New Roman"/>
          <w:color w:val="010101"/>
          <w:w w:val="110"/>
          <w:sz w:val="24"/>
          <w:szCs w:val="24"/>
        </w:rPr>
        <w:t>9813 CCBHC mobile crisis services</w:t>
      </w:r>
    </w:p>
    <w:p w14:paraId="1AF24EBA" w14:textId="77777777" w:rsidR="00BA74A1" w:rsidRDefault="00BA74A1">
      <w:pPr>
        <w:pStyle w:val="ListParagraph"/>
        <w:numPr>
          <w:ilvl w:val="0"/>
          <w:numId w:val="39"/>
        </w:numPr>
        <w:spacing w:after="0" w:line="276" w:lineRule="auto"/>
        <w:ind w:left="360"/>
        <w:rPr>
          <w:rFonts w:ascii="Times New Roman" w:hAnsi="Times New Roman" w:cs="Times New Roman"/>
          <w:color w:val="010101"/>
          <w:w w:val="110"/>
          <w:sz w:val="24"/>
          <w:szCs w:val="24"/>
        </w:rPr>
        <w:pPrChange w:id="369" w:author="Danielle Motley" w:date="2023-11-20T11:29:00Z">
          <w:pPr>
            <w:pStyle w:val="ListParagraph"/>
            <w:numPr>
              <w:numId w:val="39"/>
            </w:numPr>
            <w:ind w:left="360" w:hanging="360"/>
          </w:pPr>
        </w:pPrChange>
      </w:pPr>
      <w:r>
        <w:rPr>
          <w:rFonts w:ascii="Times New Roman" w:hAnsi="Times New Roman" w:cs="Times New Roman"/>
          <w:color w:val="010101"/>
          <w:w w:val="110"/>
          <w:sz w:val="24"/>
          <w:szCs w:val="24"/>
        </w:rPr>
        <w:t xml:space="preserve">    </w:t>
      </w:r>
      <w:r w:rsidR="00010E0F" w:rsidRPr="00937273">
        <w:rPr>
          <w:rFonts w:ascii="Times New Roman" w:hAnsi="Times New Roman" w:cs="Times New Roman"/>
          <w:color w:val="010101"/>
          <w:w w:val="110"/>
          <w:sz w:val="24"/>
          <w:szCs w:val="24"/>
        </w:rPr>
        <w:t>Other CCBHC Mobile Crisis services (no</w:t>
      </w:r>
      <w:r>
        <w:rPr>
          <w:rFonts w:ascii="Times New Roman" w:hAnsi="Times New Roman" w:cs="Times New Roman"/>
          <w:color w:val="010101"/>
          <w:w w:val="110"/>
          <w:sz w:val="24"/>
          <w:szCs w:val="24"/>
        </w:rPr>
        <w:t>n-</w:t>
      </w:r>
      <w:r w:rsidR="00010E0F" w:rsidRPr="00937273">
        <w:rPr>
          <w:rFonts w:ascii="Times New Roman" w:hAnsi="Times New Roman" w:cs="Times New Roman"/>
          <w:color w:val="010101"/>
          <w:w w:val="110"/>
          <w:sz w:val="24"/>
          <w:szCs w:val="24"/>
        </w:rPr>
        <w:t xml:space="preserve"> 9813 Mobile Crisis Services</w:t>
      </w:r>
      <w:r>
        <w:rPr>
          <w:rFonts w:ascii="Times New Roman" w:hAnsi="Times New Roman" w:cs="Times New Roman"/>
          <w:color w:val="010101"/>
          <w:w w:val="110"/>
          <w:sz w:val="24"/>
          <w:szCs w:val="24"/>
        </w:rPr>
        <w:t>)</w:t>
      </w:r>
    </w:p>
    <w:p w14:paraId="6D359E52" w14:textId="2E47CDC9" w:rsidR="00010E0F" w:rsidRPr="00937273" w:rsidRDefault="00BA74A1">
      <w:pPr>
        <w:pStyle w:val="ListParagraph"/>
        <w:numPr>
          <w:ilvl w:val="0"/>
          <w:numId w:val="39"/>
        </w:numPr>
        <w:spacing w:after="0" w:line="276" w:lineRule="auto"/>
        <w:ind w:left="360"/>
        <w:rPr>
          <w:rFonts w:ascii="Times New Roman" w:hAnsi="Times New Roman" w:cs="Times New Roman"/>
          <w:color w:val="010101"/>
          <w:w w:val="110"/>
          <w:sz w:val="24"/>
          <w:szCs w:val="24"/>
        </w:rPr>
        <w:pPrChange w:id="370" w:author="Danielle Motley" w:date="2023-11-20T11:29:00Z">
          <w:pPr>
            <w:pStyle w:val="ListParagraph"/>
            <w:numPr>
              <w:numId w:val="39"/>
            </w:numPr>
            <w:ind w:left="360" w:hanging="360"/>
          </w:pPr>
        </w:pPrChange>
      </w:pPr>
      <w:r>
        <w:rPr>
          <w:rFonts w:ascii="Times New Roman" w:hAnsi="Times New Roman" w:cs="Times New Roman"/>
          <w:color w:val="010101"/>
          <w:w w:val="110"/>
          <w:sz w:val="24"/>
          <w:szCs w:val="24"/>
        </w:rPr>
        <w:t xml:space="preserve">    </w:t>
      </w:r>
      <w:r w:rsidR="00010E0F" w:rsidRPr="00937273">
        <w:rPr>
          <w:rFonts w:ascii="Times New Roman" w:hAnsi="Times New Roman" w:cs="Times New Roman"/>
          <w:color w:val="010101"/>
          <w:w w:val="110"/>
          <w:sz w:val="24"/>
          <w:szCs w:val="24"/>
        </w:rPr>
        <w:t xml:space="preserve">Crisis stabilization services occurring at the </w:t>
      </w:r>
      <w:proofErr w:type="gramStart"/>
      <w:r w:rsidR="00010E0F" w:rsidRPr="00937273">
        <w:rPr>
          <w:rFonts w:ascii="Times New Roman" w:hAnsi="Times New Roman" w:cs="Times New Roman"/>
          <w:color w:val="010101"/>
          <w:w w:val="110"/>
          <w:sz w:val="24"/>
          <w:szCs w:val="24"/>
        </w:rPr>
        <w:t>CCBHC</w:t>
      </w:r>
      <w:proofErr w:type="gramEnd"/>
    </w:p>
    <w:p w14:paraId="31F92633" w14:textId="77777777" w:rsidR="003F2FA1" w:rsidRDefault="003F2FA1">
      <w:pPr>
        <w:spacing w:after="0"/>
        <w:ind w:right="-450"/>
        <w:rPr>
          <w:ins w:id="371" w:author="Danielle Motley" w:date="2023-11-20T11:51:00Z"/>
          <w:rFonts w:ascii="Times New Roman" w:hAnsi="Times New Roman" w:cs="Times New Roman"/>
          <w:w w:val="110"/>
          <w:sz w:val="24"/>
          <w:szCs w:val="24"/>
        </w:rPr>
        <w:pPrChange w:id="372" w:author="Danielle Motley" w:date="2023-11-20T11:52:00Z">
          <w:pPr>
            <w:ind w:right="-450"/>
          </w:pPr>
        </w:pPrChange>
      </w:pPr>
    </w:p>
    <w:p w14:paraId="3D0794B8" w14:textId="6EA7AF33" w:rsidR="00010E0F" w:rsidRPr="00BE4A17" w:rsidRDefault="00010E0F">
      <w:pPr>
        <w:ind w:right="-450"/>
        <w:rPr>
          <w:rFonts w:ascii="Times New Roman" w:hAnsi="Times New Roman" w:cs="Times New Roman"/>
          <w:color w:val="383838"/>
          <w:w w:val="110"/>
          <w:sz w:val="24"/>
          <w:szCs w:val="24"/>
          <w:rPrChange w:id="373" w:author="Danielle Motley" w:date="2023-11-20T11:28:00Z">
            <w:rPr>
              <w:color w:val="383838"/>
              <w:w w:val="110"/>
            </w:rPr>
          </w:rPrChange>
        </w:rPr>
        <w:pPrChange w:id="374" w:author="Danielle Motley" w:date="2023-11-20T11:28:00Z">
          <w:pPr/>
        </w:pPrChange>
      </w:pPr>
      <w:del w:id="375" w:author="Danielle Motley" w:date="2023-11-20T11:18:00Z">
        <w:r w:rsidRPr="00BE4A17" w:rsidDel="00215EE2">
          <w:rPr>
            <w:rFonts w:ascii="Times New Roman" w:hAnsi="Times New Roman" w:cs="Times New Roman"/>
            <w:noProof/>
            <w:sz w:val="24"/>
            <w:szCs w:val="24"/>
            <w:rPrChange w:id="376" w:author="Danielle Motley" w:date="2023-11-20T11:28:00Z">
              <w:rPr>
                <w:noProof/>
              </w:rPr>
            </w:rPrChange>
          </w:rPr>
          <mc:AlternateContent>
            <mc:Choice Requires="wps">
              <w:drawing>
                <wp:inline distT="0" distB="0" distL="0" distR="0" wp14:anchorId="66E12418" wp14:editId="361273DE">
                  <wp:extent cx="6496050" cy="1495425"/>
                  <wp:effectExtent l="0" t="0" r="0" b="9525"/>
                  <wp:docPr id="1651113716" name="Freeform: Shape 16511137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0" cy="1495425"/>
                          </a:xfrm>
                          <a:custGeom>
                            <a:avLst/>
                            <a:gdLst>
                              <a:gd name="T0" fmla="+- 0 10886 982"/>
                              <a:gd name="T1" fmla="*/ T0 w 9905"/>
                              <a:gd name="T2" fmla="+- 0 2443 88"/>
                              <a:gd name="T3" fmla="*/ 2443 h 2355"/>
                              <a:gd name="T4" fmla="+- 0 982 982"/>
                              <a:gd name="T5" fmla="*/ T4 w 9905"/>
                              <a:gd name="T6" fmla="+- 0 2443 88"/>
                              <a:gd name="T7" fmla="*/ 2443 h 2355"/>
                              <a:gd name="T8" fmla="+- 0 982 982"/>
                              <a:gd name="T9" fmla="*/ T8 w 9905"/>
                              <a:gd name="T10" fmla="+- 0 88 88"/>
                              <a:gd name="T11" fmla="*/ 88 h 2355"/>
                              <a:gd name="T12" fmla="+- 0 10886 982"/>
                              <a:gd name="T13" fmla="*/ T12 w 9905"/>
                              <a:gd name="T14" fmla="+- 0 88 88"/>
                              <a:gd name="T15" fmla="*/ 88 h 2355"/>
                              <a:gd name="T16" fmla="+- 0 10886 982"/>
                              <a:gd name="T17" fmla="*/ T16 w 9905"/>
                              <a:gd name="T18" fmla="+- 0 98 88"/>
                              <a:gd name="T19" fmla="*/ 98 h 2355"/>
                              <a:gd name="T20" fmla="+- 0 998 982"/>
                              <a:gd name="T21" fmla="*/ T20 w 9905"/>
                              <a:gd name="T22" fmla="+- 0 98 88"/>
                              <a:gd name="T23" fmla="*/ 98 h 2355"/>
                              <a:gd name="T24" fmla="+- 0 991 982"/>
                              <a:gd name="T25" fmla="*/ T24 w 9905"/>
                              <a:gd name="T26" fmla="+- 0 105 88"/>
                              <a:gd name="T27" fmla="*/ 105 h 2355"/>
                              <a:gd name="T28" fmla="+- 0 998 982"/>
                              <a:gd name="T29" fmla="*/ T28 w 9905"/>
                              <a:gd name="T30" fmla="+- 0 105 88"/>
                              <a:gd name="T31" fmla="*/ 105 h 2355"/>
                              <a:gd name="T32" fmla="+- 0 998 982"/>
                              <a:gd name="T33" fmla="*/ T32 w 9905"/>
                              <a:gd name="T34" fmla="+- 0 2426 88"/>
                              <a:gd name="T35" fmla="*/ 2426 h 2355"/>
                              <a:gd name="T36" fmla="+- 0 991 982"/>
                              <a:gd name="T37" fmla="*/ T36 w 9905"/>
                              <a:gd name="T38" fmla="+- 0 2426 88"/>
                              <a:gd name="T39" fmla="*/ 2426 h 2355"/>
                              <a:gd name="T40" fmla="+- 0 998 982"/>
                              <a:gd name="T41" fmla="*/ T40 w 9905"/>
                              <a:gd name="T42" fmla="+- 0 2436 88"/>
                              <a:gd name="T43" fmla="*/ 2436 h 2355"/>
                              <a:gd name="T44" fmla="+- 0 10886 982"/>
                              <a:gd name="T45" fmla="*/ T44 w 9905"/>
                              <a:gd name="T46" fmla="+- 0 2436 88"/>
                              <a:gd name="T47" fmla="*/ 2436 h 2355"/>
                              <a:gd name="T48" fmla="+- 0 10886 982"/>
                              <a:gd name="T49" fmla="*/ T48 w 9905"/>
                              <a:gd name="T50" fmla="+- 0 2443 88"/>
                              <a:gd name="T51" fmla="*/ 2443 h 2355"/>
                              <a:gd name="T52" fmla="+- 0 998 982"/>
                              <a:gd name="T53" fmla="*/ T52 w 9905"/>
                              <a:gd name="T54" fmla="+- 0 105 88"/>
                              <a:gd name="T55" fmla="*/ 105 h 2355"/>
                              <a:gd name="T56" fmla="+- 0 991 982"/>
                              <a:gd name="T57" fmla="*/ T56 w 9905"/>
                              <a:gd name="T58" fmla="+- 0 105 88"/>
                              <a:gd name="T59" fmla="*/ 105 h 2355"/>
                              <a:gd name="T60" fmla="+- 0 998 982"/>
                              <a:gd name="T61" fmla="*/ T60 w 9905"/>
                              <a:gd name="T62" fmla="+- 0 98 88"/>
                              <a:gd name="T63" fmla="*/ 98 h 2355"/>
                              <a:gd name="T64" fmla="+- 0 998 982"/>
                              <a:gd name="T65" fmla="*/ T64 w 9905"/>
                              <a:gd name="T66" fmla="+- 0 105 88"/>
                              <a:gd name="T67" fmla="*/ 105 h 2355"/>
                              <a:gd name="T68" fmla="+- 0 10872 982"/>
                              <a:gd name="T69" fmla="*/ T68 w 9905"/>
                              <a:gd name="T70" fmla="+- 0 105 88"/>
                              <a:gd name="T71" fmla="*/ 105 h 2355"/>
                              <a:gd name="T72" fmla="+- 0 998 982"/>
                              <a:gd name="T73" fmla="*/ T72 w 9905"/>
                              <a:gd name="T74" fmla="+- 0 105 88"/>
                              <a:gd name="T75" fmla="*/ 105 h 2355"/>
                              <a:gd name="T76" fmla="+- 0 998 982"/>
                              <a:gd name="T77" fmla="*/ T76 w 9905"/>
                              <a:gd name="T78" fmla="+- 0 98 88"/>
                              <a:gd name="T79" fmla="*/ 98 h 2355"/>
                              <a:gd name="T80" fmla="+- 0 10872 982"/>
                              <a:gd name="T81" fmla="*/ T80 w 9905"/>
                              <a:gd name="T82" fmla="+- 0 98 88"/>
                              <a:gd name="T83" fmla="*/ 98 h 2355"/>
                              <a:gd name="T84" fmla="+- 0 10872 982"/>
                              <a:gd name="T85" fmla="*/ T84 w 9905"/>
                              <a:gd name="T86" fmla="+- 0 105 88"/>
                              <a:gd name="T87" fmla="*/ 105 h 2355"/>
                              <a:gd name="T88" fmla="+- 0 10872 982"/>
                              <a:gd name="T89" fmla="*/ T88 w 9905"/>
                              <a:gd name="T90" fmla="+- 0 2436 88"/>
                              <a:gd name="T91" fmla="*/ 2436 h 2355"/>
                              <a:gd name="T92" fmla="+- 0 10872 982"/>
                              <a:gd name="T93" fmla="*/ T92 w 9905"/>
                              <a:gd name="T94" fmla="+- 0 98 88"/>
                              <a:gd name="T95" fmla="*/ 98 h 2355"/>
                              <a:gd name="T96" fmla="+- 0 10879 982"/>
                              <a:gd name="T97" fmla="*/ T96 w 9905"/>
                              <a:gd name="T98" fmla="+- 0 105 88"/>
                              <a:gd name="T99" fmla="*/ 105 h 2355"/>
                              <a:gd name="T100" fmla="+- 0 10886 982"/>
                              <a:gd name="T101" fmla="*/ T100 w 9905"/>
                              <a:gd name="T102" fmla="+- 0 105 88"/>
                              <a:gd name="T103" fmla="*/ 105 h 2355"/>
                              <a:gd name="T104" fmla="+- 0 10886 982"/>
                              <a:gd name="T105" fmla="*/ T104 w 9905"/>
                              <a:gd name="T106" fmla="+- 0 2426 88"/>
                              <a:gd name="T107" fmla="*/ 2426 h 2355"/>
                              <a:gd name="T108" fmla="+- 0 10879 982"/>
                              <a:gd name="T109" fmla="*/ T108 w 9905"/>
                              <a:gd name="T110" fmla="+- 0 2426 88"/>
                              <a:gd name="T111" fmla="*/ 2426 h 2355"/>
                              <a:gd name="T112" fmla="+- 0 10872 982"/>
                              <a:gd name="T113" fmla="*/ T112 w 9905"/>
                              <a:gd name="T114" fmla="+- 0 2436 88"/>
                              <a:gd name="T115" fmla="*/ 2436 h 2355"/>
                              <a:gd name="T116" fmla="+- 0 10886 982"/>
                              <a:gd name="T117" fmla="*/ T116 w 9905"/>
                              <a:gd name="T118" fmla="+- 0 105 88"/>
                              <a:gd name="T119" fmla="*/ 105 h 2355"/>
                              <a:gd name="T120" fmla="+- 0 10879 982"/>
                              <a:gd name="T121" fmla="*/ T120 w 9905"/>
                              <a:gd name="T122" fmla="+- 0 105 88"/>
                              <a:gd name="T123" fmla="*/ 105 h 2355"/>
                              <a:gd name="T124" fmla="+- 0 10872 982"/>
                              <a:gd name="T125" fmla="*/ T124 w 9905"/>
                              <a:gd name="T126" fmla="+- 0 98 88"/>
                              <a:gd name="T127" fmla="*/ 98 h 2355"/>
                              <a:gd name="T128" fmla="+- 0 10886 982"/>
                              <a:gd name="T129" fmla="*/ T128 w 9905"/>
                              <a:gd name="T130" fmla="+- 0 98 88"/>
                              <a:gd name="T131" fmla="*/ 98 h 2355"/>
                              <a:gd name="T132" fmla="+- 0 10886 982"/>
                              <a:gd name="T133" fmla="*/ T132 w 9905"/>
                              <a:gd name="T134" fmla="+- 0 105 88"/>
                              <a:gd name="T135" fmla="*/ 105 h 2355"/>
                              <a:gd name="T136" fmla="+- 0 998 982"/>
                              <a:gd name="T137" fmla="*/ T136 w 9905"/>
                              <a:gd name="T138" fmla="+- 0 2436 88"/>
                              <a:gd name="T139" fmla="*/ 2436 h 2355"/>
                              <a:gd name="T140" fmla="+- 0 991 982"/>
                              <a:gd name="T141" fmla="*/ T140 w 9905"/>
                              <a:gd name="T142" fmla="+- 0 2426 88"/>
                              <a:gd name="T143" fmla="*/ 2426 h 2355"/>
                              <a:gd name="T144" fmla="+- 0 998 982"/>
                              <a:gd name="T145" fmla="*/ T144 w 9905"/>
                              <a:gd name="T146" fmla="+- 0 2426 88"/>
                              <a:gd name="T147" fmla="*/ 2426 h 2355"/>
                              <a:gd name="T148" fmla="+- 0 998 982"/>
                              <a:gd name="T149" fmla="*/ T148 w 9905"/>
                              <a:gd name="T150" fmla="+- 0 2436 88"/>
                              <a:gd name="T151" fmla="*/ 2436 h 2355"/>
                              <a:gd name="T152" fmla="+- 0 10872 982"/>
                              <a:gd name="T153" fmla="*/ T152 w 9905"/>
                              <a:gd name="T154" fmla="+- 0 2436 88"/>
                              <a:gd name="T155" fmla="*/ 2436 h 2355"/>
                              <a:gd name="T156" fmla="+- 0 998 982"/>
                              <a:gd name="T157" fmla="*/ T156 w 9905"/>
                              <a:gd name="T158" fmla="+- 0 2436 88"/>
                              <a:gd name="T159" fmla="*/ 2436 h 2355"/>
                              <a:gd name="T160" fmla="+- 0 998 982"/>
                              <a:gd name="T161" fmla="*/ T160 w 9905"/>
                              <a:gd name="T162" fmla="+- 0 2426 88"/>
                              <a:gd name="T163" fmla="*/ 2426 h 2355"/>
                              <a:gd name="T164" fmla="+- 0 10872 982"/>
                              <a:gd name="T165" fmla="*/ T164 w 9905"/>
                              <a:gd name="T166" fmla="+- 0 2426 88"/>
                              <a:gd name="T167" fmla="*/ 2426 h 2355"/>
                              <a:gd name="T168" fmla="+- 0 10872 982"/>
                              <a:gd name="T169" fmla="*/ T168 w 9905"/>
                              <a:gd name="T170" fmla="+- 0 2436 88"/>
                              <a:gd name="T171" fmla="*/ 2436 h 2355"/>
                              <a:gd name="T172" fmla="+- 0 10886 982"/>
                              <a:gd name="T173" fmla="*/ T172 w 9905"/>
                              <a:gd name="T174" fmla="+- 0 2436 88"/>
                              <a:gd name="T175" fmla="*/ 2436 h 2355"/>
                              <a:gd name="T176" fmla="+- 0 10872 982"/>
                              <a:gd name="T177" fmla="*/ T176 w 9905"/>
                              <a:gd name="T178" fmla="+- 0 2436 88"/>
                              <a:gd name="T179" fmla="*/ 2436 h 2355"/>
                              <a:gd name="T180" fmla="+- 0 10879 982"/>
                              <a:gd name="T181" fmla="*/ T180 w 9905"/>
                              <a:gd name="T182" fmla="+- 0 2426 88"/>
                              <a:gd name="T183" fmla="*/ 2426 h 2355"/>
                              <a:gd name="T184" fmla="+- 0 10886 982"/>
                              <a:gd name="T185" fmla="*/ T184 w 9905"/>
                              <a:gd name="T186" fmla="+- 0 2426 88"/>
                              <a:gd name="T187" fmla="*/ 2426 h 2355"/>
                              <a:gd name="T188" fmla="+- 0 10886 982"/>
                              <a:gd name="T189" fmla="*/ T188 w 9905"/>
                              <a:gd name="T190" fmla="+- 0 2436 88"/>
                              <a:gd name="T191" fmla="*/ 2436 h 23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905" h="2355">
                                <a:moveTo>
                                  <a:pt x="9904" y="2355"/>
                                </a:moveTo>
                                <a:lnTo>
                                  <a:pt x="0" y="2355"/>
                                </a:lnTo>
                                <a:lnTo>
                                  <a:pt x="0" y="0"/>
                                </a:lnTo>
                                <a:lnTo>
                                  <a:pt x="9904" y="0"/>
                                </a:lnTo>
                                <a:lnTo>
                                  <a:pt x="9904" y="10"/>
                                </a:lnTo>
                                <a:lnTo>
                                  <a:pt x="16" y="10"/>
                                </a:lnTo>
                                <a:lnTo>
                                  <a:pt x="9" y="17"/>
                                </a:lnTo>
                                <a:lnTo>
                                  <a:pt x="16" y="17"/>
                                </a:lnTo>
                                <a:lnTo>
                                  <a:pt x="16" y="2338"/>
                                </a:lnTo>
                                <a:lnTo>
                                  <a:pt x="9" y="2338"/>
                                </a:lnTo>
                                <a:lnTo>
                                  <a:pt x="16" y="2348"/>
                                </a:lnTo>
                                <a:lnTo>
                                  <a:pt x="9904" y="2348"/>
                                </a:lnTo>
                                <a:lnTo>
                                  <a:pt x="9904" y="2355"/>
                                </a:lnTo>
                                <a:close/>
                                <a:moveTo>
                                  <a:pt x="16" y="17"/>
                                </a:moveTo>
                                <a:lnTo>
                                  <a:pt x="9" y="17"/>
                                </a:lnTo>
                                <a:lnTo>
                                  <a:pt x="16" y="10"/>
                                </a:lnTo>
                                <a:lnTo>
                                  <a:pt x="16" y="17"/>
                                </a:lnTo>
                                <a:close/>
                                <a:moveTo>
                                  <a:pt x="9890" y="17"/>
                                </a:moveTo>
                                <a:lnTo>
                                  <a:pt x="16" y="17"/>
                                </a:lnTo>
                                <a:lnTo>
                                  <a:pt x="16" y="10"/>
                                </a:lnTo>
                                <a:lnTo>
                                  <a:pt x="9890" y="10"/>
                                </a:lnTo>
                                <a:lnTo>
                                  <a:pt x="9890" y="17"/>
                                </a:lnTo>
                                <a:close/>
                                <a:moveTo>
                                  <a:pt x="9890" y="2348"/>
                                </a:moveTo>
                                <a:lnTo>
                                  <a:pt x="9890" y="10"/>
                                </a:lnTo>
                                <a:lnTo>
                                  <a:pt x="9897" y="17"/>
                                </a:lnTo>
                                <a:lnTo>
                                  <a:pt x="9904" y="17"/>
                                </a:lnTo>
                                <a:lnTo>
                                  <a:pt x="9904" y="2338"/>
                                </a:lnTo>
                                <a:lnTo>
                                  <a:pt x="9897" y="2338"/>
                                </a:lnTo>
                                <a:lnTo>
                                  <a:pt x="9890" y="2348"/>
                                </a:lnTo>
                                <a:close/>
                                <a:moveTo>
                                  <a:pt x="9904" y="17"/>
                                </a:moveTo>
                                <a:lnTo>
                                  <a:pt x="9897" y="17"/>
                                </a:lnTo>
                                <a:lnTo>
                                  <a:pt x="9890" y="10"/>
                                </a:lnTo>
                                <a:lnTo>
                                  <a:pt x="9904" y="10"/>
                                </a:lnTo>
                                <a:lnTo>
                                  <a:pt x="9904" y="17"/>
                                </a:lnTo>
                                <a:close/>
                                <a:moveTo>
                                  <a:pt x="16" y="2348"/>
                                </a:moveTo>
                                <a:lnTo>
                                  <a:pt x="9" y="2338"/>
                                </a:lnTo>
                                <a:lnTo>
                                  <a:pt x="16" y="2338"/>
                                </a:lnTo>
                                <a:lnTo>
                                  <a:pt x="16" y="2348"/>
                                </a:lnTo>
                                <a:close/>
                                <a:moveTo>
                                  <a:pt x="9890" y="2348"/>
                                </a:moveTo>
                                <a:lnTo>
                                  <a:pt x="16" y="2348"/>
                                </a:lnTo>
                                <a:lnTo>
                                  <a:pt x="16" y="2338"/>
                                </a:lnTo>
                                <a:lnTo>
                                  <a:pt x="9890" y="2338"/>
                                </a:lnTo>
                                <a:lnTo>
                                  <a:pt x="9890" y="2348"/>
                                </a:lnTo>
                                <a:close/>
                                <a:moveTo>
                                  <a:pt x="9904" y="2348"/>
                                </a:moveTo>
                                <a:lnTo>
                                  <a:pt x="9890" y="2348"/>
                                </a:lnTo>
                                <a:lnTo>
                                  <a:pt x="9897" y="2338"/>
                                </a:lnTo>
                                <a:lnTo>
                                  <a:pt x="9904" y="2338"/>
                                </a:lnTo>
                                <a:lnTo>
                                  <a:pt x="9904" y="2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23669ED7" id="Freeform: Shape 1651113716" o:spid="_x0000_s1026" style="width:511.5pt;height:117.75pt;visibility:visible;mso-wrap-style:square;mso-left-percent:-10001;mso-top-percent:-10001;mso-position-horizontal:absolute;mso-position-horizontal-relative:char;mso-position-vertical:absolute;mso-position-vertical-relative:line;mso-left-percent:-10001;mso-top-percent:-10001;v-text-anchor:top" coordsize="9905,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" path="m9904,2355l,2355,,,9904,r,10l16,10,9,17r7,l16,2338r-7,l16,2348r9888,l9904,2355xm16,17r-7,l16,10r,7xm9890,17l16,17r,-7l9890,10r,7xm9890,2348r,-2338l9897,17r7,l9904,2338r-7,l9890,2348xm9904,17r-7,l9890,10r14,l9904,17xm16,2348l9,2338r7,l16,2348xm9890,2348r-9874,l16,2338r9874,l9890,2348xm9904,2348r-14,l9897,2338r7,l9904,2348xe" fillcolor="black" stroked="f">
                  <v:path arrowok="t" o:connecttype="custom" o:connectlocs="6495394,1551305;0,1551305;0,55880;6495394,55880;6495394,62230;10493,62230;5903,66675;10493,66675;10493,1540510;5903,1540510;10493,1546860;6495394,1546860;6495394,1551305;10493,66675;5903,66675;10493,62230;10493,66675;6486212,66675;10493,66675;10493,62230;6486212,62230;6486212,66675;6486212,1546860;6486212,62230;6490803,66675;6495394,66675;6495394,1540510;6490803,1540510;6486212,1546860;6495394,66675;6490803,66675;6486212,62230;6495394,62230;6495394,66675;10493,1546860;5903,1540510;10493,1540510;10493,1546860;6486212,1546860;10493,1546860;10493,1540510;6486212,1540510;6486212,1546860;6495394,1546860;6486212,1546860;6490803,1540510;6495394,1540510;6495394,1546860" o:connectangles="0,0,0,0,0,0,0,0,0,0,0,0,0,0,0,0,0,0,0,0,0,0,0,0,0,0,0,0,0,0,0,0,0,0,0,0,0,0,0,0,0,0,0,0,0,0,0,0"/>
                  <w10:anchorlock/>
                </v:shape>
              </w:pict>
            </mc:Fallback>
          </mc:AlternateContent>
        </w:r>
      </w:del>
      <w:r w:rsidRPr="00BE4A17">
        <w:rPr>
          <w:rFonts w:ascii="Times New Roman" w:hAnsi="Times New Roman" w:cs="Times New Roman"/>
          <w:w w:val="110"/>
          <w:sz w:val="24"/>
          <w:szCs w:val="24"/>
          <w:rPrChange w:id="377" w:author="Danielle Motley" w:date="2023-11-20T11:28:00Z">
            <w:rPr>
              <w:w w:val="110"/>
            </w:rPr>
          </w:rPrChange>
        </w:rPr>
        <w:t xml:space="preserve">In the box below, </w:t>
      </w:r>
      <w:r w:rsidR="00BA74A1" w:rsidRPr="00BE4A17">
        <w:rPr>
          <w:rFonts w:ascii="Times New Roman" w:hAnsi="Times New Roman" w:cs="Times New Roman"/>
          <w:w w:val="110"/>
          <w:sz w:val="24"/>
          <w:szCs w:val="24"/>
          <w:rPrChange w:id="378" w:author="Danielle Motley" w:date="2023-11-20T11:28:00Z">
            <w:rPr>
              <w:w w:val="110"/>
            </w:rPr>
          </w:rPrChange>
        </w:rPr>
        <w:t xml:space="preserve">please describe what </w:t>
      </w:r>
      <w:r w:rsidR="00F22A81" w:rsidRPr="00BE4A17">
        <w:rPr>
          <w:rFonts w:ascii="Times New Roman" w:hAnsi="Times New Roman" w:cs="Times New Roman"/>
          <w:w w:val="110"/>
          <w:sz w:val="24"/>
          <w:szCs w:val="24"/>
          <w:rPrChange w:id="379" w:author="Danielle Motley" w:date="2023-11-20T11:28:00Z">
            <w:rPr>
              <w:w w:val="110"/>
            </w:rPr>
          </w:rPrChange>
        </w:rPr>
        <w:t xml:space="preserve">demonstration </w:t>
      </w:r>
      <w:r w:rsidR="00BA74A1" w:rsidRPr="00BE4A17">
        <w:rPr>
          <w:rFonts w:ascii="Times New Roman" w:hAnsi="Times New Roman" w:cs="Times New Roman"/>
          <w:w w:val="110"/>
          <w:sz w:val="24"/>
          <w:szCs w:val="24"/>
          <w:rPrChange w:id="380" w:author="Danielle Motley" w:date="2023-11-20T11:28:00Z">
            <w:rPr>
              <w:w w:val="110"/>
            </w:rPr>
          </w:rPrChange>
        </w:rPr>
        <w:t xml:space="preserve">services the CCBHC will provide under each category of SCS service the state intends to implement. </w:t>
      </w:r>
      <w:r w:rsidRPr="00BE4A17">
        <w:rPr>
          <w:rFonts w:ascii="Times New Roman" w:hAnsi="Times New Roman" w:cs="Times New Roman"/>
          <w:w w:val="110"/>
          <w:sz w:val="24"/>
          <w:szCs w:val="24"/>
          <w:rPrChange w:id="381" w:author="Danielle Motley" w:date="2023-11-20T11:28:00Z">
            <w:rPr>
              <w:w w:val="110"/>
            </w:rPr>
          </w:rPrChange>
        </w:rPr>
        <w:t xml:space="preserve">If more space is needed, please </w:t>
      </w:r>
      <w:proofErr w:type="gramStart"/>
      <w:r w:rsidRPr="00BE4A17">
        <w:rPr>
          <w:rFonts w:ascii="Times New Roman" w:hAnsi="Times New Roman" w:cs="Times New Roman"/>
          <w:w w:val="110"/>
          <w:sz w:val="24"/>
          <w:szCs w:val="24"/>
          <w:rPrChange w:id="382" w:author="Danielle Motley" w:date="2023-11-20T11:28:00Z">
            <w:rPr>
              <w:w w:val="110"/>
            </w:rPr>
          </w:rPrChange>
        </w:rPr>
        <w:t>attach</w:t>
      </w:r>
      <w:proofErr w:type="gramEnd"/>
      <w:r w:rsidRPr="00BE4A17">
        <w:rPr>
          <w:rFonts w:ascii="Times New Roman" w:hAnsi="Times New Roman" w:cs="Times New Roman"/>
          <w:w w:val="110"/>
          <w:sz w:val="24"/>
          <w:szCs w:val="24"/>
          <w:rPrChange w:id="383" w:author="Danielle Motley" w:date="2023-11-20T11:28:00Z">
            <w:rPr>
              <w:w w:val="110"/>
            </w:rPr>
          </w:rPrChange>
        </w:rPr>
        <w:t xml:space="preserve"> and identify the page that pertains to this section. Note:</w:t>
      </w:r>
      <w:r w:rsidRPr="00BE4A17">
        <w:rPr>
          <w:rFonts w:ascii="Times New Roman" w:hAnsi="Times New Roman" w:cs="Times New Roman"/>
          <w:spacing w:val="-3"/>
          <w:w w:val="110"/>
          <w:sz w:val="24"/>
          <w:szCs w:val="24"/>
          <w:rPrChange w:id="384" w:author="Danielle Motley" w:date="2023-11-20T11:28:00Z">
            <w:rPr>
              <w:spacing w:val="-3"/>
              <w:w w:val="110"/>
            </w:rPr>
          </w:rPrChange>
        </w:rPr>
        <w:t xml:space="preserve"> </w:t>
      </w:r>
      <w:r w:rsidRPr="00BE4A17">
        <w:rPr>
          <w:rFonts w:ascii="Times New Roman" w:hAnsi="Times New Roman" w:cs="Times New Roman"/>
          <w:w w:val="110"/>
          <w:sz w:val="24"/>
          <w:szCs w:val="24"/>
          <w:rPrChange w:id="385" w:author="Danielle Motley" w:date="2023-11-20T11:28:00Z">
            <w:rPr>
              <w:w w:val="110"/>
            </w:rPr>
          </w:rPrChange>
        </w:rPr>
        <w:t xml:space="preserve">the </w:t>
      </w:r>
      <w:r w:rsidR="00F22A81" w:rsidRPr="00BE4A17">
        <w:rPr>
          <w:rFonts w:ascii="Times New Roman" w:hAnsi="Times New Roman" w:cs="Times New Roman"/>
          <w:w w:val="110"/>
          <w:sz w:val="24"/>
          <w:szCs w:val="24"/>
          <w:rPrChange w:id="386" w:author="Danielle Motley" w:date="2023-11-20T11:28:00Z">
            <w:rPr>
              <w:w w:val="110"/>
            </w:rPr>
          </w:rPrChange>
        </w:rPr>
        <w:t>categories</w:t>
      </w:r>
      <w:r w:rsidRPr="00BE4A17">
        <w:rPr>
          <w:rFonts w:ascii="Times New Roman" w:hAnsi="Times New Roman" w:cs="Times New Roman"/>
          <w:w w:val="110"/>
          <w:sz w:val="24"/>
          <w:szCs w:val="24"/>
          <w:rPrChange w:id="387" w:author="Danielle Motley" w:date="2023-11-20T11:28:00Z">
            <w:rPr>
              <w:w w:val="110"/>
            </w:rPr>
          </w:rPrChange>
        </w:rPr>
        <w:t xml:space="preserve"> listed below should match those shown on the</w:t>
      </w:r>
      <w:r w:rsidRPr="00BE4A17">
        <w:rPr>
          <w:rFonts w:ascii="Times New Roman" w:hAnsi="Times New Roman" w:cs="Times New Roman"/>
          <w:spacing w:val="39"/>
          <w:w w:val="110"/>
          <w:sz w:val="24"/>
          <w:szCs w:val="24"/>
          <w:rPrChange w:id="388" w:author="Danielle Motley" w:date="2023-11-20T11:28:00Z">
            <w:rPr>
              <w:spacing w:val="39"/>
              <w:w w:val="110"/>
            </w:rPr>
          </w:rPrChange>
        </w:rPr>
        <w:t xml:space="preserve"> </w:t>
      </w:r>
      <w:r w:rsidRPr="00BE4A17">
        <w:rPr>
          <w:rFonts w:ascii="Times New Roman" w:hAnsi="Times New Roman" w:cs="Times New Roman"/>
          <w:w w:val="110"/>
          <w:sz w:val="24"/>
          <w:szCs w:val="24"/>
          <w:rPrChange w:id="389" w:author="Danielle Motley" w:date="2023-11-20T11:28:00Z">
            <w:rPr>
              <w:w w:val="110"/>
            </w:rPr>
          </w:rPrChange>
        </w:rPr>
        <w:t>sample cost report submitted by the</w:t>
      </w:r>
      <w:r w:rsidRPr="00BE4A17">
        <w:rPr>
          <w:rFonts w:ascii="Times New Roman" w:hAnsi="Times New Roman" w:cs="Times New Roman"/>
          <w:spacing w:val="39"/>
          <w:w w:val="110"/>
          <w:sz w:val="24"/>
          <w:szCs w:val="24"/>
          <w:rPrChange w:id="390" w:author="Danielle Motley" w:date="2023-11-20T11:28:00Z">
            <w:rPr>
              <w:spacing w:val="39"/>
              <w:w w:val="110"/>
            </w:rPr>
          </w:rPrChange>
        </w:rPr>
        <w:t xml:space="preserve"> </w:t>
      </w:r>
      <w:r w:rsidRPr="00BE4A17">
        <w:rPr>
          <w:rFonts w:ascii="Times New Roman" w:hAnsi="Times New Roman" w:cs="Times New Roman"/>
          <w:w w:val="110"/>
          <w:sz w:val="24"/>
          <w:szCs w:val="24"/>
          <w:rPrChange w:id="391" w:author="Danielle Motley" w:date="2023-11-20T11:28:00Z">
            <w:rPr>
              <w:w w:val="110"/>
            </w:rPr>
          </w:rPrChange>
        </w:rPr>
        <w:t>state</w:t>
      </w:r>
      <w:r w:rsidRPr="00BE4A17">
        <w:rPr>
          <w:rFonts w:ascii="Times New Roman" w:hAnsi="Times New Roman" w:cs="Times New Roman"/>
          <w:color w:val="383838"/>
          <w:w w:val="110"/>
          <w:sz w:val="24"/>
          <w:szCs w:val="24"/>
          <w:rPrChange w:id="392" w:author="Danielle Motley" w:date="2023-11-20T11:28:00Z">
            <w:rPr>
              <w:color w:val="383838"/>
              <w:w w:val="110"/>
            </w:rPr>
          </w:rPrChange>
        </w:rPr>
        <w:t>.</w:t>
      </w:r>
    </w:p>
    <w:p w14:paraId="48271C66" w14:textId="6426830A" w:rsidR="00010E0F" w:rsidDel="005D4798" w:rsidRDefault="00215EE2">
      <w:pPr>
        <w:spacing w:after="0" w:line="276" w:lineRule="auto"/>
        <w:contextualSpacing/>
        <w:rPr>
          <w:del w:id="393" w:author="Danielle Motley" w:date="2023-11-20T08:54:00Z"/>
        </w:rPr>
        <w:pPrChange w:id="394" w:author="Danielle Motley" w:date="2023-11-20T11:22:00Z">
          <w:pPr/>
        </w:pPrChange>
      </w:pPr>
      <w:ins w:id="395" w:author="Danielle Motley" w:date="2023-11-20T11:18:00Z">
        <w:r w:rsidRPr="00077590">
          <w:rPr>
            <w:rFonts w:ascii="Times New Roman" w:hAnsi="Times New Roman" w:cs="Times New Roman"/>
            <w:noProof/>
            <w:sz w:val="24"/>
            <w:szCs w:val="24"/>
          </w:rPr>
          <mc:AlternateContent>
            <mc:Choice Requires="wps">
              <w:drawing>
                <wp:inline distT="0" distB="0" distL="0" distR="0" wp14:anchorId="347E0CB9" wp14:editId="740DE84F">
                  <wp:extent cx="6263640" cy="1371600"/>
                  <wp:effectExtent l="0" t="0" r="3810" b="0"/>
                  <wp:docPr id="722708613" name="Freeform: Shape 7227086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371600"/>
                          </a:xfrm>
                          <a:custGeom>
                            <a:avLst/>
                            <a:gdLst>
                              <a:gd name="T0" fmla="+- 0 10886 982"/>
                              <a:gd name="T1" fmla="*/ T0 w 9905"/>
                              <a:gd name="T2" fmla="+- 0 2443 88"/>
                              <a:gd name="T3" fmla="*/ 2443 h 2355"/>
                              <a:gd name="T4" fmla="+- 0 982 982"/>
                              <a:gd name="T5" fmla="*/ T4 w 9905"/>
                              <a:gd name="T6" fmla="+- 0 2443 88"/>
                              <a:gd name="T7" fmla="*/ 2443 h 2355"/>
                              <a:gd name="T8" fmla="+- 0 982 982"/>
                              <a:gd name="T9" fmla="*/ T8 w 9905"/>
                              <a:gd name="T10" fmla="+- 0 88 88"/>
                              <a:gd name="T11" fmla="*/ 88 h 2355"/>
                              <a:gd name="T12" fmla="+- 0 10886 982"/>
                              <a:gd name="T13" fmla="*/ T12 w 9905"/>
                              <a:gd name="T14" fmla="+- 0 88 88"/>
                              <a:gd name="T15" fmla="*/ 88 h 2355"/>
                              <a:gd name="T16" fmla="+- 0 10886 982"/>
                              <a:gd name="T17" fmla="*/ T16 w 9905"/>
                              <a:gd name="T18" fmla="+- 0 98 88"/>
                              <a:gd name="T19" fmla="*/ 98 h 2355"/>
                              <a:gd name="T20" fmla="+- 0 998 982"/>
                              <a:gd name="T21" fmla="*/ T20 w 9905"/>
                              <a:gd name="T22" fmla="+- 0 98 88"/>
                              <a:gd name="T23" fmla="*/ 98 h 2355"/>
                              <a:gd name="T24" fmla="+- 0 991 982"/>
                              <a:gd name="T25" fmla="*/ T24 w 9905"/>
                              <a:gd name="T26" fmla="+- 0 105 88"/>
                              <a:gd name="T27" fmla="*/ 105 h 2355"/>
                              <a:gd name="T28" fmla="+- 0 998 982"/>
                              <a:gd name="T29" fmla="*/ T28 w 9905"/>
                              <a:gd name="T30" fmla="+- 0 105 88"/>
                              <a:gd name="T31" fmla="*/ 105 h 2355"/>
                              <a:gd name="T32" fmla="+- 0 998 982"/>
                              <a:gd name="T33" fmla="*/ T32 w 9905"/>
                              <a:gd name="T34" fmla="+- 0 2426 88"/>
                              <a:gd name="T35" fmla="*/ 2426 h 2355"/>
                              <a:gd name="T36" fmla="+- 0 991 982"/>
                              <a:gd name="T37" fmla="*/ T36 w 9905"/>
                              <a:gd name="T38" fmla="+- 0 2426 88"/>
                              <a:gd name="T39" fmla="*/ 2426 h 2355"/>
                              <a:gd name="T40" fmla="+- 0 998 982"/>
                              <a:gd name="T41" fmla="*/ T40 w 9905"/>
                              <a:gd name="T42" fmla="+- 0 2436 88"/>
                              <a:gd name="T43" fmla="*/ 2436 h 2355"/>
                              <a:gd name="T44" fmla="+- 0 10886 982"/>
                              <a:gd name="T45" fmla="*/ T44 w 9905"/>
                              <a:gd name="T46" fmla="+- 0 2436 88"/>
                              <a:gd name="T47" fmla="*/ 2436 h 2355"/>
                              <a:gd name="T48" fmla="+- 0 10886 982"/>
                              <a:gd name="T49" fmla="*/ T48 w 9905"/>
                              <a:gd name="T50" fmla="+- 0 2443 88"/>
                              <a:gd name="T51" fmla="*/ 2443 h 2355"/>
                              <a:gd name="T52" fmla="+- 0 998 982"/>
                              <a:gd name="T53" fmla="*/ T52 w 9905"/>
                              <a:gd name="T54" fmla="+- 0 105 88"/>
                              <a:gd name="T55" fmla="*/ 105 h 2355"/>
                              <a:gd name="T56" fmla="+- 0 991 982"/>
                              <a:gd name="T57" fmla="*/ T56 w 9905"/>
                              <a:gd name="T58" fmla="+- 0 105 88"/>
                              <a:gd name="T59" fmla="*/ 105 h 2355"/>
                              <a:gd name="T60" fmla="+- 0 998 982"/>
                              <a:gd name="T61" fmla="*/ T60 w 9905"/>
                              <a:gd name="T62" fmla="+- 0 98 88"/>
                              <a:gd name="T63" fmla="*/ 98 h 2355"/>
                              <a:gd name="T64" fmla="+- 0 998 982"/>
                              <a:gd name="T65" fmla="*/ T64 w 9905"/>
                              <a:gd name="T66" fmla="+- 0 105 88"/>
                              <a:gd name="T67" fmla="*/ 105 h 2355"/>
                              <a:gd name="T68" fmla="+- 0 10872 982"/>
                              <a:gd name="T69" fmla="*/ T68 w 9905"/>
                              <a:gd name="T70" fmla="+- 0 105 88"/>
                              <a:gd name="T71" fmla="*/ 105 h 2355"/>
                              <a:gd name="T72" fmla="+- 0 998 982"/>
                              <a:gd name="T73" fmla="*/ T72 w 9905"/>
                              <a:gd name="T74" fmla="+- 0 105 88"/>
                              <a:gd name="T75" fmla="*/ 105 h 2355"/>
                              <a:gd name="T76" fmla="+- 0 998 982"/>
                              <a:gd name="T77" fmla="*/ T76 w 9905"/>
                              <a:gd name="T78" fmla="+- 0 98 88"/>
                              <a:gd name="T79" fmla="*/ 98 h 2355"/>
                              <a:gd name="T80" fmla="+- 0 10872 982"/>
                              <a:gd name="T81" fmla="*/ T80 w 9905"/>
                              <a:gd name="T82" fmla="+- 0 98 88"/>
                              <a:gd name="T83" fmla="*/ 98 h 2355"/>
                              <a:gd name="T84" fmla="+- 0 10872 982"/>
                              <a:gd name="T85" fmla="*/ T84 w 9905"/>
                              <a:gd name="T86" fmla="+- 0 105 88"/>
                              <a:gd name="T87" fmla="*/ 105 h 2355"/>
                              <a:gd name="T88" fmla="+- 0 10872 982"/>
                              <a:gd name="T89" fmla="*/ T88 w 9905"/>
                              <a:gd name="T90" fmla="+- 0 2436 88"/>
                              <a:gd name="T91" fmla="*/ 2436 h 2355"/>
                              <a:gd name="T92" fmla="+- 0 10872 982"/>
                              <a:gd name="T93" fmla="*/ T92 w 9905"/>
                              <a:gd name="T94" fmla="+- 0 98 88"/>
                              <a:gd name="T95" fmla="*/ 98 h 2355"/>
                              <a:gd name="T96" fmla="+- 0 10879 982"/>
                              <a:gd name="T97" fmla="*/ T96 w 9905"/>
                              <a:gd name="T98" fmla="+- 0 105 88"/>
                              <a:gd name="T99" fmla="*/ 105 h 2355"/>
                              <a:gd name="T100" fmla="+- 0 10886 982"/>
                              <a:gd name="T101" fmla="*/ T100 w 9905"/>
                              <a:gd name="T102" fmla="+- 0 105 88"/>
                              <a:gd name="T103" fmla="*/ 105 h 2355"/>
                              <a:gd name="T104" fmla="+- 0 10886 982"/>
                              <a:gd name="T105" fmla="*/ T104 w 9905"/>
                              <a:gd name="T106" fmla="+- 0 2426 88"/>
                              <a:gd name="T107" fmla="*/ 2426 h 2355"/>
                              <a:gd name="T108" fmla="+- 0 10879 982"/>
                              <a:gd name="T109" fmla="*/ T108 w 9905"/>
                              <a:gd name="T110" fmla="+- 0 2426 88"/>
                              <a:gd name="T111" fmla="*/ 2426 h 2355"/>
                              <a:gd name="T112" fmla="+- 0 10872 982"/>
                              <a:gd name="T113" fmla="*/ T112 w 9905"/>
                              <a:gd name="T114" fmla="+- 0 2436 88"/>
                              <a:gd name="T115" fmla="*/ 2436 h 2355"/>
                              <a:gd name="T116" fmla="+- 0 10886 982"/>
                              <a:gd name="T117" fmla="*/ T116 w 9905"/>
                              <a:gd name="T118" fmla="+- 0 105 88"/>
                              <a:gd name="T119" fmla="*/ 105 h 2355"/>
                              <a:gd name="T120" fmla="+- 0 10879 982"/>
                              <a:gd name="T121" fmla="*/ T120 w 9905"/>
                              <a:gd name="T122" fmla="+- 0 105 88"/>
                              <a:gd name="T123" fmla="*/ 105 h 2355"/>
                              <a:gd name="T124" fmla="+- 0 10872 982"/>
                              <a:gd name="T125" fmla="*/ T124 w 9905"/>
                              <a:gd name="T126" fmla="+- 0 98 88"/>
                              <a:gd name="T127" fmla="*/ 98 h 2355"/>
                              <a:gd name="T128" fmla="+- 0 10886 982"/>
                              <a:gd name="T129" fmla="*/ T128 w 9905"/>
                              <a:gd name="T130" fmla="+- 0 98 88"/>
                              <a:gd name="T131" fmla="*/ 98 h 2355"/>
                              <a:gd name="T132" fmla="+- 0 10886 982"/>
                              <a:gd name="T133" fmla="*/ T132 w 9905"/>
                              <a:gd name="T134" fmla="+- 0 105 88"/>
                              <a:gd name="T135" fmla="*/ 105 h 2355"/>
                              <a:gd name="T136" fmla="+- 0 998 982"/>
                              <a:gd name="T137" fmla="*/ T136 w 9905"/>
                              <a:gd name="T138" fmla="+- 0 2436 88"/>
                              <a:gd name="T139" fmla="*/ 2436 h 2355"/>
                              <a:gd name="T140" fmla="+- 0 991 982"/>
                              <a:gd name="T141" fmla="*/ T140 w 9905"/>
                              <a:gd name="T142" fmla="+- 0 2426 88"/>
                              <a:gd name="T143" fmla="*/ 2426 h 2355"/>
                              <a:gd name="T144" fmla="+- 0 998 982"/>
                              <a:gd name="T145" fmla="*/ T144 w 9905"/>
                              <a:gd name="T146" fmla="+- 0 2426 88"/>
                              <a:gd name="T147" fmla="*/ 2426 h 2355"/>
                              <a:gd name="T148" fmla="+- 0 998 982"/>
                              <a:gd name="T149" fmla="*/ T148 w 9905"/>
                              <a:gd name="T150" fmla="+- 0 2436 88"/>
                              <a:gd name="T151" fmla="*/ 2436 h 2355"/>
                              <a:gd name="T152" fmla="+- 0 10872 982"/>
                              <a:gd name="T153" fmla="*/ T152 w 9905"/>
                              <a:gd name="T154" fmla="+- 0 2436 88"/>
                              <a:gd name="T155" fmla="*/ 2436 h 2355"/>
                              <a:gd name="T156" fmla="+- 0 998 982"/>
                              <a:gd name="T157" fmla="*/ T156 w 9905"/>
                              <a:gd name="T158" fmla="+- 0 2436 88"/>
                              <a:gd name="T159" fmla="*/ 2436 h 2355"/>
                              <a:gd name="T160" fmla="+- 0 998 982"/>
                              <a:gd name="T161" fmla="*/ T160 w 9905"/>
                              <a:gd name="T162" fmla="+- 0 2426 88"/>
                              <a:gd name="T163" fmla="*/ 2426 h 2355"/>
                              <a:gd name="T164" fmla="+- 0 10872 982"/>
                              <a:gd name="T165" fmla="*/ T164 w 9905"/>
                              <a:gd name="T166" fmla="+- 0 2426 88"/>
                              <a:gd name="T167" fmla="*/ 2426 h 2355"/>
                              <a:gd name="T168" fmla="+- 0 10872 982"/>
                              <a:gd name="T169" fmla="*/ T168 w 9905"/>
                              <a:gd name="T170" fmla="+- 0 2436 88"/>
                              <a:gd name="T171" fmla="*/ 2436 h 2355"/>
                              <a:gd name="T172" fmla="+- 0 10886 982"/>
                              <a:gd name="T173" fmla="*/ T172 w 9905"/>
                              <a:gd name="T174" fmla="+- 0 2436 88"/>
                              <a:gd name="T175" fmla="*/ 2436 h 2355"/>
                              <a:gd name="T176" fmla="+- 0 10872 982"/>
                              <a:gd name="T177" fmla="*/ T176 w 9905"/>
                              <a:gd name="T178" fmla="+- 0 2436 88"/>
                              <a:gd name="T179" fmla="*/ 2436 h 2355"/>
                              <a:gd name="T180" fmla="+- 0 10879 982"/>
                              <a:gd name="T181" fmla="*/ T180 w 9905"/>
                              <a:gd name="T182" fmla="+- 0 2426 88"/>
                              <a:gd name="T183" fmla="*/ 2426 h 2355"/>
                              <a:gd name="T184" fmla="+- 0 10886 982"/>
                              <a:gd name="T185" fmla="*/ T184 w 9905"/>
                              <a:gd name="T186" fmla="+- 0 2426 88"/>
                              <a:gd name="T187" fmla="*/ 2426 h 2355"/>
                              <a:gd name="T188" fmla="+- 0 10886 982"/>
                              <a:gd name="T189" fmla="*/ T188 w 9905"/>
                              <a:gd name="T190" fmla="+- 0 2436 88"/>
                              <a:gd name="T191" fmla="*/ 2436 h 23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905" h="2355">
                                <a:moveTo>
                                  <a:pt x="9904" y="2355"/>
                                </a:moveTo>
                                <a:lnTo>
                                  <a:pt x="0" y="2355"/>
                                </a:lnTo>
                                <a:lnTo>
                                  <a:pt x="0" y="0"/>
                                </a:lnTo>
                                <a:lnTo>
                                  <a:pt x="9904" y="0"/>
                                </a:lnTo>
                                <a:lnTo>
                                  <a:pt x="9904" y="10"/>
                                </a:lnTo>
                                <a:lnTo>
                                  <a:pt x="16" y="10"/>
                                </a:lnTo>
                                <a:lnTo>
                                  <a:pt x="9" y="17"/>
                                </a:lnTo>
                                <a:lnTo>
                                  <a:pt x="16" y="17"/>
                                </a:lnTo>
                                <a:lnTo>
                                  <a:pt x="16" y="2338"/>
                                </a:lnTo>
                                <a:lnTo>
                                  <a:pt x="9" y="2338"/>
                                </a:lnTo>
                                <a:lnTo>
                                  <a:pt x="16" y="2348"/>
                                </a:lnTo>
                                <a:lnTo>
                                  <a:pt x="9904" y="2348"/>
                                </a:lnTo>
                                <a:lnTo>
                                  <a:pt x="9904" y="2355"/>
                                </a:lnTo>
                                <a:close/>
                                <a:moveTo>
                                  <a:pt x="16" y="17"/>
                                </a:moveTo>
                                <a:lnTo>
                                  <a:pt x="9" y="17"/>
                                </a:lnTo>
                                <a:lnTo>
                                  <a:pt x="16" y="10"/>
                                </a:lnTo>
                                <a:lnTo>
                                  <a:pt x="16" y="17"/>
                                </a:lnTo>
                                <a:close/>
                                <a:moveTo>
                                  <a:pt x="9890" y="17"/>
                                </a:moveTo>
                                <a:lnTo>
                                  <a:pt x="16" y="17"/>
                                </a:lnTo>
                                <a:lnTo>
                                  <a:pt x="16" y="10"/>
                                </a:lnTo>
                                <a:lnTo>
                                  <a:pt x="9890" y="10"/>
                                </a:lnTo>
                                <a:lnTo>
                                  <a:pt x="9890" y="17"/>
                                </a:lnTo>
                                <a:close/>
                                <a:moveTo>
                                  <a:pt x="9890" y="2348"/>
                                </a:moveTo>
                                <a:lnTo>
                                  <a:pt x="9890" y="10"/>
                                </a:lnTo>
                                <a:lnTo>
                                  <a:pt x="9897" y="17"/>
                                </a:lnTo>
                                <a:lnTo>
                                  <a:pt x="9904" y="17"/>
                                </a:lnTo>
                                <a:lnTo>
                                  <a:pt x="9904" y="2338"/>
                                </a:lnTo>
                                <a:lnTo>
                                  <a:pt x="9897" y="2338"/>
                                </a:lnTo>
                                <a:lnTo>
                                  <a:pt x="9890" y="2348"/>
                                </a:lnTo>
                                <a:close/>
                                <a:moveTo>
                                  <a:pt x="9904" y="17"/>
                                </a:moveTo>
                                <a:lnTo>
                                  <a:pt x="9897" y="17"/>
                                </a:lnTo>
                                <a:lnTo>
                                  <a:pt x="9890" y="10"/>
                                </a:lnTo>
                                <a:lnTo>
                                  <a:pt x="9904" y="10"/>
                                </a:lnTo>
                                <a:lnTo>
                                  <a:pt x="9904" y="17"/>
                                </a:lnTo>
                                <a:close/>
                                <a:moveTo>
                                  <a:pt x="16" y="2348"/>
                                </a:moveTo>
                                <a:lnTo>
                                  <a:pt x="9" y="2338"/>
                                </a:lnTo>
                                <a:lnTo>
                                  <a:pt x="16" y="2338"/>
                                </a:lnTo>
                                <a:lnTo>
                                  <a:pt x="16" y="2348"/>
                                </a:lnTo>
                                <a:close/>
                                <a:moveTo>
                                  <a:pt x="9890" y="2348"/>
                                </a:moveTo>
                                <a:lnTo>
                                  <a:pt x="16" y="2348"/>
                                </a:lnTo>
                                <a:lnTo>
                                  <a:pt x="16" y="2338"/>
                                </a:lnTo>
                                <a:lnTo>
                                  <a:pt x="9890" y="2338"/>
                                </a:lnTo>
                                <a:lnTo>
                                  <a:pt x="9890" y="2348"/>
                                </a:lnTo>
                                <a:close/>
                                <a:moveTo>
                                  <a:pt x="9904" y="2348"/>
                                </a:moveTo>
                                <a:lnTo>
                                  <a:pt x="9890" y="2348"/>
                                </a:lnTo>
                                <a:lnTo>
                                  <a:pt x="9897" y="2338"/>
                                </a:lnTo>
                                <a:lnTo>
                                  <a:pt x="9904" y="2338"/>
                                </a:lnTo>
                                <a:lnTo>
                                  <a:pt x="9904" y="2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05C1C96D" id="Freeform: Shape 722708613" o:spid="_x0000_s1026" style="width:493.2pt;height:108pt;visibility:visible;mso-wrap-style:square;mso-left-percent:-10001;mso-top-percent:-10001;mso-position-horizontal:absolute;mso-position-horizontal-relative:char;mso-position-vertical:absolute;mso-position-vertical-relative:line;mso-left-percent:-10001;mso-top-percent:-10001;v-text-anchor:top" coordsize="9905,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" path="m9904,2355l,2355,,,9904,r,10l16,10,9,17r7,l16,2338r-7,l16,2348r9888,l9904,2355xm16,17r-7,l16,10r,7xm9890,17l16,17r,-7l9890,10r,7xm9890,2348r,-2338l9897,17r7,l9904,2338r-7,l9890,2348xm9904,17r-7,l9890,10r14,l9904,17xm16,2348l9,2338r7,l16,2348xm9890,2348r-9874,l16,2338r9874,l9890,2348xm9904,2348r-14,l9897,2338r7,l9904,2348xe" fillcolor="black" stroked="f">
                  <v:path arrowok="t" o:connecttype="custom" o:connectlocs="6263008,1422853;0,1422853;0,51253;6263008,51253;6263008,57077;10118,57077;5691,61154;10118,61154;10118,1412952;5691,1412952;10118,1418776;6263008,1418776;6263008,1422853;10118,61154;5691,61154;10118,57077;10118,61154;6254154,61154;10118,61154;10118,57077;6254154,57077;6254154,61154;6254154,1418776;6254154,57077;6258581,61154;6263008,61154;6263008,1412952;6258581,1412952;6254154,1418776;6263008,61154;6258581,61154;6254154,57077;6263008,57077;6263008,61154;10118,1418776;5691,1412952;10118,1412952;10118,1418776;6254154,1418776;10118,1418776;10118,1412952;6254154,1412952;6254154,1418776;6263008,1418776;6254154,1418776;6258581,1412952;6263008,1412952;6263008,1418776" o:connectangles="0,0,0,0,0,0,0,0,0,0,0,0,0,0,0,0,0,0,0,0,0,0,0,0,0,0,0,0,0,0,0,0,0,0,0,0,0,0,0,0,0,0,0,0,0,0,0,0"/>
                  <w10:anchorlock/>
                </v:shape>
              </w:pict>
            </mc:Fallback>
          </mc:AlternateContent>
        </w:r>
      </w:ins>
    </w:p>
    <w:p w14:paraId="4356BB08" w14:textId="6CB7876B" w:rsidR="00A62E4D" w:rsidDel="005D4798" w:rsidRDefault="00A62E4D">
      <w:pPr>
        <w:pStyle w:val="SectionSubsectionSection-Level4"/>
        <w:spacing w:after="0" w:line="276" w:lineRule="auto"/>
        <w:contextualSpacing/>
        <w:rPr>
          <w:del w:id="396" w:author="Danielle Motley" w:date="2023-11-20T08:54:00Z"/>
        </w:rPr>
        <w:pPrChange w:id="397" w:author="Danielle Motley" w:date="2023-11-20T11:22:00Z">
          <w:pPr>
            <w:pStyle w:val="SectionSubsectionSection-Level4"/>
            <w:spacing w:after="0"/>
          </w:pPr>
        </w:pPrChange>
      </w:pPr>
      <w:del w:id="398" w:author="Danielle Motley" w:date="2023-11-20T08:54:00Z">
        <w:r w:rsidRPr="00C16B82" w:rsidDel="005D4798">
          <w:delText>Section 2.</w:delText>
        </w:r>
        <w:r w:rsidR="00BA74A1" w:rsidDel="005D4798">
          <w:delText>3</w:delText>
        </w:r>
        <w:r w:rsidRPr="00C16B82" w:rsidDel="005D4798">
          <w:delText>.b CC PPS-</w:delText>
        </w:r>
        <w:r w:rsidR="00BA74A1" w:rsidDel="005D4798">
          <w:delText>3</w:delText>
        </w:r>
        <w:r w:rsidRPr="00C16B82" w:rsidDel="005D4798">
          <w:delText xml:space="preserve"> Quality Bonus Payments (QBPs)</w:delText>
        </w:r>
      </w:del>
    </w:p>
    <w:p w14:paraId="174BD8B6" w14:textId="05337033" w:rsidR="00C53827" w:rsidDel="005D4798" w:rsidRDefault="00C53827">
      <w:pPr>
        <w:spacing w:after="0" w:line="276" w:lineRule="auto"/>
        <w:contextualSpacing/>
        <w:rPr>
          <w:del w:id="399" w:author="Danielle Motley" w:date="2023-11-20T08:54:00Z"/>
          <w:rFonts w:ascii="Times New Roman" w:hAnsi="Times New Roman" w:cs="Times New Roman"/>
          <w:sz w:val="24"/>
          <w:szCs w:val="24"/>
        </w:rPr>
        <w:pPrChange w:id="400" w:author="Danielle Motley" w:date="2023-11-20T11:22:00Z">
          <w:pPr/>
        </w:pPrChange>
      </w:pPr>
      <w:del w:id="401" w:author="Danielle Motley" w:date="2023-11-20T08:54:00Z">
        <w:r w:rsidDel="005D4798">
          <w:rPr>
            <w:rFonts w:ascii="Times New Roman" w:hAnsi="Times New Roman" w:cs="Times New Roman"/>
            <w:sz w:val="24"/>
            <w:szCs w:val="24"/>
          </w:rPr>
          <w:delText xml:space="preserve">When using the CC PPS-3 methodology, a state may elect to offer a QBP to any CCBHC that has achieved on the state-defined threshold for a measure in accordance with Section 3: Quality Bonus Payments, of the PPS guidance. No incentive payment shall be made solely on the basis of reporting on measures and shall only be paid for CCBHC performance improvement at or above the measure threshold. The state can make a QBP for optional QBP quality measures provided in the PPS Guidance and may propose its own additional QBP quality measures.  Any additional state-proposed measure must be approved by CMS.  </w:delText>
        </w:r>
      </w:del>
    </w:p>
    <w:p w14:paraId="53C5872C" w14:textId="69129500" w:rsidR="00C53827" w:rsidDel="005D4798" w:rsidRDefault="00C53827">
      <w:pPr>
        <w:spacing w:after="0" w:line="276" w:lineRule="auto"/>
        <w:contextualSpacing/>
        <w:rPr>
          <w:del w:id="402" w:author="Danielle Motley" w:date="2023-11-20T08:54:00Z"/>
          <w:rFonts w:ascii="Times New Roman" w:hAnsi="Times New Roman" w:cs="Times New Roman"/>
          <w:sz w:val="24"/>
          <w:szCs w:val="24"/>
        </w:rPr>
        <w:pPrChange w:id="403" w:author="Danielle Motley" w:date="2023-11-20T11:22:00Z">
          <w:pPr/>
        </w:pPrChange>
      </w:pPr>
      <w:del w:id="404" w:author="Danielle Motley" w:date="2023-11-20T08:54:00Z">
        <w:r w:rsidDel="005D4798">
          <w:rPr>
            <w:rFonts w:ascii="Times New Roman" w:hAnsi="Times New Roman" w:cs="Times New Roman"/>
            <w:sz w:val="24"/>
            <w:szCs w:val="24"/>
          </w:rPr>
          <w:delText>The state chooses to (select one):</w:delText>
        </w:r>
      </w:del>
    </w:p>
    <w:p w14:paraId="5BDF80A5" w14:textId="52B58197" w:rsidR="00C53827" w:rsidRPr="00C16B82" w:rsidDel="005D4798" w:rsidRDefault="00C53827">
      <w:pPr>
        <w:spacing w:after="0" w:line="276" w:lineRule="auto"/>
        <w:contextualSpacing/>
        <w:rPr>
          <w:del w:id="405" w:author="Danielle Motley" w:date="2023-11-20T08:54:00Z"/>
          <w:rFonts w:ascii="Times New Roman" w:hAnsi="Times New Roman" w:cs="Times New Roman"/>
          <w:sz w:val="24"/>
          <w:szCs w:val="24"/>
        </w:rPr>
        <w:pPrChange w:id="406" w:author="Danielle Motley" w:date="2023-11-20T11:22:00Z">
          <w:pPr/>
        </w:pPrChange>
      </w:pPr>
      <w:del w:id="407" w:author="Danielle Motley" w:date="2023-11-20T08:54:00Z">
        <w:r w:rsidRPr="00C16B82" w:rsidDel="005D4798">
          <w:rPr>
            <w:rFonts w:ascii="Times New Roman" w:hAnsi="Times New Roman" w:cs="Times New Roman"/>
            <w:sz w:val="24"/>
            <w:szCs w:val="24"/>
          </w:rPr>
          <w:delText xml:space="preserve">   </w:delText>
        </w:r>
        <w:r w:rsidRPr="00C16B82" w:rsidDel="005D4798">
          <w:rPr>
            <w:rFonts w:ascii="Times New Roman" w:hAnsi="Times New Roman" w:cs="Times New Roman"/>
            <w:noProof/>
            <w:sz w:val="24"/>
            <w:szCs w:val="24"/>
          </w:rPr>
          <mc:AlternateContent>
            <mc:Choice Requires="wps">
              <w:drawing>
                <wp:inline distT="0" distB="0" distL="0" distR="0" wp14:anchorId="2FE96DF8" wp14:editId="292C7E10">
                  <wp:extent cx="161925" cy="166370"/>
                  <wp:effectExtent l="0" t="0" r="9525" b="5080"/>
                  <wp:docPr id="1452366485" name="Freeform: Shape 14523664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66370"/>
                          </a:xfrm>
                          <a:custGeom>
                            <a:avLst/>
                            <a:gdLst>
                              <a:gd name="T0" fmla="+- 0 1231 977"/>
                              <a:gd name="T1" fmla="*/ T0 w 255"/>
                              <a:gd name="T2" fmla="+- 0 1097 1097"/>
                              <a:gd name="T3" fmla="*/ 1097 h 262"/>
                              <a:gd name="T4" fmla="+- 0 1210 977"/>
                              <a:gd name="T5" fmla="*/ T4 w 255"/>
                              <a:gd name="T6" fmla="+- 0 1097 1097"/>
                              <a:gd name="T7" fmla="*/ 1097 h 262"/>
                              <a:gd name="T8" fmla="+- 0 1210 977"/>
                              <a:gd name="T9" fmla="*/ T8 w 255"/>
                              <a:gd name="T10" fmla="+- 0 1119 1097"/>
                              <a:gd name="T11" fmla="*/ 1119 h 262"/>
                              <a:gd name="T12" fmla="+- 0 1210 977"/>
                              <a:gd name="T13" fmla="*/ T12 w 255"/>
                              <a:gd name="T14" fmla="+- 0 1339 1097"/>
                              <a:gd name="T15" fmla="*/ 1339 h 262"/>
                              <a:gd name="T16" fmla="+- 0 998 977"/>
                              <a:gd name="T17" fmla="*/ T16 w 255"/>
                              <a:gd name="T18" fmla="+- 0 1339 1097"/>
                              <a:gd name="T19" fmla="*/ 1339 h 262"/>
                              <a:gd name="T20" fmla="+- 0 998 977"/>
                              <a:gd name="T21" fmla="*/ T20 w 255"/>
                              <a:gd name="T22" fmla="+- 0 1339 1097"/>
                              <a:gd name="T23" fmla="*/ 1339 h 262"/>
                              <a:gd name="T24" fmla="+- 0 986 977"/>
                              <a:gd name="T25" fmla="*/ T24 w 255"/>
                              <a:gd name="T26" fmla="+- 0 1339 1097"/>
                              <a:gd name="T27" fmla="*/ 1339 h 262"/>
                              <a:gd name="T28" fmla="+- 0 986 977"/>
                              <a:gd name="T29" fmla="*/ T28 w 255"/>
                              <a:gd name="T30" fmla="+- 0 1339 1097"/>
                              <a:gd name="T31" fmla="*/ 1339 h 262"/>
                              <a:gd name="T32" fmla="+- 0 998 977"/>
                              <a:gd name="T33" fmla="*/ T32 w 255"/>
                              <a:gd name="T34" fmla="+- 0 1339 1097"/>
                              <a:gd name="T35" fmla="*/ 1339 h 262"/>
                              <a:gd name="T36" fmla="+- 0 998 977"/>
                              <a:gd name="T37" fmla="*/ T36 w 255"/>
                              <a:gd name="T38" fmla="+- 0 1119 1097"/>
                              <a:gd name="T39" fmla="*/ 1119 h 262"/>
                              <a:gd name="T40" fmla="+- 0 1210 977"/>
                              <a:gd name="T41" fmla="*/ T40 w 255"/>
                              <a:gd name="T42" fmla="+- 0 1119 1097"/>
                              <a:gd name="T43" fmla="*/ 1119 h 262"/>
                              <a:gd name="T44" fmla="+- 0 1210 977"/>
                              <a:gd name="T45" fmla="*/ T44 w 255"/>
                              <a:gd name="T46" fmla="+- 0 1097 1097"/>
                              <a:gd name="T47" fmla="*/ 1097 h 262"/>
                              <a:gd name="T48" fmla="+- 0 977 977"/>
                              <a:gd name="T49" fmla="*/ T48 w 255"/>
                              <a:gd name="T50" fmla="+- 0 1097 1097"/>
                              <a:gd name="T51" fmla="*/ 1097 h 262"/>
                              <a:gd name="T52" fmla="+- 0 977 977"/>
                              <a:gd name="T53" fmla="*/ T52 w 255"/>
                              <a:gd name="T54" fmla="+- 0 1119 1097"/>
                              <a:gd name="T55" fmla="*/ 1119 h 262"/>
                              <a:gd name="T56" fmla="+- 0 977 977"/>
                              <a:gd name="T57" fmla="*/ T56 w 255"/>
                              <a:gd name="T58" fmla="+- 0 1339 1097"/>
                              <a:gd name="T59" fmla="*/ 1339 h 262"/>
                              <a:gd name="T60" fmla="+- 0 977 977"/>
                              <a:gd name="T61" fmla="*/ T60 w 255"/>
                              <a:gd name="T62" fmla="+- 0 1349 1097"/>
                              <a:gd name="T63" fmla="*/ 1349 h 262"/>
                              <a:gd name="T64" fmla="+- 0 977 977"/>
                              <a:gd name="T65" fmla="*/ T64 w 255"/>
                              <a:gd name="T66" fmla="+- 0 1359 1097"/>
                              <a:gd name="T67" fmla="*/ 1359 h 262"/>
                              <a:gd name="T68" fmla="+- 0 1231 977"/>
                              <a:gd name="T69" fmla="*/ T68 w 255"/>
                              <a:gd name="T70" fmla="+- 0 1359 1097"/>
                              <a:gd name="T71" fmla="*/ 1359 h 262"/>
                              <a:gd name="T72" fmla="+- 0 1231 977"/>
                              <a:gd name="T73" fmla="*/ T72 w 255"/>
                              <a:gd name="T74" fmla="+- 0 1349 1097"/>
                              <a:gd name="T75" fmla="*/ 1349 h 262"/>
                              <a:gd name="T76" fmla="+- 0 1231 977"/>
                              <a:gd name="T77" fmla="*/ T76 w 255"/>
                              <a:gd name="T78" fmla="+- 0 1339 1097"/>
                              <a:gd name="T79" fmla="*/ 1339 h 262"/>
                              <a:gd name="T80" fmla="+- 0 1231 977"/>
                              <a:gd name="T81" fmla="*/ T80 w 255"/>
                              <a:gd name="T82" fmla="+- 0 1119 1097"/>
                              <a:gd name="T83" fmla="*/ 1119 h 262"/>
                              <a:gd name="T84" fmla="+- 0 1231 977"/>
                              <a:gd name="T85" fmla="*/ T84 w 255"/>
                              <a:gd name="T86" fmla="+- 0 1097 1097"/>
                              <a:gd name="T87" fmla="*/ 1097 h 2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55" h="262">
                                <a:moveTo>
                                  <a:pt x="254" y="0"/>
                                </a:moveTo>
                                <a:lnTo>
                                  <a:pt x="233" y="0"/>
                                </a:lnTo>
                                <a:lnTo>
                                  <a:pt x="233" y="22"/>
                                </a:lnTo>
                                <a:lnTo>
                                  <a:pt x="233" y="242"/>
                                </a:lnTo>
                                <a:lnTo>
                                  <a:pt x="21" y="242"/>
                                </a:lnTo>
                                <a:lnTo>
                                  <a:pt x="9" y="242"/>
                                </a:lnTo>
                                <a:lnTo>
                                  <a:pt x="21" y="242"/>
                                </a:lnTo>
                                <a:lnTo>
                                  <a:pt x="21" y="22"/>
                                </a:lnTo>
                                <a:lnTo>
                                  <a:pt x="233" y="22"/>
                                </a:lnTo>
                                <a:lnTo>
                                  <a:pt x="233" y="0"/>
                                </a:lnTo>
                                <a:lnTo>
                                  <a:pt x="0" y="0"/>
                                </a:lnTo>
                                <a:lnTo>
                                  <a:pt x="0" y="22"/>
                                </a:lnTo>
                                <a:lnTo>
                                  <a:pt x="0" y="242"/>
                                </a:lnTo>
                                <a:lnTo>
                                  <a:pt x="0" y="252"/>
                                </a:lnTo>
                                <a:lnTo>
                                  <a:pt x="0" y="262"/>
                                </a:lnTo>
                                <a:lnTo>
                                  <a:pt x="254" y="262"/>
                                </a:lnTo>
                                <a:lnTo>
                                  <a:pt x="254" y="252"/>
                                </a:lnTo>
                                <a:lnTo>
                                  <a:pt x="254" y="242"/>
                                </a:lnTo>
                                <a:lnTo>
                                  <a:pt x="254" y="22"/>
                                </a:lnTo>
                                <a:lnTo>
                                  <a:pt x="2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505EE804" id="Freeform: Shape 1452366485" o:spid="_x0000_s1026" style="width:12.75pt;height:13.1pt;visibility:visible;mso-wrap-style:square;mso-left-percent:-10001;mso-top-percent:-10001;mso-position-horizontal:absolute;mso-position-horizontal-relative:char;mso-position-vertical:absolute;mso-position-vertical-relative:line;mso-left-percent:-10001;mso-top-percent:-10001;v-text-anchor:top" coordsize="255,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" path="m254,l233,r,22l233,242r-212,l9,242r12,l21,22r212,l233,,,,,22,,242r,10l,262r254,l254,252r,-10l254,22,254,xe" fillcolor="black" stroked="f">
                  <v:path arrowok="t" o:connecttype="custom" o:connectlocs="161290,696595;147955,696595;147955,710565;147955,850265;13335,850265;13335,850265;5715,850265;5715,850265;13335,850265;13335,710565;147955,710565;147955,696595;0,696595;0,710565;0,850265;0,856615;0,862965;161290,862965;161290,856615;161290,850265;161290,710565;161290,696595" o:connectangles="0,0,0,0,0,0,0,0,0,0,0,0,0,0,0,0,0,0,0,0,0,0"/>
                  <w10:anchorlock/>
                </v:shape>
              </w:pict>
            </mc:Fallback>
          </mc:AlternateContent>
        </w:r>
        <w:r w:rsidDel="005D4798">
          <w:rPr>
            <w:rFonts w:ascii="Times New Roman" w:hAnsi="Times New Roman" w:cs="Times New Roman"/>
            <w:sz w:val="24"/>
            <w:szCs w:val="24"/>
          </w:rPr>
          <w:delText xml:space="preserve">  Not offer QBP(s) (Continue to Section 3)</w:delText>
        </w:r>
      </w:del>
    </w:p>
    <w:p w14:paraId="285715BB" w14:textId="21FCECCB" w:rsidR="00C53827" w:rsidDel="005D4798" w:rsidRDefault="00C53827">
      <w:pPr>
        <w:spacing w:after="0" w:line="276" w:lineRule="auto"/>
        <w:contextualSpacing/>
        <w:rPr>
          <w:del w:id="408" w:author="Danielle Motley" w:date="2023-11-20T08:54:00Z"/>
          <w:sz w:val="18"/>
        </w:rPr>
        <w:pPrChange w:id="409" w:author="Danielle Motley" w:date="2023-11-20T11:22:00Z">
          <w:pPr/>
        </w:pPrChange>
      </w:pPr>
      <w:del w:id="410" w:author="Danielle Motley" w:date="2023-11-20T08:54:00Z">
        <w:r w:rsidRPr="00C16B82" w:rsidDel="005D4798">
          <w:rPr>
            <w:rFonts w:ascii="Times New Roman" w:hAnsi="Times New Roman" w:cs="Times New Roman"/>
            <w:spacing w:val="-8"/>
            <w:sz w:val="24"/>
            <w:szCs w:val="24"/>
          </w:rPr>
          <w:delText xml:space="preserve"> </w:delText>
        </w:r>
        <w:r w:rsidDel="005D4798">
          <w:rPr>
            <w:rFonts w:ascii="Times New Roman" w:hAnsi="Times New Roman" w:cs="Times New Roman"/>
            <w:spacing w:val="-8"/>
            <w:sz w:val="24"/>
            <w:szCs w:val="24"/>
          </w:rPr>
          <w:delText xml:space="preserve"> </w:delText>
        </w:r>
        <w:r w:rsidRPr="00C16B82" w:rsidDel="005D4798">
          <w:rPr>
            <w:rFonts w:ascii="Times New Roman" w:hAnsi="Times New Roman" w:cs="Times New Roman"/>
            <w:spacing w:val="-8"/>
            <w:sz w:val="24"/>
            <w:szCs w:val="24"/>
          </w:rPr>
          <w:delText xml:space="preserve"> </w:delText>
        </w:r>
        <w:r w:rsidRPr="00C16B82" w:rsidDel="005D4798">
          <w:rPr>
            <w:rFonts w:ascii="Times New Roman" w:hAnsi="Times New Roman" w:cs="Times New Roman"/>
            <w:noProof/>
            <w:spacing w:val="-8"/>
            <w:sz w:val="24"/>
            <w:szCs w:val="24"/>
          </w:rPr>
          <mc:AlternateContent>
            <mc:Choice Requires="wps">
              <w:drawing>
                <wp:inline distT="0" distB="0" distL="0" distR="0" wp14:anchorId="2AED03C8" wp14:editId="61B6CC92">
                  <wp:extent cx="161925" cy="166370"/>
                  <wp:effectExtent l="0" t="0" r="9525" b="5080"/>
                  <wp:docPr id="643355059" name="Freeform: Shape 6433550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66370"/>
                          </a:xfrm>
                          <a:custGeom>
                            <a:avLst/>
                            <a:gdLst>
                              <a:gd name="T0" fmla="+- 0 1231 977"/>
                              <a:gd name="T1" fmla="*/ T0 w 255"/>
                              <a:gd name="T2" fmla="+- 0 1097 1097"/>
                              <a:gd name="T3" fmla="*/ 1097 h 262"/>
                              <a:gd name="T4" fmla="+- 0 1210 977"/>
                              <a:gd name="T5" fmla="*/ T4 w 255"/>
                              <a:gd name="T6" fmla="+- 0 1097 1097"/>
                              <a:gd name="T7" fmla="*/ 1097 h 262"/>
                              <a:gd name="T8" fmla="+- 0 1210 977"/>
                              <a:gd name="T9" fmla="*/ T8 w 255"/>
                              <a:gd name="T10" fmla="+- 0 1119 1097"/>
                              <a:gd name="T11" fmla="*/ 1119 h 262"/>
                              <a:gd name="T12" fmla="+- 0 1210 977"/>
                              <a:gd name="T13" fmla="*/ T12 w 255"/>
                              <a:gd name="T14" fmla="+- 0 1339 1097"/>
                              <a:gd name="T15" fmla="*/ 1339 h 262"/>
                              <a:gd name="T16" fmla="+- 0 998 977"/>
                              <a:gd name="T17" fmla="*/ T16 w 255"/>
                              <a:gd name="T18" fmla="+- 0 1339 1097"/>
                              <a:gd name="T19" fmla="*/ 1339 h 262"/>
                              <a:gd name="T20" fmla="+- 0 998 977"/>
                              <a:gd name="T21" fmla="*/ T20 w 255"/>
                              <a:gd name="T22" fmla="+- 0 1339 1097"/>
                              <a:gd name="T23" fmla="*/ 1339 h 262"/>
                              <a:gd name="T24" fmla="+- 0 986 977"/>
                              <a:gd name="T25" fmla="*/ T24 w 255"/>
                              <a:gd name="T26" fmla="+- 0 1339 1097"/>
                              <a:gd name="T27" fmla="*/ 1339 h 262"/>
                              <a:gd name="T28" fmla="+- 0 986 977"/>
                              <a:gd name="T29" fmla="*/ T28 w 255"/>
                              <a:gd name="T30" fmla="+- 0 1339 1097"/>
                              <a:gd name="T31" fmla="*/ 1339 h 262"/>
                              <a:gd name="T32" fmla="+- 0 998 977"/>
                              <a:gd name="T33" fmla="*/ T32 w 255"/>
                              <a:gd name="T34" fmla="+- 0 1339 1097"/>
                              <a:gd name="T35" fmla="*/ 1339 h 262"/>
                              <a:gd name="T36" fmla="+- 0 998 977"/>
                              <a:gd name="T37" fmla="*/ T36 w 255"/>
                              <a:gd name="T38" fmla="+- 0 1119 1097"/>
                              <a:gd name="T39" fmla="*/ 1119 h 262"/>
                              <a:gd name="T40" fmla="+- 0 1210 977"/>
                              <a:gd name="T41" fmla="*/ T40 w 255"/>
                              <a:gd name="T42" fmla="+- 0 1119 1097"/>
                              <a:gd name="T43" fmla="*/ 1119 h 262"/>
                              <a:gd name="T44" fmla="+- 0 1210 977"/>
                              <a:gd name="T45" fmla="*/ T44 w 255"/>
                              <a:gd name="T46" fmla="+- 0 1097 1097"/>
                              <a:gd name="T47" fmla="*/ 1097 h 262"/>
                              <a:gd name="T48" fmla="+- 0 977 977"/>
                              <a:gd name="T49" fmla="*/ T48 w 255"/>
                              <a:gd name="T50" fmla="+- 0 1097 1097"/>
                              <a:gd name="T51" fmla="*/ 1097 h 262"/>
                              <a:gd name="T52" fmla="+- 0 977 977"/>
                              <a:gd name="T53" fmla="*/ T52 w 255"/>
                              <a:gd name="T54" fmla="+- 0 1119 1097"/>
                              <a:gd name="T55" fmla="*/ 1119 h 262"/>
                              <a:gd name="T56" fmla="+- 0 977 977"/>
                              <a:gd name="T57" fmla="*/ T56 w 255"/>
                              <a:gd name="T58" fmla="+- 0 1339 1097"/>
                              <a:gd name="T59" fmla="*/ 1339 h 262"/>
                              <a:gd name="T60" fmla="+- 0 977 977"/>
                              <a:gd name="T61" fmla="*/ T60 w 255"/>
                              <a:gd name="T62" fmla="+- 0 1349 1097"/>
                              <a:gd name="T63" fmla="*/ 1349 h 262"/>
                              <a:gd name="T64" fmla="+- 0 977 977"/>
                              <a:gd name="T65" fmla="*/ T64 w 255"/>
                              <a:gd name="T66" fmla="+- 0 1359 1097"/>
                              <a:gd name="T67" fmla="*/ 1359 h 262"/>
                              <a:gd name="T68" fmla="+- 0 1231 977"/>
                              <a:gd name="T69" fmla="*/ T68 w 255"/>
                              <a:gd name="T70" fmla="+- 0 1359 1097"/>
                              <a:gd name="T71" fmla="*/ 1359 h 262"/>
                              <a:gd name="T72" fmla="+- 0 1231 977"/>
                              <a:gd name="T73" fmla="*/ T72 w 255"/>
                              <a:gd name="T74" fmla="+- 0 1349 1097"/>
                              <a:gd name="T75" fmla="*/ 1349 h 262"/>
                              <a:gd name="T76" fmla="+- 0 1231 977"/>
                              <a:gd name="T77" fmla="*/ T76 w 255"/>
                              <a:gd name="T78" fmla="+- 0 1339 1097"/>
                              <a:gd name="T79" fmla="*/ 1339 h 262"/>
                              <a:gd name="T80" fmla="+- 0 1231 977"/>
                              <a:gd name="T81" fmla="*/ T80 w 255"/>
                              <a:gd name="T82" fmla="+- 0 1119 1097"/>
                              <a:gd name="T83" fmla="*/ 1119 h 262"/>
                              <a:gd name="T84" fmla="+- 0 1231 977"/>
                              <a:gd name="T85" fmla="*/ T84 w 255"/>
                              <a:gd name="T86" fmla="+- 0 1097 1097"/>
                              <a:gd name="T87" fmla="*/ 1097 h 2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55" h="262">
                                <a:moveTo>
                                  <a:pt x="254" y="0"/>
                                </a:moveTo>
                                <a:lnTo>
                                  <a:pt x="233" y="0"/>
                                </a:lnTo>
                                <a:lnTo>
                                  <a:pt x="233" y="22"/>
                                </a:lnTo>
                                <a:lnTo>
                                  <a:pt x="233" y="242"/>
                                </a:lnTo>
                                <a:lnTo>
                                  <a:pt x="21" y="242"/>
                                </a:lnTo>
                                <a:lnTo>
                                  <a:pt x="9" y="242"/>
                                </a:lnTo>
                                <a:lnTo>
                                  <a:pt x="21" y="242"/>
                                </a:lnTo>
                                <a:lnTo>
                                  <a:pt x="21" y="22"/>
                                </a:lnTo>
                                <a:lnTo>
                                  <a:pt x="233" y="22"/>
                                </a:lnTo>
                                <a:lnTo>
                                  <a:pt x="233" y="0"/>
                                </a:lnTo>
                                <a:lnTo>
                                  <a:pt x="0" y="0"/>
                                </a:lnTo>
                                <a:lnTo>
                                  <a:pt x="0" y="22"/>
                                </a:lnTo>
                                <a:lnTo>
                                  <a:pt x="0" y="242"/>
                                </a:lnTo>
                                <a:lnTo>
                                  <a:pt x="0" y="252"/>
                                </a:lnTo>
                                <a:lnTo>
                                  <a:pt x="0" y="262"/>
                                </a:lnTo>
                                <a:lnTo>
                                  <a:pt x="254" y="262"/>
                                </a:lnTo>
                                <a:lnTo>
                                  <a:pt x="254" y="252"/>
                                </a:lnTo>
                                <a:lnTo>
                                  <a:pt x="254" y="242"/>
                                </a:lnTo>
                                <a:lnTo>
                                  <a:pt x="254" y="22"/>
                                </a:lnTo>
                                <a:lnTo>
                                  <a:pt x="2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36C579F0" id="Freeform: Shape 643355059" o:spid="_x0000_s1026" style="width:12.75pt;height:13.1pt;visibility:visible;mso-wrap-style:square;mso-left-percent:-10001;mso-top-percent:-10001;mso-position-horizontal:absolute;mso-position-horizontal-relative:char;mso-position-vertical:absolute;mso-position-vertical-relative:line;mso-left-percent:-10001;mso-top-percent:-10001;v-text-anchor:top" coordsize="255,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" path="m254,l233,r,22l233,242r-212,l9,242r12,l21,22r212,l233,,,,,22,,242r,10l,262r254,l254,252r,-10l254,22,254,xe" fillcolor="black" stroked="f">
                  <v:path arrowok="t" o:connecttype="custom" o:connectlocs="161290,696595;147955,696595;147955,710565;147955,850265;13335,850265;13335,850265;5715,850265;5715,850265;13335,850265;13335,710565;147955,710565;147955,696595;0,696595;0,710565;0,850265;0,856615;0,862965;161290,862965;161290,856615;161290,850265;161290,710565;161290,696595" o:connectangles="0,0,0,0,0,0,0,0,0,0,0,0,0,0,0,0,0,0,0,0,0,0"/>
                  <w10:anchorlock/>
                </v:shape>
              </w:pict>
            </mc:Fallback>
          </mc:AlternateContent>
        </w:r>
        <w:r w:rsidDel="005D4798">
          <w:rPr>
            <w:rFonts w:ascii="Times New Roman" w:hAnsi="Times New Roman" w:cs="Times New Roman"/>
            <w:spacing w:val="-8"/>
            <w:sz w:val="24"/>
            <w:szCs w:val="24"/>
          </w:rPr>
          <w:delText xml:space="preserve">   Offer OBP(s)</w:delText>
        </w:r>
        <w:r w:rsidDel="005D4798">
          <w:delText xml:space="preserve"> </w:delText>
        </w:r>
      </w:del>
    </w:p>
    <w:p w14:paraId="79ED1BF8" w14:textId="1F8A8176" w:rsidR="00BA74A1" w:rsidDel="005D4798" w:rsidRDefault="00BA74A1">
      <w:pPr>
        <w:spacing w:after="0" w:line="276" w:lineRule="auto"/>
        <w:contextualSpacing/>
        <w:rPr>
          <w:del w:id="411" w:author="Danielle Motley" w:date="2023-11-20T08:54:00Z"/>
          <w:rFonts w:ascii="Times New Roman" w:hAnsi="Times New Roman" w:cs="Times New Roman"/>
          <w:spacing w:val="-8"/>
          <w:sz w:val="24"/>
          <w:szCs w:val="24"/>
        </w:rPr>
        <w:pPrChange w:id="412" w:author="Danielle Motley" w:date="2023-11-20T11:22:00Z">
          <w:pPr/>
        </w:pPrChange>
      </w:pPr>
      <w:del w:id="413" w:author="Danielle Motley" w:date="2023-11-20T08:54:00Z">
        <w:r w:rsidDel="005D4798">
          <w:rPr>
            <w:noProof/>
            <w:sz w:val="20"/>
          </w:rPr>
          <w:lastRenderedPageBreak/>
          <mc:AlternateContent>
            <mc:Choice Requires="wpg">
              <w:drawing>
                <wp:anchor distT="0" distB="0" distL="114300" distR="114300" simplePos="0" relativeHeight="251676160" behindDoc="0" locked="0" layoutInCell="1" allowOverlap="1" wp14:anchorId="3C8E1991" wp14:editId="3277AFCF">
                  <wp:simplePos x="0" y="0"/>
                  <wp:positionH relativeFrom="margin">
                    <wp:align>left</wp:align>
                  </wp:positionH>
                  <wp:positionV relativeFrom="paragraph">
                    <wp:posOffset>770255</wp:posOffset>
                  </wp:positionV>
                  <wp:extent cx="6381115" cy="1410970"/>
                  <wp:effectExtent l="0" t="0" r="635" b="0"/>
                  <wp:wrapTopAndBottom/>
                  <wp:docPr id="399915747" name="Group 3999157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1115" cy="1410970"/>
                            <a:chOff x="0" y="0"/>
                            <a:chExt cx="9826" cy="2333"/>
                          </a:xfrm>
                        </wpg:grpSpPr>
                        <wps:wsp>
                          <wps:cNvPr id="1848781255"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2C27017B" id="Group 399915747" o:spid="_x0000_s1026" style="position:absolute;margin-left:0;margin-top:60.65pt;width:502.45pt;height:111.1pt;z-index:251676160;mso-position-horizontal:left;mso-position-horizontal-relative:margin"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wrap type="topAndBottom" anchorx="margin"/>
                </v:group>
              </w:pict>
            </mc:Fallback>
          </mc:AlternateContent>
        </w:r>
        <w:r w:rsidDel="005D4798">
          <w:rPr>
            <w:rFonts w:ascii="Times New Roman" w:hAnsi="Times New Roman" w:cs="Times New Roman"/>
            <w:spacing w:val="-8"/>
            <w:sz w:val="24"/>
            <w:szCs w:val="24"/>
          </w:rPr>
          <w:delText xml:space="preserve">In the box below provide a list of the quality measures that will be used in addition to the required QBP measures listed in Section 3 of the PPS guidance. Please note any measure that is state-defined and provide a full description of the measure.  If additional space is needed, please attach and identify the page that pertains to this section. </w:delText>
        </w:r>
      </w:del>
    </w:p>
    <w:p w14:paraId="1856EAEA" w14:textId="1F9545DD" w:rsidR="00BA74A1" w:rsidDel="005D4798" w:rsidRDefault="00BA74A1">
      <w:pPr>
        <w:spacing w:after="0" w:line="276" w:lineRule="auto"/>
        <w:contextualSpacing/>
        <w:rPr>
          <w:del w:id="414" w:author="Danielle Motley" w:date="2023-11-20T08:54:00Z"/>
          <w:rFonts w:ascii="Times New Roman" w:hAnsi="Times New Roman" w:cs="Times New Roman"/>
          <w:sz w:val="24"/>
          <w:szCs w:val="24"/>
        </w:rPr>
        <w:pPrChange w:id="415" w:author="Danielle Motley" w:date="2023-11-20T11:22:00Z">
          <w:pPr/>
        </w:pPrChange>
      </w:pPr>
    </w:p>
    <w:p w14:paraId="597EC32F" w14:textId="737F9ABF" w:rsidR="00BA74A1" w:rsidDel="005D4798" w:rsidRDefault="00BA74A1">
      <w:pPr>
        <w:spacing w:after="0" w:line="276" w:lineRule="auto"/>
        <w:contextualSpacing/>
        <w:rPr>
          <w:del w:id="416" w:author="Danielle Motley" w:date="2023-11-20T08:54:00Z"/>
          <w:rFonts w:ascii="Times New Roman" w:hAnsi="Times New Roman" w:cs="Times New Roman"/>
          <w:sz w:val="24"/>
          <w:szCs w:val="24"/>
        </w:rPr>
        <w:pPrChange w:id="417" w:author="Danielle Motley" w:date="2023-11-20T11:22:00Z">
          <w:pPr/>
        </w:pPrChange>
      </w:pPr>
      <w:del w:id="418" w:author="Danielle Motley" w:date="2023-11-20T08:54:00Z">
        <w:r w:rsidDel="005D4798">
          <w:rPr>
            <w:rFonts w:ascii="Times New Roman" w:hAnsi="Times New Roman" w:cs="Times New Roman"/>
            <w:sz w:val="24"/>
            <w:szCs w:val="24"/>
          </w:rPr>
          <w:delText>In the box below describe the CC PPS-</w:delText>
        </w:r>
        <w:r w:rsidR="00C53827" w:rsidDel="005D4798">
          <w:rPr>
            <w:rFonts w:ascii="Times New Roman" w:hAnsi="Times New Roman" w:cs="Times New Roman"/>
            <w:sz w:val="24"/>
            <w:szCs w:val="24"/>
          </w:rPr>
          <w:delText>3</w:delText>
        </w:r>
        <w:r w:rsidDel="005D4798">
          <w:rPr>
            <w:rFonts w:ascii="Times New Roman" w:hAnsi="Times New Roman" w:cs="Times New Roman"/>
            <w:sz w:val="24"/>
            <w:szCs w:val="24"/>
          </w:rPr>
          <w:delText xml:space="preserve"> QBP methodology, specifying (1) the state-developed thresholds</w:delText>
        </w:r>
        <w:r w:rsidR="00882CCE" w:rsidDel="005D4798">
          <w:rPr>
            <w:rFonts w:ascii="Times New Roman" w:hAnsi="Times New Roman" w:cs="Times New Roman"/>
            <w:sz w:val="24"/>
            <w:szCs w:val="24"/>
          </w:rPr>
          <w:delText xml:space="preserve"> </w:delText>
        </w:r>
        <w:r w:rsidDel="005D4798">
          <w:rPr>
            <w:rFonts w:ascii="Times New Roman" w:hAnsi="Times New Roman" w:cs="Times New Roman"/>
            <w:sz w:val="24"/>
            <w:szCs w:val="24"/>
          </w:rPr>
          <w:delText xml:space="preserve">that trigger payment, (2) the methodology for </w:delText>
        </w:r>
        <w:r w:rsidR="00331DDA" w:rsidDel="005D4798">
          <w:rPr>
            <w:rFonts w:ascii="Times New Roman" w:hAnsi="Times New Roman" w:cs="Times New Roman"/>
            <w:sz w:val="24"/>
            <w:szCs w:val="24"/>
          </w:rPr>
          <w:delText xml:space="preserve">calculating </w:delText>
        </w:r>
        <w:r w:rsidDel="005D4798">
          <w:rPr>
            <w:rFonts w:ascii="Times New Roman" w:hAnsi="Times New Roman" w:cs="Times New Roman"/>
            <w:sz w:val="24"/>
            <w:szCs w:val="24"/>
          </w:rPr>
          <w:delText xml:space="preserve">the payment, (3) the amount that will be paid for each measure, and (4) how often the payment is made to CCBHCs.  Also provide an annual estimate of the amount of QBP payment by demonstration year (DY) for all clinics expected to be certified, including an estimate of the percentage of QBP payment to </w:delText>
        </w:r>
        <w:r w:rsidR="00331DDA" w:rsidDel="005D4798">
          <w:rPr>
            <w:rFonts w:ascii="Times New Roman" w:hAnsi="Times New Roman" w:cs="Times New Roman"/>
            <w:sz w:val="24"/>
            <w:szCs w:val="24"/>
          </w:rPr>
          <w:delText xml:space="preserve">be </w:delText>
        </w:r>
        <w:r w:rsidDel="005D4798">
          <w:rPr>
            <w:rFonts w:ascii="Times New Roman" w:hAnsi="Times New Roman" w:cs="Times New Roman"/>
            <w:sz w:val="24"/>
            <w:szCs w:val="24"/>
          </w:rPr>
          <w:delText>made through the PPS rate.  If additional space is needed, please attach and identify the page that pertains to this section.</w:delText>
        </w:r>
      </w:del>
    </w:p>
    <w:p w14:paraId="6F12DA68" w14:textId="3CEF4325" w:rsidR="00BA74A1" w:rsidDel="005D4798" w:rsidRDefault="00BA74A1">
      <w:pPr>
        <w:spacing w:after="0" w:line="276" w:lineRule="auto"/>
        <w:contextualSpacing/>
        <w:rPr>
          <w:del w:id="419" w:author="Danielle Motley" w:date="2023-11-20T08:54:00Z"/>
          <w:rFonts w:ascii="Times New Roman" w:hAnsi="Times New Roman" w:cs="Times New Roman"/>
          <w:sz w:val="24"/>
          <w:szCs w:val="24"/>
        </w:rPr>
        <w:pPrChange w:id="420" w:author="Danielle Motley" w:date="2023-11-20T11:22:00Z">
          <w:pPr/>
        </w:pPrChange>
      </w:pPr>
      <w:del w:id="421" w:author="Danielle Motley" w:date="2023-11-20T08:54:00Z">
        <w:r w:rsidDel="005D4798">
          <w:rPr>
            <w:noProof/>
            <w:sz w:val="20"/>
          </w:rPr>
          <mc:AlternateContent>
            <mc:Choice Requires="wpg">
              <w:drawing>
                <wp:inline distT="0" distB="0" distL="0" distR="0" wp14:anchorId="34A073C3" wp14:editId="0A85D855">
                  <wp:extent cx="6353175" cy="1411197"/>
                  <wp:effectExtent l="0" t="0" r="9525" b="0"/>
                  <wp:docPr id="791530185" name="Group 791530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3175" cy="1411197"/>
                            <a:chOff x="0" y="0"/>
                            <a:chExt cx="9826" cy="2333"/>
                          </a:xfrm>
                        </wpg:grpSpPr>
                        <wps:wsp>
                          <wps:cNvPr id="1302958467"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19B0012" id="Group 791530185" o:spid="_x0000_s1026" style="width:500.25pt;height:111.1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del>
    </w:p>
    <w:p w14:paraId="4151BD0B" w14:textId="630ABEEC" w:rsidR="00BA74A1" w:rsidDel="005D4798" w:rsidRDefault="00BA74A1">
      <w:pPr>
        <w:spacing w:after="0" w:line="276" w:lineRule="auto"/>
        <w:contextualSpacing/>
        <w:rPr>
          <w:del w:id="422" w:author="Danielle Motley" w:date="2023-11-20T08:54:00Z"/>
          <w:rFonts w:ascii="Times New Roman" w:hAnsi="Times New Roman" w:cs="Times New Roman"/>
          <w:spacing w:val="-8"/>
          <w:sz w:val="24"/>
          <w:szCs w:val="24"/>
        </w:rPr>
        <w:pPrChange w:id="423" w:author="Danielle Motley" w:date="2023-11-20T11:22:00Z">
          <w:pPr/>
        </w:pPrChange>
      </w:pPr>
      <w:del w:id="424" w:author="Danielle Motley" w:date="2023-11-20T08:54:00Z">
        <w:r w:rsidRPr="00FC2FBB" w:rsidDel="005D4798">
          <w:rPr>
            <w:rFonts w:ascii="Times New Roman" w:hAnsi="Times New Roman" w:cs="Times New Roman"/>
            <w:sz w:val="24"/>
            <w:szCs w:val="24"/>
          </w:rPr>
          <w:delText>In the box below, please specify how the state-developed thresholds were developed in such a way where QBPs made to providers are reflective of performance improvement, the provision of a higher quality of care, improvement of beneficiary health, or a reduction in health disparities. Please also explain how state needs assessments, priorities, and goals were used to determine the thresholds for the QBP quality measures.</w:delText>
        </w:r>
        <w:r w:rsidRPr="00FC2FBB" w:rsidDel="005D4798">
          <w:rPr>
            <w:rFonts w:ascii="Times New Roman" w:hAnsi="Times New Roman" w:cs="Times New Roman"/>
            <w:spacing w:val="-8"/>
            <w:sz w:val="24"/>
            <w:szCs w:val="24"/>
          </w:rPr>
          <w:delText xml:space="preserve"> </w:delText>
        </w:r>
        <w:r w:rsidDel="005D4798">
          <w:rPr>
            <w:rFonts w:ascii="Times New Roman" w:hAnsi="Times New Roman" w:cs="Times New Roman"/>
            <w:spacing w:val="-8"/>
            <w:sz w:val="24"/>
            <w:szCs w:val="24"/>
          </w:rPr>
          <w:delText xml:space="preserve">If additional space is needed, please attach and identify the page that pertains to this section. </w:delText>
        </w:r>
      </w:del>
    </w:p>
    <w:p w14:paraId="77CE332C" w14:textId="2BD56D2B" w:rsidR="00BA74A1" w:rsidDel="005D4798" w:rsidRDefault="00BA74A1">
      <w:pPr>
        <w:spacing w:after="0" w:line="276" w:lineRule="auto"/>
        <w:contextualSpacing/>
        <w:rPr>
          <w:del w:id="425" w:author="Danielle Motley" w:date="2023-11-20T08:55:00Z"/>
          <w:rFonts w:ascii="Times New Roman" w:hAnsi="Times New Roman" w:cs="Times New Roman"/>
          <w:sz w:val="24"/>
          <w:szCs w:val="24"/>
          <w:u w:val="single"/>
        </w:rPr>
        <w:pPrChange w:id="426" w:author="Danielle Motley" w:date="2023-11-20T11:22:00Z">
          <w:pPr/>
        </w:pPrChange>
      </w:pPr>
      <w:del w:id="427" w:author="Danielle Motley" w:date="2023-11-20T08:54:00Z">
        <w:r w:rsidDel="005D4798">
          <w:rPr>
            <w:noProof/>
            <w:sz w:val="20"/>
          </w:rPr>
          <mc:AlternateContent>
            <mc:Choice Requires="wpg">
              <w:drawing>
                <wp:inline distT="0" distB="0" distL="0" distR="0" wp14:anchorId="4BC8FC36" wp14:editId="4BAAF47C">
                  <wp:extent cx="6143625" cy="1411197"/>
                  <wp:effectExtent l="0" t="0" r="9525" b="0"/>
                  <wp:docPr id="1171952828" name="Group 11719528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1411197"/>
                            <a:chOff x="0" y="0"/>
                            <a:chExt cx="9826" cy="2333"/>
                          </a:xfrm>
                        </wpg:grpSpPr>
                        <wps:wsp>
                          <wps:cNvPr id="50986313"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54FF3F7" id="Group 1171952828" o:spid="_x0000_s1026" style="width:483.75pt;height:111.1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del>
    </w:p>
    <w:p w14:paraId="5CE4240E" w14:textId="77777777" w:rsidR="00134BF6" w:rsidRDefault="00134BF6">
      <w:pPr>
        <w:spacing w:after="0" w:line="276" w:lineRule="auto"/>
        <w:contextualSpacing/>
        <w:rPr>
          <w:ins w:id="428" w:author="Danielle Motley" w:date="2023-11-20T09:05:00Z"/>
          <w:rFonts w:ascii="Times New Roman" w:hAnsi="Times New Roman" w:cs="Times New Roman"/>
          <w:b/>
          <w:bCs/>
          <w:i/>
          <w:iCs/>
          <w:sz w:val="24"/>
          <w:szCs w:val="24"/>
        </w:rPr>
        <w:pPrChange w:id="429" w:author="Danielle Motley" w:date="2023-11-20T11:22:00Z">
          <w:pPr/>
        </w:pPrChange>
      </w:pPr>
    </w:p>
    <w:p w14:paraId="6EF9428C" w14:textId="240B345A" w:rsidR="00A62E4D" w:rsidRDefault="00A62E4D">
      <w:pPr>
        <w:spacing w:line="276" w:lineRule="auto"/>
        <w:contextualSpacing/>
        <w:rPr>
          <w:rFonts w:ascii="Times New Roman" w:hAnsi="Times New Roman" w:cs="Times New Roman"/>
          <w:b/>
          <w:bCs/>
          <w:i/>
          <w:iCs/>
          <w:sz w:val="24"/>
          <w:szCs w:val="24"/>
        </w:rPr>
        <w:pPrChange w:id="430" w:author="Danielle Motley" w:date="2023-11-20T11:30:00Z">
          <w:pPr/>
        </w:pPrChange>
      </w:pPr>
      <w:r w:rsidRPr="00C16B82">
        <w:rPr>
          <w:rFonts w:ascii="Times New Roman" w:hAnsi="Times New Roman" w:cs="Times New Roman"/>
          <w:b/>
          <w:bCs/>
          <w:i/>
          <w:iCs/>
          <w:sz w:val="24"/>
          <w:szCs w:val="24"/>
        </w:rPr>
        <w:t>If Section 2.</w:t>
      </w:r>
      <w:r>
        <w:rPr>
          <w:rFonts w:ascii="Times New Roman" w:hAnsi="Times New Roman" w:cs="Times New Roman"/>
          <w:b/>
          <w:bCs/>
          <w:i/>
          <w:iCs/>
          <w:sz w:val="24"/>
          <w:szCs w:val="24"/>
        </w:rPr>
        <w:t>3</w:t>
      </w:r>
      <w:r w:rsidRPr="00C16B82">
        <w:rPr>
          <w:rFonts w:ascii="Times New Roman" w:hAnsi="Times New Roman" w:cs="Times New Roman"/>
          <w:b/>
          <w:bCs/>
          <w:i/>
          <w:iCs/>
          <w:sz w:val="24"/>
          <w:szCs w:val="24"/>
        </w:rPr>
        <w:t xml:space="preserve"> is completed, skip Section</w:t>
      </w:r>
      <w:r>
        <w:rPr>
          <w:rFonts w:ascii="Times New Roman" w:hAnsi="Times New Roman" w:cs="Times New Roman"/>
          <w:b/>
          <w:bCs/>
          <w:i/>
          <w:iCs/>
          <w:sz w:val="24"/>
          <w:szCs w:val="24"/>
        </w:rPr>
        <w:t>s</w:t>
      </w:r>
      <w:r w:rsidRPr="00C16B82">
        <w:rPr>
          <w:rFonts w:ascii="Times New Roman" w:hAnsi="Times New Roman" w:cs="Times New Roman"/>
          <w:b/>
          <w:bCs/>
          <w:i/>
          <w:iCs/>
          <w:sz w:val="24"/>
          <w:szCs w:val="24"/>
        </w:rPr>
        <w:t xml:space="preserve"> 2.</w:t>
      </w:r>
      <w:r>
        <w:rPr>
          <w:rFonts w:ascii="Times New Roman" w:hAnsi="Times New Roman" w:cs="Times New Roman"/>
          <w:b/>
          <w:bCs/>
          <w:i/>
          <w:iCs/>
          <w:sz w:val="24"/>
          <w:szCs w:val="24"/>
        </w:rPr>
        <w:t>1, 2.2, and 2.4</w:t>
      </w:r>
      <w:r w:rsidRPr="00C16B82">
        <w:rPr>
          <w:rFonts w:ascii="Times New Roman" w:hAnsi="Times New Roman" w:cs="Times New Roman"/>
          <w:b/>
          <w:bCs/>
          <w:i/>
          <w:iCs/>
          <w:sz w:val="24"/>
          <w:szCs w:val="24"/>
        </w:rPr>
        <w:t xml:space="preserve"> and continue to Section 3</w:t>
      </w:r>
      <w:ins w:id="431" w:author="Danielle Motley" w:date="2023-11-20T08:53:00Z">
        <w:r w:rsidR="005D4798">
          <w:rPr>
            <w:rFonts w:ascii="Times New Roman" w:hAnsi="Times New Roman" w:cs="Times New Roman"/>
            <w:b/>
            <w:bCs/>
            <w:i/>
            <w:iCs/>
            <w:sz w:val="24"/>
            <w:szCs w:val="24"/>
          </w:rPr>
          <w:t>.1</w:t>
        </w:r>
      </w:ins>
      <w:r w:rsidRPr="00C16B82">
        <w:rPr>
          <w:rFonts w:ascii="Times New Roman" w:hAnsi="Times New Roman" w:cs="Times New Roman"/>
          <w:b/>
          <w:bCs/>
          <w:i/>
          <w:iCs/>
          <w:sz w:val="24"/>
          <w:szCs w:val="24"/>
        </w:rPr>
        <w:t>.</w:t>
      </w:r>
    </w:p>
    <w:p w14:paraId="68EADB6A" w14:textId="3C95E740" w:rsidR="00C53827" w:rsidDel="00BE4A17" w:rsidRDefault="00C53827">
      <w:pPr>
        <w:pStyle w:val="Style4"/>
        <w:rPr>
          <w:del w:id="432" w:author="Danielle Motley" w:date="2023-11-20T11:29:00Z"/>
        </w:rPr>
        <w:pPrChange w:id="433" w:author="Danielle Motley" w:date="2023-11-20T11:29:00Z">
          <w:pPr/>
        </w:pPrChange>
      </w:pPr>
    </w:p>
    <w:p w14:paraId="6B7AE1E1" w14:textId="110E45F8" w:rsidR="00A62E4D" w:rsidRPr="00077590" w:rsidRDefault="00A62E4D" w:rsidP="00BE4A17">
      <w:pPr>
        <w:pStyle w:val="Style4"/>
      </w:pPr>
      <w:r w:rsidRPr="00077590">
        <w:t>Section 2.</w:t>
      </w:r>
      <w:r>
        <w:t>4</w:t>
      </w:r>
      <w:r w:rsidRPr="00077590">
        <w:t>:</w:t>
      </w:r>
      <w:r w:rsidRPr="00077590">
        <w:rPr>
          <w:spacing w:val="-5"/>
        </w:rPr>
        <w:t xml:space="preserve"> </w:t>
      </w:r>
      <w:r w:rsidRPr="00077590">
        <w:t>C</w:t>
      </w:r>
      <w:r w:rsidR="00C53827">
        <w:t xml:space="preserve">ertified Clinic </w:t>
      </w:r>
      <w:r w:rsidRPr="00077590">
        <w:t>PPS</w:t>
      </w:r>
      <w:r w:rsidRPr="00077590">
        <w:rPr>
          <w:spacing w:val="-3"/>
        </w:rPr>
        <w:t xml:space="preserve"> </w:t>
      </w:r>
      <w:r w:rsidRPr="00077590">
        <w:t>Alternative</w:t>
      </w:r>
      <w:r w:rsidRPr="00077590">
        <w:rPr>
          <w:spacing w:val="-3"/>
        </w:rPr>
        <w:t xml:space="preserve"> </w:t>
      </w:r>
      <w:r w:rsidRPr="00077590">
        <w:t>(CC</w:t>
      </w:r>
      <w:r w:rsidRPr="00077590">
        <w:rPr>
          <w:spacing w:val="-1"/>
        </w:rPr>
        <w:t xml:space="preserve"> </w:t>
      </w:r>
      <w:r w:rsidRPr="00077590">
        <w:t>PPS</w:t>
      </w:r>
      <w:r>
        <w:rPr>
          <w:spacing w:val="22"/>
        </w:rPr>
        <w:t>-4</w:t>
      </w:r>
      <w:r w:rsidRPr="00077590">
        <w:rPr>
          <w:spacing w:val="-5"/>
        </w:rPr>
        <w:t>)</w:t>
      </w:r>
    </w:p>
    <w:p w14:paraId="73A0A083" w14:textId="53223BB4" w:rsidR="00882CCE" w:rsidRDefault="00A62E4D">
      <w:pPr>
        <w:spacing w:line="276" w:lineRule="auto"/>
        <w:contextualSpacing/>
        <w:rPr>
          <w:rFonts w:ascii="Times New Roman" w:hAnsi="Times New Roman" w:cs="Times New Roman"/>
          <w:color w:val="010101"/>
          <w:w w:val="105"/>
          <w:sz w:val="24"/>
          <w:szCs w:val="24"/>
        </w:rPr>
        <w:pPrChange w:id="434" w:author="Danielle Motley" w:date="2023-11-20T11:22:00Z">
          <w:pPr/>
        </w:pPrChange>
      </w:pPr>
      <w:r w:rsidRPr="00077590">
        <w:rPr>
          <w:rFonts w:ascii="Times New Roman" w:hAnsi="Times New Roman" w:cs="Times New Roman"/>
          <w:color w:val="010101"/>
          <w:w w:val="105"/>
          <w:sz w:val="24"/>
          <w:szCs w:val="24"/>
        </w:rPr>
        <w:t>The</w:t>
      </w:r>
      <w:r w:rsidRPr="00077590">
        <w:rPr>
          <w:rFonts w:ascii="Times New Roman" w:hAnsi="Times New Roman" w:cs="Times New Roman"/>
          <w:color w:val="010101"/>
          <w:spacing w:val="-8"/>
          <w:w w:val="105"/>
          <w:sz w:val="24"/>
          <w:szCs w:val="24"/>
        </w:rPr>
        <w:t xml:space="preserve"> </w:t>
      </w:r>
      <w:r w:rsidRPr="00077590">
        <w:rPr>
          <w:rFonts w:ascii="Times New Roman" w:hAnsi="Times New Roman" w:cs="Times New Roman"/>
          <w:color w:val="010101"/>
          <w:w w:val="105"/>
          <w:sz w:val="24"/>
          <w:szCs w:val="24"/>
        </w:rPr>
        <w:t>CC</w:t>
      </w:r>
      <w:r w:rsidRPr="00077590">
        <w:rPr>
          <w:rFonts w:ascii="Times New Roman" w:hAnsi="Times New Roman" w:cs="Times New Roman"/>
          <w:color w:val="010101"/>
          <w:spacing w:val="-11"/>
          <w:w w:val="105"/>
          <w:sz w:val="24"/>
          <w:szCs w:val="24"/>
        </w:rPr>
        <w:t xml:space="preserve"> </w:t>
      </w:r>
      <w:r>
        <w:rPr>
          <w:rFonts w:ascii="Times New Roman" w:hAnsi="Times New Roman" w:cs="Times New Roman"/>
          <w:color w:val="010101"/>
          <w:spacing w:val="-7"/>
          <w:w w:val="105"/>
          <w:sz w:val="24"/>
          <w:szCs w:val="24"/>
        </w:rPr>
        <w:t xml:space="preserve">PPS-4 </w:t>
      </w:r>
      <w:r w:rsidRPr="00077590">
        <w:rPr>
          <w:rFonts w:ascii="Times New Roman" w:hAnsi="Times New Roman" w:cs="Times New Roman"/>
          <w:color w:val="010101"/>
          <w:w w:val="105"/>
          <w:sz w:val="24"/>
          <w:szCs w:val="24"/>
        </w:rPr>
        <w:t>methodology is</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implemented</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as</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a</w:t>
      </w:r>
      <w:r w:rsidR="00C53827">
        <w:rPr>
          <w:rFonts w:ascii="Times New Roman" w:hAnsi="Times New Roman" w:cs="Times New Roman"/>
          <w:color w:val="010101"/>
          <w:w w:val="105"/>
          <w:sz w:val="24"/>
          <w:szCs w:val="24"/>
        </w:rPr>
        <w:t xml:space="preserve"> </w:t>
      </w:r>
      <w:r w:rsidRPr="00077590">
        <w:rPr>
          <w:rFonts w:ascii="Times New Roman" w:hAnsi="Times New Roman" w:cs="Times New Roman"/>
          <w:color w:val="010101"/>
          <w:w w:val="105"/>
          <w:sz w:val="24"/>
          <w:szCs w:val="24"/>
        </w:rPr>
        <w:t>fixed</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monthly</w:t>
      </w:r>
      <w:r w:rsidRPr="00077590">
        <w:rPr>
          <w:rFonts w:ascii="Times New Roman" w:hAnsi="Times New Roman" w:cs="Times New Roman"/>
          <w:color w:val="010101"/>
          <w:spacing w:val="-1"/>
          <w:w w:val="105"/>
          <w:sz w:val="24"/>
          <w:szCs w:val="24"/>
        </w:rPr>
        <w:t xml:space="preserve"> </w:t>
      </w:r>
      <w:r w:rsidRPr="00077590">
        <w:rPr>
          <w:rFonts w:ascii="Times New Roman" w:hAnsi="Times New Roman" w:cs="Times New Roman"/>
          <w:color w:val="010101"/>
          <w:w w:val="105"/>
          <w:sz w:val="24"/>
          <w:szCs w:val="24"/>
        </w:rPr>
        <w:t>rate</w:t>
      </w:r>
      <w:r w:rsidRPr="00077590">
        <w:rPr>
          <w:rFonts w:ascii="Times New Roman" w:hAnsi="Times New Roman" w:cs="Times New Roman"/>
          <w:color w:val="010101"/>
          <w:spacing w:val="-14"/>
          <w:w w:val="105"/>
          <w:sz w:val="24"/>
          <w:szCs w:val="24"/>
        </w:rPr>
        <w:t xml:space="preserve"> </w:t>
      </w:r>
      <w:r w:rsidRPr="00077590">
        <w:rPr>
          <w:rFonts w:ascii="Times New Roman" w:hAnsi="Times New Roman" w:cs="Times New Roman"/>
          <w:color w:val="010101"/>
          <w:w w:val="105"/>
          <w:sz w:val="24"/>
          <w:szCs w:val="24"/>
        </w:rPr>
        <w:t>that</w:t>
      </w:r>
      <w:r w:rsidRPr="00077590">
        <w:rPr>
          <w:rFonts w:ascii="Times New Roman" w:hAnsi="Times New Roman" w:cs="Times New Roman"/>
          <w:color w:val="010101"/>
          <w:spacing w:val="-11"/>
          <w:w w:val="105"/>
          <w:sz w:val="24"/>
          <w:szCs w:val="24"/>
        </w:rPr>
        <w:t xml:space="preserve"> </w:t>
      </w:r>
      <w:r w:rsidRPr="00077590">
        <w:rPr>
          <w:rFonts w:ascii="Times New Roman" w:hAnsi="Times New Roman" w:cs="Times New Roman"/>
          <w:color w:val="010101"/>
          <w:w w:val="105"/>
          <w:sz w:val="24"/>
          <w:szCs w:val="24"/>
        </w:rPr>
        <w:t>reflects</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the expected</w:t>
      </w:r>
      <w:r w:rsidRPr="00077590">
        <w:rPr>
          <w:rFonts w:ascii="Times New Roman" w:hAnsi="Times New Roman" w:cs="Times New Roman"/>
          <w:color w:val="010101"/>
          <w:spacing w:val="-5"/>
          <w:w w:val="105"/>
          <w:sz w:val="24"/>
          <w:szCs w:val="24"/>
        </w:rPr>
        <w:t xml:space="preserve"> </w:t>
      </w:r>
      <w:r w:rsidRPr="00077590">
        <w:rPr>
          <w:rFonts w:ascii="Times New Roman" w:hAnsi="Times New Roman" w:cs="Times New Roman"/>
          <w:color w:val="010101"/>
          <w:w w:val="105"/>
          <w:sz w:val="24"/>
          <w:szCs w:val="24"/>
        </w:rPr>
        <w:t>cost</w:t>
      </w:r>
      <w:r w:rsidRPr="00077590">
        <w:rPr>
          <w:rFonts w:ascii="Times New Roman" w:hAnsi="Times New Roman" w:cs="Times New Roman"/>
          <w:color w:val="010101"/>
          <w:spacing w:val="-4"/>
          <w:w w:val="105"/>
          <w:sz w:val="24"/>
          <w:szCs w:val="24"/>
        </w:rPr>
        <w:t xml:space="preserve"> </w:t>
      </w:r>
      <w:r w:rsidRPr="00077590">
        <w:rPr>
          <w:rFonts w:ascii="Times New Roman" w:hAnsi="Times New Roman" w:cs="Times New Roman"/>
          <w:color w:val="010101"/>
          <w:w w:val="105"/>
          <w:sz w:val="24"/>
          <w:szCs w:val="24"/>
        </w:rPr>
        <w:t>of all</w:t>
      </w:r>
      <w:r w:rsidRPr="00077590">
        <w:rPr>
          <w:rFonts w:ascii="Times New Roman" w:hAnsi="Times New Roman" w:cs="Times New Roman"/>
          <w:color w:val="010101"/>
          <w:spacing w:val="-16"/>
          <w:w w:val="105"/>
          <w:sz w:val="24"/>
          <w:szCs w:val="24"/>
        </w:rPr>
        <w:t xml:space="preserve"> </w:t>
      </w:r>
      <w:r w:rsidRPr="00077590">
        <w:rPr>
          <w:rFonts w:ascii="Times New Roman" w:hAnsi="Times New Roman" w:cs="Times New Roman"/>
          <w:color w:val="010101"/>
          <w:w w:val="105"/>
          <w:sz w:val="24"/>
          <w:szCs w:val="24"/>
        </w:rPr>
        <w:t>CCBHC</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visits</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provided</w:t>
      </w:r>
      <w:r w:rsidRPr="00077590">
        <w:rPr>
          <w:rFonts w:ascii="Times New Roman" w:hAnsi="Times New Roman" w:cs="Times New Roman"/>
          <w:color w:val="010101"/>
          <w:spacing w:val="-5"/>
          <w:w w:val="105"/>
          <w:sz w:val="24"/>
          <w:szCs w:val="24"/>
        </w:rPr>
        <w:t xml:space="preserve"> </w:t>
      </w:r>
      <w:r w:rsidRPr="00077590">
        <w:rPr>
          <w:rFonts w:ascii="Times New Roman" w:hAnsi="Times New Roman" w:cs="Times New Roman"/>
          <w:color w:val="010101"/>
          <w:w w:val="105"/>
          <w:sz w:val="24"/>
          <w:szCs w:val="24"/>
        </w:rPr>
        <w:t>within</w:t>
      </w:r>
      <w:r w:rsidRPr="00077590">
        <w:rPr>
          <w:rFonts w:ascii="Times New Roman" w:hAnsi="Times New Roman" w:cs="Times New Roman"/>
          <w:color w:val="010101"/>
          <w:spacing w:val="-9"/>
          <w:w w:val="105"/>
          <w:sz w:val="24"/>
          <w:szCs w:val="24"/>
        </w:rPr>
        <w:t xml:space="preserve"> </w:t>
      </w:r>
      <w:r w:rsidRPr="00077590">
        <w:rPr>
          <w:rFonts w:ascii="Times New Roman" w:hAnsi="Times New Roman" w:cs="Times New Roman"/>
          <w:color w:val="010101"/>
          <w:w w:val="105"/>
          <w:sz w:val="24"/>
          <w:szCs w:val="24"/>
        </w:rPr>
        <w:t>any</w:t>
      </w:r>
      <w:r w:rsidRPr="00077590">
        <w:rPr>
          <w:rFonts w:ascii="Times New Roman" w:hAnsi="Times New Roman" w:cs="Times New Roman"/>
          <w:color w:val="010101"/>
          <w:spacing w:val="-16"/>
          <w:w w:val="105"/>
          <w:sz w:val="24"/>
          <w:szCs w:val="24"/>
        </w:rPr>
        <w:t xml:space="preserve"> </w:t>
      </w:r>
      <w:r w:rsidRPr="00077590">
        <w:rPr>
          <w:rFonts w:ascii="Times New Roman" w:hAnsi="Times New Roman" w:cs="Times New Roman"/>
          <w:color w:val="010101"/>
          <w:w w:val="105"/>
          <w:sz w:val="24"/>
          <w:szCs w:val="24"/>
        </w:rPr>
        <w:t>given</w:t>
      </w:r>
      <w:r w:rsidRPr="00077590">
        <w:rPr>
          <w:rFonts w:ascii="Times New Roman" w:hAnsi="Times New Roman" w:cs="Times New Roman"/>
          <w:color w:val="010101"/>
          <w:spacing w:val="-14"/>
          <w:w w:val="105"/>
          <w:sz w:val="24"/>
          <w:szCs w:val="24"/>
        </w:rPr>
        <w:t xml:space="preserve"> </w:t>
      </w:r>
      <w:r w:rsidRPr="00077590">
        <w:rPr>
          <w:rFonts w:ascii="Times New Roman" w:hAnsi="Times New Roman" w:cs="Times New Roman"/>
          <w:color w:val="010101"/>
          <w:w w:val="105"/>
          <w:sz w:val="24"/>
          <w:szCs w:val="24"/>
        </w:rPr>
        <w:t>month</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to a</w:t>
      </w:r>
      <w:r w:rsidRPr="00077590">
        <w:rPr>
          <w:rFonts w:ascii="Times New Roman" w:hAnsi="Times New Roman" w:cs="Times New Roman"/>
          <w:color w:val="010101"/>
          <w:spacing w:val="-11"/>
          <w:w w:val="105"/>
          <w:sz w:val="24"/>
          <w:szCs w:val="24"/>
        </w:rPr>
        <w:t xml:space="preserve"> </w:t>
      </w:r>
      <w:r w:rsidRPr="00077590">
        <w:rPr>
          <w:rFonts w:ascii="Times New Roman" w:hAnsi="Times New Roman" w:cs="Times New Roman"/>
          <w:color w:val="010101"/>
          <w:w w:val="105"/>
          <w:sz w:val="24"/>
          <w:szCs w:val="24"/>
        </w:rPr>
        <w:t>Medicaid</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beneficiary.</w:t>
      </w:r>
      <w:r w:rsidRPr="00077590">
        <w:rPr>
          <w:rFonts w:ascii="Times New Roman" w:hAnsi="Times New Roman" w:cs="Times New Roman"/>
          <w:color w:val="010101"/>
          <w:spacing w:val="38"/>
          <w:w w:val="105"/>
          <w:sz w:val="24"/>
          <w:szCs w:val="24"/>
        </w:rPr>
        <w:t xml:space="preserve"> </w:t>
      </w:r>
      <w:r w:rsidRPr="00077590">
        <w:rPr>
          <w:rFonts w:ascii="Times New Roman" w:hAnsi="Times New Roman" w:cs="Times New Roman"/>
          <w:color w:val="010101"/>
          <w:w w:val="105"/>
          <w:sz w:val="24"/>
          <w:szCs w:val="24"/>
        </w:rPr>
        <w:t>This</w:t>
      </w:r>
      <w:r w:rsidRPr="00077590">
        <w:rPr>
          <w:rFonts w:ascii="Times New Roman" w:hAnsi="Times New Roman" w:cs="Times New Roman"/>
          <w:color w:val="010101"/>
          <w:spacing w:val="-13"/>
          <w:w w:val="105"/>
          <w:sz w:val="24"/>
          <w:szCs w:val="24"/>
        </w:rPr>
        <w:t xml:space="preserve"> </w:t>
      </w:r>
      <w:r w:rsidRPr="00077590">
        <w:rPr>
          <w:rFonts w:ascii="Times New Roman" w:hAnsi="Times New Roman" w:cs="Times New Roman"/>
          <w:color w:val="010101"/>
          <w:w w:val="105"/>
          <w:sz w:val="24"/>
          <w:szCs w:val="24"/>
        </w:rPr>
        <w:t>is</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a</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cost-based,</w:t>
      </w:r>
      <w:r w:rsidRPr="00077590">
        <w:rPr>
          <w:rFonts w:ascii="Times New Roman" w:hAnsi="Times New Roman" w:cs="Times New Roman"/>
          <w:color w:val="010101"/>
          <w:spacing w:val="-1"/>
          <w:w w:val="105"/>
          <w:sz w:val="24"/>
          <w:szCs w:val="24"/>
        </w:rPr>
        <w:t xml:space="preserve"> </w:t>
      </w:r>
      <w:r w:rsidRPr="00077590">
        <w:rPr>
          <w:rFonts w:ascii="Times New Roman" w:hAnsi="Times New Roman" w:cs="Times New Roman"/>
          <w:color w:val="010101"/>
          <w:w w:val="105"/>
          <w:sz w:val="24"/>
          <w:szCs w:val="24"/>
        </w:rPr>
        <w:t>per clinic rate</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that applies uniformly</w:t>
      </w:r>
      <w:r w:rsidRPr="00077590">
        <w:rPr>
          <w:rFonts w:ascii="Times New Roman" w:hAnsi="Times New Roman" w:cs="Times New Roman"/>
          <w:color w:val="010101"/>
          <w:spacing w:val="17"/>
          <w:w w:val="105"/>
          <w:sz w:val="24"/>
          <w:szCs w:val="24"/>
        </w:rPr>
        <w:t xml:space="preserve"> </w:t>
      </w:r>
      <w:r w:rsidRPr="00077590">
        <w:rPr>
          <w:rFonts w:ascii="Times New Roman" w:hAnsi="Times New Roman" w:cs="Times New Roman"/>
          <w:color w:val="010101"/>
          <w:w w:val="105"/>
          <w:sz w:val="24"/>
          <w:szCs w:val="24"/>
        </w:rPr>
        <w:t>regardless of</w:t>
      </w:r>
      <w:r w:rsidRPr="00077590">
        <w:rPr>
          <w:rFonts w:ascii="Times New Roman" w:hAnsi="Times New Roman" w:cs="Times New Roman"/>
          <w:color w:val="010101"/>
          <w:spacing w:val="19"/>
          <w:w w:val="105"/>
          <w:sz w:val="24"/>
          <w:szCs w:val="24"/>
        </w:rPr>
        <w:t xml:space="preserve"> </w:t>
      </w:r>
      <w:r w:rsidRPr="00077590">
        <w:rPr>
          <w:rFonts w:ascii="Times New Roman" w:hAnsi="Times New Roman" w:cs="Times New Roman"/>
          <w:color w:val="010101"/>
          <w:w w:val="105"/>
          <w:sz w:val="24"/>
          <w:szCs w:val="24"/>
        </w:rPr>
        <w:t>the</w:t>
      </w:r>
      <w:r w:rsidRPr="00077590">
        <w:rPr>
          <w:rFonts w:ascii="Times New Roman" w:hAnsi="Times New Roman" w:cs="Times New Roman"/>
          <w:color w:val="010101"/>
          <w:spacing w:val="31"/>
          <w:w w:val="105"/>
          <w:sz w:val="24"/>
          <w:szCs w:val="24"/>
        </w:rPr>
        <w:t xml:space="preserve"> </w:t>
      </w:r>
      <w:r w:rsidRPr="00077590">
        <w:rPr>
          <w:rFonts w:ascii="Times New Roman" w:hAnsi="Times New Roman" w:cs="Times New Roman"/>
          <w:color w:val="010101"/>
          <w:w w:val="105"/>
          <w:sz w:val="24"/>
          <w:szCs w:val="24"/>
        </w:rPr>
        <w:t>number</w:t>
      </w:r>
      <w:r w:rsidRPr="00077590">
        <w:rPr>
          <w:rFonts w:ascii="Times New Roman" w:hAnsi="Times New Roman" w:cs="Times New Roman"/>
          <w:color w:val="010101"/>
          <w:spacing w:val="15"/>
          <w:w w:val="105"/>
          <w:sz w:val="24"/>
          <w:szCs w:val="24"/>
        </w:rPr>
        <w:t xml:space="preserve"> </w:t>
      </w:r>
      <w:r w:rsidRPr="00077590">
        <w:rPr>
          <w:rFonts w:ascii="Times New Roman" w:hAnsi="Times New Roman" w:cs="Times New Roman"/>
          <w:color w:val="010101"/>
          <w:w w:val="105"/>
          <w:sz w:val="24"/>
          <w:szCs w:val="24"/>
        </w:rPr>
        <w:t>of services rendered</w:t>
      </w:r>
      <w:r w:rsidRPr="00077590">
        <w:rPr>
          <w:rFonts w:ascii="Times New Roman" w:hAnsi="Times New Roman" w:cs="Times New Roman"/>
          <w:color w:val="010101"/>
          <w:spacing w:val="15"/>
          <w:w w:val="105"/>
          <w:sz w:val="24"/>
          <w:szCs w:val="24"/>
        </w:rPr>
        <w:t xml:space="preserve"> </w:t>
      </w:r>
      <w:r w:rsidRPr="00077590">
        <w:rPr>
          <w:rFonts w:ascii="Times New Roman" w:hAnsi="Times New Roman" w:cs="Times New Roman"/>
          <w:color w:val="010101"/>
          <w:w w:val="105"/>
          <w:sz w:val="24"/>
          <w:szCs w:val="24"/>
        </w:rPr>
        <w:t>within the</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month by a CCBHC and</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qualified satellite facilities established prior to April</w:t>
      </w:r>
      <w:r w:rsidRPr="00077590">
        <w:rPr>
          <w:rFonts w:ascii="Times New Roman" w:hAnsi="Times New Roman" w:cs="Times New Roman"/>
          <w:color w:val="010101"/>
          <w:spacing w:val="-4"/>
          <w:w w:val="105"/>
          <w:sz w:val="24"/>
          <w:szCs w:val="24"/>
        </w:rPr>
        <w:t xml:space="preserve"> </w:t>
      </w:r>
      <w:r w:rsidRPr="00077590">
        <w:rPr>
          <w:rFonts w:ascii="Times New Roman" w:hAnsi="Times New Roman" w:cs="Times New Roman"/>
          <w:color w:val="010101"/>
          <w:w w:val="105"/>
          <w:sz w:val="24"/>
          <w:szCs w:val="24"/>
        </w:rPr>
        <w:t>1,</w:t>
      </w:r>
      <w:r w:rsidRPr="00077590">
        <w:rPr>
          <w:rFonts w:ascii="Times New Roman" w:hAnsi="Times New Roman" w:cs="Times New Roman"/>
          <w:color w:val="010101"/>
          <w:spacing w:val="-3"/>
          <w:w w:val="105"/>
          <w:sz w:val="24"/>
          <w:szCs w:val="24"/>
        </w:rPr>
        <w:t xml:space="preserve"> </w:t>
      </w:r>
      <w:r w:rsidRPr="00077590">
        <w:rPr>
          <w:rFonts w:ascii="Times New Roman" w:hAnsi="Times New Roman" w:cs="Times New Roman"/>
          <w:color w:val="010101"/>
          <w:w w:val="105"/>
          <w:sz w:val="24"/>
          <w:szCs w:val="24"/>
        </w:rPr>
        <w:t>2014. Under this</w:t>
      </w:r>
      <w:r w:rsidRPr="00077590">
        <w:rPr>
          <w:rFonts w:ascii="Times New Roman" w:hAnsi="Times New Roman" w:cs="Times New Roman"/>
          <w:color w:val="010101"/>
          <w:spacing w:val="-3"/>
          <w:w w:val="105"/>
          <w:sz w:val="24"/>
          <w:szCs w:val="24"/>
        </w:rPr>
        <w:t xml:space="preserve"> </w:t>
      </w:r>
      <w:r w:rsidR="00C53827">
        <w:rPr>
          <w:rFonts w:ascii="Times New Roman" w:hAnsi="Times New Roman" w:cs="Times New Roman"/>
          <w:color w:val="010101"/>
          <w:spacing w:val="-3"/>
          <w:w w:val="105"/>
          <w:sz w:val="24"/>
          <w:szCs w:val="24"/>
        </w:rPr>
        <w:t>methodology</w:t>
      </w:r>
      <w:r w:rsidRPr="00077590">
        <w:rPr>
          <w:rFonts w:ascii="Times New Roman" w:hAnsi="Times New Roman" w:cs="Times New Roman"/>
          <w:color w:val="010101"/>
          <w:w w:val="105"/>
          <w:sz w:val="24"/>
          <w:szCs w:val="24"/>
        </w:rPr>
        <w:t xml:space="preserve">, separate rates </w:t>
      </w:r>
      <w:r w:rsidR="00882CCE">
        <w:rPr>
          <w:rFonts w:ascii="Times New Roman" w:hAnsi="Times New Roman" w:cs="Times New Roman"/>
          <w:color w:val="010101"/>
          <w:w w:val="105"/>
          <w:sz w:val="24"/>
          <w:szCs w:val="24"/>
        </w:rPr>
        <w:t xml:space="preserve">must be </w:t>
      </w:r>
      <w:r w:rsidRPr="00077590">
        <w:rPr>
          <w:rFonts w:ascii="Times New Roman" w:hAnsi="Times New Roman" w:cs="Times New Roman"/>
          <w:color w:val="010101"/>
          <w:w w:val="105"/>
          <w:sz w:val="24"/>
          <w:szCs w:val="24"/>
        </w:rPr>
        <w:t>developed for</w:t>
      </w:r>
      <w:r w:rsidRPr="00077590">
        <w:rPr>
          <w:rFonts w:ascii="Times New Roman" w:hAnsi="Times New Roman" w:cs="Times New Roman"/>
          <w:color w:val="010101"/>
          <w:spacing w:val="36"/>
          <w:w w:val="105"/>
          <w:sz w:val="24"/>
          <w:szCs w:val="24"/>
        </w:rPr>
        <w:t xml:space="preserve"> </w:t>
      </w:r>
      <w:r w:rsidRPr="00077590">
        <w:rPr>
          <w:rFonts w:ascii="Times New Roman" w:hAnsi="Times New Roman" w:cs="Times New Roman"/>
          <w:color w:val="010101"/>
          <w:w w:val="105"/>
          <w:sz w:val="24"/>
          <w:szCs w:val="24"/>
        </w:rPr>
        <w:t>both</w:t>
      </w:r>
      <w:r w:rsidRPr="00077590">
        <w:rPr>
          <w:rFonts w:ascii="Times New Roman" w:hAnsi="Times New Roman" w:cs="Times New Roman"/>
          <w:color w:val="010101"/>
          <w:spacing w:val="-1"/>
          <w:w w:val="105"/>
          <w:sz w:val="24"/>
          <w:szCs w:val="24"/>
        </w:rPr>
        <w:t xml:space="preserve"> </w:t>
      </w:r>
      <w:r w:rsidRPr="00077590">
        <w:rPr>
          <w:rFonts w:ascii="Times New Roman" w:hAnsi="Times New Roman" w:cs="Times New Roman"/>
          <w:color w:val="010101"/>
          <w:w w:val="105"/>
          <w:sz w:val="24"/>
          <w:szCs w:val="24"/>
        </w:rPr>
        <w:t>the base population</w:t>
      </w:r>
      <w:r w:rsidR="00882CCE">
        <w:rPr>
          <w:rFonts w:ascii="Times New Roman" w:hAnsi="Times New Roman" w:cs="Times New Roman"/>
          <w:color w:val="010101"/>
          <w:w w:val="105"/>
          <w:sz w:val="24"/>
          <w:szCs w:val="24"/>
        </w:rPr>
        <w:t xml:space="preserve"> and at least one of the categories of </w:t>
      </w:r>
      <w:r w:rsidR="00882CCE" w:rsidRPr="00010E0F">
        <w:rPr>
          <w:rFonts w:ascii="Times New Roman" w:hAnsi="Times New Roman" w:cs="Times New Roman"/>
          <w:color w:val="010101"/>
          <w:w w:val="105"/>
          <w:sz w:val="24"/>
          <w:szCs w:val="24"/>
        </w:rPr>
        <w:t>special crisis services (SCS)</w:t>
      </w:r>
      <w:r w:rsidR="00882CCE">
        <w:rPr>
          <w:rFonts w:ascii="Times New Roman" w:hAnsi="Times New Roman" w:cs="Times New Roman"/>
          <w:color w:val="010101"/>
          <w:w w:val="105"/>
          <w:sz w:val="24"/>
          <w:szCs w:val="24"/>
        </w:rPr>
        <w:t xml:space="preserve">. Additionally, states have the option to elect </w:t>
      </w:r>
      <w:r w:rsidR="00882CCE" w:rsidRPr="00882CCE">
        <w:rPr>
          <w:rFonts w:ascii="Times New Roman" w:hAnsi="Times New Roman" w:cs="Times New Roman"/>
          <w:color w:val="010101"/>
          <w:w w:val="105"/>
          <w:sz w:val="24"/>
          <w:szCs w:val="24"/>
        </w:rPr>
        <w:t>separate rates developed for clinic users with certain conditions, or special populations (SP).</w:t>
      </w:r>
      <w:r w:rsidR="00882CCE">
        <w:rPr>
          <w:rFonts w:ascii="Times New Roman" w:hAnsi="Times New Roman" w:cs="Times New Roman"/>
          <w:color w:val="010101"/>
          <w:w w:val="105"/>
          <w:sz w:val="24"/>
          <w:szCs w:val="24"/>
        </w:rPr>
        <w:t xml:space="preserve"> </w:t>
      </w:r>
      <w:r w:rsidR="00882CCE" w:rsidRPr="00882CCE">
        <w:rPr>
          <w:rFonts w:ascii="Times New Roman" w:hAnsi="Times New Roman" w:cs="Times New Roman"/>
          <w:color w:val="010101"/>
          <w:w w:val="105"/>
          <w:sz w:val="24"/>
          <w:szCs w:val="24"/>
        </w:rPr>
        <w:t xml:space="preserve"> </w:t>
      </w:r>
      <w:r w:rsidR="00882CCE">
        <w:rPr>
          <w:rFonts w:ascii="Times New Roman" w:hAnsi="Times New Roman" w:cs="Times New Roman"/>
          <w:color w:val="010101"/>
          <w:w w:val="105"/>
          <w:sz w:val="24"/>
          <w:szCs w:val="24"/>
        </w:rPr>
        <w:t xml:space="preserve">In addition, the </w:t>
      </w:r>
      <w:r w:rsidR="00882CCE" w:rsidRPr="00077590">
        <w:rPr>
          <w:rFonts w:ascii="Times New Roman" w:hAnsi="Times New Roman" w:cs="Times New Roman"/>
          <w:color w:val="010101"/>
          <w:w w:val="105"/>
          <w:sz w:val="24"/>
          <w:szCs w:val="24"/>
        </w:rPr>
        <w:t>CC</w:t>
      </w:r>
      <w:r w:rsidR="00882CCE" w:rsidRPr="00077590">
        <w:rPr>
          <w:rFonts w:ascii="Times New Roman" w:hAnsi="Times New Roman" w:cs="Times New Roman"/>
          <w:color w:val="010101"/>
          <w:spacing w:val="-2"/>
          <w:w w:val="105"/>
          <w:sz w:val="24"/>
          <w:szCs w:val="24"/>
        </w:rPr>
        <w:t xml:space="preserve"> </w:t>
      </w:r>
      <w:r w:rsidR="00882CCE" w:rsidRPr="00077590">
        <w:rPr>
          <w:rFonts w:ascii="Times New Roman" w:hAnsi="Times New Roman" w:cs="Times New Roman"/>
          <w:color w:val="010101"/>
          <w:w w:val="105"/>
          <w:sz w:val="24"/>
          <w:szCs w:val="24"/>
        </w:rPr>
        <w:t>PPS-</w:t>
      </w:r>
      <w:r w:rsidR="00882CCE">
        <w:rPr>
          <w:rFonts w:ascii="Times New Roman" w:hAnsi="Times New Roman" w:cs="Times New Roman"/>
          <w:color w:val="010101"/>
          <w:w w:val="105"/>
          <w:sz w:val="24"/>
          <w:szCs w:val="24"/>
        </w:rPr>
        <w:t>4</w:t>
      </w:r>
      <w:r w:rsidR="00882CCE" w:rsidRPr="00077590">
        <w:rPr>
          <w:rFonts w:ascii="Times New Roman" w:hAnsi="Times New Roman" w:cs="Times New Roman"/>
          <w:color w:val="010101"/>
          <w:w w:val="105"/>
          <w:sz w:val="24"/>
          <w:szCs w:val="24"/>
        </w:rPr>
        <w:t xml:space="preserve"> methodology</w:t>
      </w:r>
      <w:r w:rsidR="00882CCE">
        <w:rPr>
          <w:rFonts w:ascii="Times New Roman" w:hAnsi="Times New Roman" w:cs="Times New Roman"/>
          <w:color w:val="010101"/>
          <w:w w:val="105"/>
          <w:sz w:val="24"/>
          <w:szCs w:val="24"/>
        </w:rPr>
        <w:t xml:space="preserve"> requires</w:t>
      </w:r>
      <w:r w:rsidR="00882CCE" w:rsidRPr="00077590">
        <w:rPr>
          <w:rFonts w:ascii="Times New Roman" w:hAnsi="Times New Roman" w:cs="Times New Roman"/>
          <w:color w:val="010101"/>
          <w:w w:val="105"/>
          <w:sz w:val="24"/>
          <w:szCs w:val="24"/>
        </w:rPr>
        <w:t xml:space="preserve"> outlier payments</w:t>
      </w:r>
      <w:r w:rsidR="00882CCE">
        <w:rPr>
          <w:rFonts w:ascii="Times New Roman" w:hAnsi="Times New Roman" w:cs="Times New Roman"/>
          <w:color w:val="010101"/>
          <w:w w:val="105"/>
          <w:sz w:val="24"/>
          <w:szCs w:val="24"/>
        </w:rPr>
        <w:t xml:space="preserve"> that are</w:t>
      </w:r>
      <w:r w:rsidR="00882CCE" w:rsidRPr="00077590">
        <w:rPr>
          <w:rFonts w:ascii="Times New Roman" w:hAnsi="Times New Roman" w:cs="Times New Roman"/>
          <w:color w:val="010101"/>
          <w:w w:val="105"/>
          <w:sz w:val="24"/>
          <w:szCs w:val="24"/>
        </w:rPr>
        <w:t xml:space="preserve"> paid</w:t>
      </w:r>
      <w:r w:rsidR="00882CCE" w:rsidRPr="00077590">
        <w:rPr>
          <w:rFonts w:ascii="Times New Roman" w:hAnsi="Times New Roman" w:cs="Times New Roman"/>
          <w:color w:val="010101"/>
          <w:spacing w:val="-2"/>
          <w:w w:val="105"/>
          <w:sz w:val="24"/>
          <w:szCs w:val="24"/>
        </w:rPr>
        <w:t xml:space="preserve"> </w:t>
      </w:r>
      <w:r w:rsidR="00882CCE" w:rsidRPr="00077590">
        <w:rPr>
          <w:rFonts w:ascii="Times New Roman" w:hAnsi="Times New Roman" w:cs="Times New Roman"/>
          <w:color w:val="010101"/>
          <w:w w:val="105"/>
          <w:sz w:val="24"/>
          <w:szCs w:val="24"/>
        </w:rPr>
        <w:t>for costs exceeding</w:t>
      </w:r>
      <w:r w:rsidR="00882CCE" w:rsidRPr="00077590">
        <w:rPr>
          <w:rFonts w:ascii="Times New Roman" w:hAnsi="Times New Roman" w:cs="Times New Roman"/>
          <w:color w:val="010101"/>
          <w:spacing w:val="-8"/>
          <w:w w:val="105"/>
          <w:sz w:val="24"/>
          <w:szCs w:val="24"/>
        </w:rPr>
        <w:t xml:space="preserve"> </w:t>
      </w:r>
      <w:r w:rsidR="00882CCE" w:rsidRPr="00077590">
        <w:rPr>
          <w:rFonts w:ascii="Times New Roman" w:hAnsi="Times New Roman" w:cs="Times New Roman"/>
          <w:color w:val="010101"/>
          <w:w w:val="105"/>
          <w:sz w:val="24"/>
          <w:szCs w:val="24"/>
        </w:rPr>
        <w:t xml:space="preserve">state­ defined thresholds </w:t>
      </w:r>
      <w:r w:rsidR="00882CCE">
        <w:rPr>
          <w:rFonts w:ascii="Times New Roman" w:hAnsi="Times New Roman" w:cs="Times New Roman"/>
          <w:color w:val="010101"/>
          <w:w w:val="105"/>
          <w:sz w:val="24"/>
          <w:szCs w:val="24"/>
        </w:rPr>
        <w:t xml:space="preserve">and </w:t>
      </w:r>
      <w:r w:rsidR="00882CCE" w:rsidRPr="00077590">
        <w:rPr>
          <w:rFonts w:ascii="Times New Roman" w:hAnsi="Times New Roman" w:cs="Times New Roman"/>
          <w:color w:val="010101"/>
          <w:w w:val="105"/>
          <w:sz w:val="24"/>
          <w:szCs w:val="24"/>
        </w:rPr>
        <w:t xml:space="preserve">the </w:t>
      </w:r>
      <w:r w:rsidR="00882CCE">
        <w:rPr>
          <w:rFonts w:ascii="Times New Roman" w:hAnsi="Times New Roman" w:cs="Times New Roman"/>
          <w:color w:val="010101"/>
          <w:w w:val="105"/>
          <w:sz w:val="24"/>
          <w:szCs w:val="24"/>
        </w:rPr>
        <w:t xml:space="preserve">implementation of QBPs in accordance with Section 3: Quality Bonus Payments of the PPS guidance. </w:t>
      </w:r>
    </w:p>
    <w:p w14:paraId="6C5518C7" w14:textId="0927F988" w:rsidR="00D937BE" w:rsidRPr="00310D25" w:rsidRDefault="00D937BE">
      <w:pPr>
        <w:pStyle w:val="SectionSubsectionSection-Level4"/>
        <w:spacing w:line="276" w:lineRule="auto"/>
        <w:contextualSpacing/>
        <w:pPrChange w:id="435" w:author="Danielle Motley" w:date="2023-11-20T11:22:00Z">
          <w:pPr>
            <w:pStyle w:val="SectionSubsectionSection-Level4"/>
          </w:pPr>
        </w:pPrChange>
      </w:pPr>
      <w:r w:rsidRPr="00310D25">
        <w:t>Section</w:t>
      </w:r>
      <w:r w:rsidRPr="00310D25">
        <w:rPr>
          <w:spacing w:val="-5"/>
        </w:rPr>
        <w:t xml:space="preserve"> </w:t>
      </w:r>
      <w:r w:rsidRPr="00310D25">
        <w:t>2.</w:t>
      </w:r>
      <w:r w:rsidR="00BE60D5">
        <w:t>4</w:t>
      </w:r>
      <w:r w:rsidRPr="00310D25">
        <w:t>.a</w:t>
      </w:r>
      <w:r w:rsidRPr="00310D25">
        <w:rPr>
          <w:spacing w:val="-1"/>
        </w:rPr>
        <w:t xml:space="preserve"> </w:t>
      </w:r>
      <w:r w:rsidRPr="00310D25">
        <w:t>Components</w:t>
      </w:r>
      <w:r w:rsidRPr="00310D25">
        <w:rPr>
          <w:spacing w:val="-5"/>
        </w:rPr>
        <w:t xml:space="preserve"> </w:t>
      </w:r>
      <w:r w:rsidRPr="00310D25">
        <w:t>of</w:t>
      </w:r>
      <w:r w:rsidRPr="00310D25">
        <w:rPr>
          <w:spacing w:val="-1"/>
        </w:rPr>
        <w:t xml:space="preserve"> </w:t>
      </w:r>
      <w:r w:rsidRPr="00310D25">
        <w:t>the</w:t>
      </w:r>
      <w:r w:rsidRPr="00310D25">
        <w:rPr>
          <w:spacing w:val="-1"/>
        </w:rPr>
        <w:t xml:space="preserve"> </w:t>
      </w:r>
      <w:r w:rsidRPr="00310D25">
        <w:t>CC</w:t>
      </w:r>
      <w:r w:rsidRPr="00310D25">
        <w:rPr>
          <w:spacing w:val="-2"/>
        </w:rPr>
        <w:t xml:space="preserve"> </w:t>
      </w:r>
      <w:r w:rsidRPr="00310D25">
        <w:t>PPS</w:t>
      </w:r>
      <w:r>
        <w:rPr>
          <w:spacing w:val="22"/>
        </w:rPr>
        <w:t>-</w:t>
      </w:r>
      <w:r w:rsidR="00BE60D5">
        <w:rPr>
          <w:spacing w:val="22"/>
        </w:rPr>
        <w:t>4</w:t>
      </w:r>
      <w:r w:rsidRPr="00310D25">
        <w:rPr>
          <w:spacing w:val="-2"/>
        </w:rPr>
        <w:t xml:space="preserve"> </w:t>
      </w:r>
      <w:r w:rsidRPr="00310D25">
        <w:t xml:space="preserve">Rate </w:t>
      </w:r>
      <w:r w:rsidRPr="00310D25">
        <w:rPr>
          <w:spacing w:val="-2"/>
        </w:rPr>
        <w:t>Methodology</w:t>
      </w:r>
    </w:p>
    <w:p w14:paraId="60D4C25F" w14:textId="743AB5A7" w:rsidR="00A62E4D" w:rsidRPr="00D937BE" w:rsidRDefault="00A62E4D">
      <w:pPr>
        <w:pStyle w:val="SectionSubSectionSectionSection-Level5"/>
        <w:spacing w:line="276" w:lineRule="auto"/>
        <w:contextualSpacing/>
        <w:pPrChange w:id="436" w:author="Danielle Motley" w:date="2023-11-20T11:22:00Z">
          <w:pPr>
            <w:pStyle w:val="SectionSubSectionSectionSection-Level5"/>
          </w:pPr>
        </w:pPrChange>
      </w:pPr>
      <w:r w:rsidRPr="00D937BE">
        <w:t>DYl Rate Data</w:t>
      </w:r>
    </w:p>
    <w:p w14:paraId="5D319AC4" w14:textId="58DE1D5D" w:rsidR="00A62E4D" w:rsidRDefault="00A62E4D" w:rsidP="00BE4A17">
      <w:pPr>
        <w:spacing w:line="276" w:lineRule="auto"/>
        <w:contextualSpacing/>
        <w:rPr>
          <w:ins w:id="437" w:author="Danielle Motley" w:date="2023-11-20T12:07:00Z"/>
          <w:rFonts w:ascii="Times New Roman" w:hAnsi="Times New Roman" w:cs="Times New Roman"/>
          <w:color w:val="010101"/>
          <w:w w:val="105"/>
          <w:sz w:val="24"/>
          <w:szCs w:val="24"/>
        </w:rPr>
      </w:pPr>
      <w:r w:rsidRPr="00077590">
        <w:rPr>
          <w:rFonts w:ascii="Times New Roman" w:hAnsi="Times New Roman" w:cs="Times New Roman"/>
          <w:color w:val="010101"/>
          <w:w w:val="105"/>
          <w:sz w:val="24"/>
          <w:szCs w:val="24"/>
        </w:rPr>
        <w:t>In</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the box below explain the source(s) of cost and</w:t>
      </w:r>
      <w:r w:rsidRPr="00077590">
        <w:rPr>
          <w:rFonts w:ascii="Times New Roman" w:hAnsi="Times New Roman" w:cs="Times New Roman"/>
          <w:color w:val="010101"/>
          <w:spacing w:val="-3"/>
          <w:w w:val="105"/>
          <w:sz w:val="24"/>
          <w:szCs w:val="24"/>
        </w:rPr>
        <w:t xml:space="preserve"> </w:t>
      </w:r>
      <w:r w:rsidRPr="00077590">
        <w:rPr>
          <w:rFonts w:ascii="Times New Roman" w:hAnsi="Times New Roman" w:cs="Times New Roman"/>
          <w:color w:val="010101"/>
          <w:w w:val="105"/>
          <w:sz w:val="24"/>
          <w:szCs w:val="24"/>
        </w:rPr>
        <w:t>visit data used</w:t>
      </w:r>
      <w:r w:rsidRPr="00077590">
        <w:rPr>
          <w:rFonts w:ascii="Times New Roman" w:hAnsi="Times New Roman" w:cs="Times New Roman"/>
          <w:color w:val="010101"/>
          <w:spacing w:val="-3"/>
          <w:w w:val="105"/>
          <w:sz w:val="24"/>
          <w:szCs w:val="24"/>
        </w:rPr>
        <w:t xml:space="preserve"> </w:t>
      </w:r>
      <w:r w:rsidRPr="00077590">
        <w:rPr>
          <w:rFonts w:ascii="Times New Roman" w:hAnsi="Times New Roman" w:cs="Times New Roman"/>
          <w:color w:val="010101"/>
          <w:w w:val="105"/>
          <w:sz w:val="24"/>
          <w:szCs w:val="24"/>
        </w:rPr>
        <w:t>to</w:t>
      </w:r>
      <w:r w:rsidRPr="00077590">
        <w:rPr>
          <w:rFonts w:ascii="Times New Roman" w:hAnsi="Times New Roman" w:cs="Times New Roman"/>
          <w:color w:val="010101"/>
          <w:spacing w:val="29"/>
          <w:w w:val="105"/>
          <w:sz w:val="24"/>
          <w:szCs w:val="24"/>
        </w:rPr>
        <w:t xml:space="preserve"> </w:t>
      </w:r>
      <w:r w:rsidRPr="00077590">
        <w:rPr>
          <w:rFonts w:ascii="Times New Roman" w:hAnsi="Times New Roman" w:cs="Times New Roman"/>
          <w:color w:val="010101"/>
          <w:w w:val="105"/>
          <w:sz w:val="24"/>
          <w:szCs w:val="24"/>
        </w:rPr>
        <w:t>determine the DYl rate.</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Detail any estimates that</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the</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state</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used</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to</w:t>
      </w:r>
      <w:r w:rsidRPr="00077590">
        <w:rPr>
          <w:rFonts w:ascii="Times New Roman" w:hAnsi="Times New Roman" w:cs="Times New Roman"/>
          <w:color w:val="010101"/>
          <w:spacing w:val="34"/>
          <w:w w:val="105"/>
          <w:sz w:val="24"/>
          <w:szCs w:val="24"/>
        </w:rPr>
        <w:t xml:space="preserve"> </w:t>
      </w:r>
      <w:r w:rsidRPr="00077590">
        <w:rPr>
          <w:rFonts w:ascii="Times New Roman" w:hAnsi="Times New Roman" w:cs="Times New Roman"/>
          <w:color w:val="010101"/>
          <w:w w:val="105"/>
          <w:sz w:val="24"/>
          <w:szCs w:val="24"/>
        </w:rPr>
        <w:t>determine allowable cost and</w:t>
      </w:r>
      <w:r w:rsidRPr="00077590">
        <w:rPr>
          <w:rFonts w:ascii="Times New Roman" w:hAnsi="Times New Roman" w:cs="Times New Roman"/>
          <w:color w:val="010101"/>
          <w:spacing w:val="-5"/>
          <w:w w:val="105"/>
          <w:sz w:val="24"/>
          <w:szCs w:val="24"/>
        </w:rPr>
        <w:t xml:space="preserve"> </w:t>
      </w:r>
      <w:r w:rsidRPr="00077590">
        <w:rPr>
          <w:rFonts w:ascii="Times New Roman" w:hAnsi="Times New Roman" w:cs="Times New Roman"/>
          <w:color w:val="010101"/>
          <w:w w:val="105"/>
          <w:sz w:val="24"/>
          <w:szCs w:val="24"/>
        </w:rPr>
        <w:t>the</w:t>
      </w:r>
      <w:r w:rsidRPr="00077590">
        <w:rPr>
          <w:rFonts w:ascii="Times New Roman" w:hAnsi="Times New Roman" w:cs="Times New Roman"/>
          <w:color w:val="010101"/>
          <w:spacing w:val="34"/>
          <w:w w:val="105"/>
          <w:sz w:val="24"/>
          <w:szCs w:val="24"/>
        </w:rPr>
        <w:t xml:space="preserve"> </w:t>
      </w:r>
      <w:r w:rsidRPr="00077590">
        <w:rPr>
          <w:rFonts w:ascii="Times New Roman" w:hAnsi="Times New Roman" w:cs="Times New Roman"/>
          <w:color w:val="010101"/>
          <w:w w:val="105"/>
          <w:sz w:val="24"/>
          <w:szCs w:val="24"/>
        </w:rPr>
        <w:t xml:space="preserve">appropriate number of </w:t>
      </w:r>
      <w:r w:rsidR="00882CCE">
        <w:rPr>
          <w:rFonts w:ascii="Times New Roman" w:hAnsi="Times New Roman" w:cs="Times New Roman"/>
          <w:color w:val="010101"/>
          <w:w w:val="105"/>
          <w:sz w:val="24"/>
          <w:szCs w:val="24"/>
        </w:rPr>
        <w:t>monthly</w:t>
      </w:r>
      <w:r w:rsidRPr="00077590">
        <w:rPr>
          <w:rFonts w:ascii="Times New Roman" w:hAnsi="Times New Roman" w:cs="Times New Roman"/>
          <w:color w:val="010101"/>
          <w:w w:val="105"/>
          <w:sz w:val="24"/>
          <w:szCs w:val="24"/>
        </w:rPr>
        <w:t xml:space="preserve"> visits</w:t>
      </w:r>
      <w:r w:rsidRPr="00077590">
        <w:rPr>
          <w:rFonts w:ascii="Times New Roman" w:hAnsi="Times New Roman" w:cs="Times New Roman"/>
          <w:color w:val="010101"/>
          <w:spacing w:val="-8"/>
          <w:w w:val="105"/>
          <w:sz w:val="24"/>
          <w:szCs w:val="24"/>
        </w:rPr>
        <w:t xml:space="preserve"> </w:t>
      </w:r>
      <w:r w:rsidRPr="00077590">
        <w:rPr>
          <w:rFonts w:ascii="Times New Roman" w:hAnsi="Times New Roman" w:cs="Times New Roman"/>
          <w:color w:val="010101"/>
          <w:w w:val="105"/>
          <w:sz w:val="24"/>
          <w:szCs w:val="24"/>
        </w:rPr>
        <w:t>to include</w:t>
      </w:r>
      <w:r w:rsidRPr="00077590">
        <w:rPr>
          <w:rFonts w:ascii="Times New Roman" w:hAnsi="Times New Roman" w:cs="Times New Roman"/>
          <w:color w:val="010101"/>
          <w:spacing w:val="-6"/>
          <w:w w:val="105"/>
          <w:sz w:val="24"/>
          <w:szCs w:val="24"/>
        </w:rPr>
        <w:t xml:space="preserve"> </w:t>
      </w:r>
      <w:r w:rsidRPr="00077590">
        <w:rPr>
          <w:rFonts w:ascii="Times New Roman" w:hAnsi="Times New Roman" w:cs="Times New Roman"/>
          <w:color w:val="010101"/>
          <w:w w:val="105"/>
          <w:sz w:val="24"/>
          <w:szCs w:val="24"/>
        </w:rPr>
        <w:t>in</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the rate</w:t>
      </w:r>
      <w:r w:rsidRPr="00077590">
        <w:rPr>
          <w:rFonts w:ascii="Times New Roman" w:hAnsi="Times New Roman" w:cs="Times New Roman"/>
          <w:color w:val="010101"/>
          <w:spacing w:val="-10"/>
          <w:w w:val="105"/>
          <w:sz w:val="24"/>
          <w:szCs w:val="24"/>
        </w:rPr>
        <w:t xml:space="preserve"> </w:t>
      </w:r>
      <w:r w:rsidRPr="00077590">
        <w:rPr>
          <w:rFonts w:ascii="Times New Roman" w:hAnsi="Times New Roman" w:cs="Times New Roman"/>
          <w:color w:val="010101"/>
          <w:w w:val="105"/>
          <w:sz w:val="24"/>
          <w:szCs w:val="24"/>
        </w:rPr>
        <w:t>calculation. If more</w:t>
      </w:r>
      <w:r w:rsidRPr="00077590">
        <w:rPr>
          <w:rFonts w:ascii="Times New Roman" w:hAnsi="Times New Roman" w:cs="Times New Roman"/>
          <w:color w:val="010101"/>
          <w:spacing w:val="-7"/>
          <w:w w:val="105"/>
          <w:sz w:val="24"/>
          <w:szCs w:val="24"/>
        </w:rPr>
        <w:t xml:space="preserve"> </w:t>
      </w:r>
      <w:r w:rsidRPr="00077590">
        <w:rPr>
          <w:rFonts w:ascii="Times New Roman" w:hAnsi="Times New Roman" w:cs="Times New Roman"/>
          <w:color w:val="010101"/>
          <w:w w:val="105"/>
          <w:sz w:val="24"/>
          <w:szCs w:val="24"/>
        </w:rPr>
        <w:t>space</w:t>
      </w:r>
      <w:r w:rsidRPr="00077590">
        <w:rPr>
          <w:rFonts w:ascii="Times New Roman" w:hAnsi="Times New Roman" w:cs="Times New Roman"/>
          <w:color w:val="010101"/>
          <w:spacing w:val="-6"/>
          <w:w w:val="105"/>
          <w:sz w:val="24"/>
          <w:szCs w:val="24"/>
        </w:rPr>
        <w:t xml:space="preserve"> </w:t>
      </w:r>
      <w:r w:rsidRPr="00077590">
        <w:rPr>
          <w:rFonts w:ascii="Times New Roman" w:hAnsi="Times New Roman" w:cs="Times New Roman"/>
          <w:color w:val="010101"/>
          <w:w w:val="105"/>
          <w:sz w:val="24"/>
          <w:szCs w:val="24"/>
        </w:rPr>
        <w:t>is</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needed,</w:t>
      </w:r>
      <w:r w:rsidRPr="00077590">
        <w:rPr>
          <w:rFonts w:ascii="Times New Roman" w:hAnsi="Times New Roman" w:cs="Times New Roman"/>
          <w:color w:val="010101"/>
          <w:spacing w:val="-3"/>
          <w:w w:val="105"/>
          <w:sz w:val="24"/>
          <w:szCs w:val="24"/>
        </w:rPr>
        <w:t xml:space="preserve"> </w:t>
      </w:r>
      <w:r w:rsidRPr="00077590">
        <w:rPr>
          <w:rFonts w:ascii="Times New Roman" w:hAnsi="Times New Roman" w:cs="Times New Roman"/>
          <w:color w:val="010101"/>
          <w:w w:val="105"/>
          <w:sz w:val="24"/>
          <w:szCs w:val="24"/>
        </w:rPr>
        <w:t xml:space="preserve">please </w:t>
      </w:r>
      <w:proofErr w:type="gramStart"/>
      <w:r w:rsidRPr="00077590">
        <w:rPr>
          <w:rFonts w:ascii="Times New Roman" w:hAnsi="Times New Roman" w:cs="Times New Roman"/>
          <w:color w:val="010101"/>
          <w:w w:val="105"/>
          <w:sz w:val="24"/>
          <w:szCs w:val="24"/>
        </w:rPr>
        <w:t>attach</w:t>
      </w:r>
      <w:proofErr w:type="gramEnd"/>
      <w:r w:rsidRPr="00077590">
        <w:rPr>
          <w:rFonts w:ascii="Times New Roman" w:hAnsi="Times New Roman" w:cs="Times New Roman"/>
          <w:color w:val="010101"/>
          <w:w w:val="105"/>
          <w:sz w:val="24"/>
          <w:szCs w:val="24"/>
        </w:rPr>
        <w:t xml:space="preserve"> and</w:t>
      </w:r>
      <w:r w:rsidRPr="00077590">
        <w:rPr>
          <w:rFonts w:ascii="Times New Roman" w:hAnsi="Times New Roman" w:cs="Times New Roman"/>
          <w:color w:val="010101"/>
          <w:spacing w:val="-12"/>
          <w:w w:val="105"/>
          <w:sz w:val="24"/>
          <w:szCs w:val="24"/>
        </w:rPr>
        <w:t xml:space="preserve"> </w:t>
      </w:r>
      <w:r w:rsidRPr="00077590">
        <w:rPr>
          <w:rFonts w:ascii="Times New Roman" w:hAnsi="Times New Roman" w:cs="Times New Roman"/>
          <w:color w:val="010101"/>
          <w:w w:val="105"/>
          <w:sz w:val="24"/>
          <w:szCs w:val="24"/>
        </w:rPr>
        <w:t>identify the</w:t>
      </w:r>
      <w:r w:rsidRPr="00077590">
        <w:rPr>
          <w:rFonts w:ascii="Times New Roman" w:hAnsi="Times New Roman" w:cs="Times New Roman"/>
          <w:color w:val="010101"/>
          <w:spacing w:val="-2"/>
          <w:w w:val="105"/>
          <w:sz w:val="24"/>
          <w:szCs w:val="24"/>
        </w:rPr>
        <w:t xml:space="preserve"> </w:t>
      </w:r>
      <w:r w:rsidRPr="00077590">
        <w:rPr>
          <w:rFonts w:ascii="Times New Roman" w:hAnsi="Times New Roman" w:cs="Times New Roman"/>
          <w:color w:val="010101"/>
          <w:w w:val="105"/>
          <w:sz w:val="24"/>
          <w:szCs w:val="24"/>
        </w:rPr>
        <w:t>page that pertains to this section.</w:t>
      </w:r>
    </w:p>
    <w:p w14:paraId="26A55646" w14:textId="77777777" w:rsidR="00BE6D7B" w:rsidRPr="00077590" w:rsidRDefault="00BE6D7B">
      <w:pPr>
        <w:spacing w:line="276" w:lineRule="auto"/>
        <w:contextualSpacing/>
        <w:rPr>
          <w:rFonts w:ascii="Times New Roman" w:hAnsi="Times New Roman" w:cs="Times New Roman"/>
          <w:sz w:val="24"/>
          <w:szCs w:val="24"/>
        </w:rPr>
        <w:pPrChange w:id="438" w:author="Danielle Motley" w:date="2023-11-20T11:22:00Z">
          <w:pPr/>
        </w:pPrChange>
      </w:pPr>
    </w:p>
    <w:p w14:paraId="530B2C64" w14:textId="77777777" w:rsidR="00A62E4D" w:rsidRPr="00077590" w:rsidRDefault="00A62E4D">
      <w:pPr>
        <w:spacing w:line="276" w:lineRule="auto"/>
        <w:contextualSpacing/>
        <w:rPr>
          <w:rFonts w:ascii="Times New Roman" w:hAnsi="Times New Roman" w:cs="Times New Roman"/>
          <w:sz w:val="24"/>
          <w:szCs w:val="24"/>
        </w:rPr>
        <w:pPrChange w:id="439" w:author="Danielle Motley" w:date="2023-11-20T11:22:00Z">
          <w:pPr/>
        </w:pPrChange>
      </w:pPr>
      <w:r w:rsidRPr="00077590">
        <w:rPr>
          <w:rFonts w:ascii="Times New Roman" w:hAnsi="Times New Roman" w:cs="Times New Roman"/>
          <w:noProof/>
          <w:sz w:val="24"/>
          <w:szCs w:val="24"/>
        </w:rPr>
        <mc:AlternateContent>
          <mc:Choice Requires="wpg">
            <w:drawing>
              <wp:inline distT="0" distB="0" distL="0" distR="0" wp14:anchorId="61356ED6" wp14:editId="0A6E47BA">
                <wp:extent cx="6263640" cy="1508760"/>
                <wp:effectExtent l="0" t="0" r="3810" b="0"/>
                <wp:docPr id="1640740785" name="Group 1640740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966255447" name="docshape675"/>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92FFB93" id="Group 1640740785"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">
                <v:shape id="docshape675"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p>
    <w:p w14:paraId="365F767F" w14:textId="34181168" w:rsidR="00882CCE" w:rsidRPr="00D937BE" w:rsidRDefault="00882CCE">
      <w:pPr>
        <w:pStyle w:val="SectionSubSectionSectionSection-Level5"/>
        <w:spacing w:line="276" w:lineRule="auto"/>
        <w:contextualSpacing/>
        <w:pPrChange w:id="440" w:author="Danielle Motley" w:date="2023-11-20T11:22:00Z">
          <w:pPr>
            <w:pStyle w:val="SectionSubSectionSectionSection-Level5"/>
          </w:pPr>
        </w:pPrChange>
      </w:pPr>
      <w:r w:rsidRPr="00D937BE">
        <w:t>Annual PPS-4 Rate Updates</w:t>
      </w:r>
    </w:p>
    <w:p w14:paraId="0751B5F0" w14:textId="3C5501BE" w:rsidR="00882CCE" w:rsidRDefault="00882CCE">
      <w:pPr>
        <w:spacing w:line="276" w:lineRule="auto"/>
        <w:contextualSpacing/>
        <w:rPr>
          <w:rFonts w:ascii="Times New Roman" w:hAnsi="Times New Roman" w:cs="Times New Roman"/>
          <w:color w:val="010101"/>
          <w:sz w:val="24"/>
          <w:szCs w:val="24"/>
        </w:rPr>
        <w:pPrChange w:id="441" w:author="Danielle Motley" w:date="2023-11-20T11:22:00Z">
          <w:pPr/>
        </w:pPrChange>
      </w:pPr>
      <w:r w:rsidRPr="00077590">
        <w:rPr>
          <w:rFonts w:ascii="Times New Roman" w:hAnsi="Times New Roman" w:cs="Times New Roman"/>
          <w:color w:val="010101"/>
          <w:sz w:val="24"/>
          <w:szCs w:val="24"/>
        </w:rPr>
        <w:t>The DYl</w:t>
      </w:r>
      <w:r w:rsidRPr="00077590">
        <w:rPr>
          <w:rFonts w:ascii="Times New Roman" w:hAnsi="Times New Roman" w:cs="Times New Roman"/>
          <w:color w:val="010101"/>
          <w:spacing w:val="40"/>
          <w:sz w:val="24"/>
          <w:szCs w:val="24"/>
        </w:rPr>
        <w:t xml:space="preserve"> </w:t>
      </w:r>
      <w:r w:rsidRPr="00077590">
        <w:rPr>
          <w:rFonts w:ascii="Times New Roman" w:hAnsi="Times New Roman" w:cs="Times New Roman"/>
          <w:color w:val="010101"/>
          <w:sz w:val="24"/>
          <w:szCs w:val="24"/>
        </w:rPr>
        <w:t>CC PPS-</w:t>
      </w:r>
      <w:r>
        <w:rPr>
          <w:rFonts w:ascii="Times New Roman" w:hAnsi="Times New Roman" w:cs="Times New Roman"/>
          <w:color w:val="010101"/>
          <w:sz w:val="24"/>
          <w:szCs w:val="24"/>
        </w:rPr>
        <w:t>4</w:t>
      </w:r>
      <w:r w:rsidRPr="00077590">
        <w:rPr>
          <w:rFonts w:ascii="Times New Roman" w:hAnsi="Times New Roman" w:cs="Times New Roman"/>
          <w:color w:val="010101"/>
          <w:sz w:val="24"/>
          <w:szCs w:val="24"/>
        </w:rPr>
        <w:t xml:space="preserve"> rates will</w:t>
      </w:r>
      <w:r w:rsidRPr="00077590">
        <w:rPr>
          <w:rFonts w:ascii="Times New Roman" w:hAnsi="Times New Roman" w:cs="Times New Roman"/>
          <w:color w:val="010101"/>
          <w:spacing w:val="-2"/>
          <w:sz w:val="24"/>
          <w:szCs w:val="24"/>
        </w:rPr>
        <w:t xml:space="preserve"> </w:t>
      </w:r>
      <w:r w:rsidRPr="00077590">
        <w:rPr>
          <w:rFonts w:ascii="Times New Roman" w:hAnsi="Times New Roman" w:cs="Times New Roman"/>
          <w:color w:val="010101"/>
          <w:sz w:val="24"/>
          <w:szCs w:val="24"/>
        </w:rPr>
        <w:t>be</w:t>
      </w:r>
      <w:r w:rsidRPr="00077590">
        <w:rPr>
          <w:rFonts w:ascii="Times New Roman" w:hAnsi="Times New Roman" w:cs="Times New Roman"/>
          <w:color w:val="010101"/>
          <w:spacing w:val="-2"/>
          <w:sz w:val="24"/>
          <w:szCs w:val="24"/>
        </w:rPr>
        <w:t xml:space="preserve"> </w:t>
      </w:r>
      <w:r w:rsidRPr="00077590">
        <w:rPr>
          <w:rFonts w:ascii="Times New Roman" w:hAnsi="Times New Roman" w:cs="Times New Roman"/>
          <w:color w:val="010101"/>
          <w:sz w:val="24"/>
          <w:szCs w:val="24"/>
        </w:rPr>
        <w:t xml:space="preserve">updated </w:t>
      </w:r>
      <w:r w:rsidRPr="00D3153B">
        <w:rPr>
          <w:rFonts w:ascii="Times New Roman" w:hAnsi="Times New Roman" w:cs="Times New Roman"/>
          <w:color w:val="010101"/>
          <w:sz w:val="24"/>
          <w:szCs w:val="24"/>
        </w:rPr>
        <w:t xml:space="preserve">between DYs with mandatory rebasing by using </w:t>
      </w:r>
      <w:r w:rsidRPr="00077590">
        <w:rPr>
          <w:rFonts w:ascii="Times New Roman" w:hAnsi="Times New Roman" w:cs="Times New Roman"/>
          <w:color w:val="010101"/>
          <w:sz w:val="24"/>
          <w:szCs w:val="24"/>
        </w:rPr>
        <w:t xml:space="preserve">(select one): </w:t>
      </w:r>
    </w:p>
    <w:p w14:paraId="64BD7CD2" w14:textId="77AB6429" w:rsidR="00882CCE" w:rsidRPr="00D3153B" w:rsidRDefault="00882CCE">
      <w:pPr>
        <w:pStyle w:val="ListParagraph"/>
        <w:numPr>
          <w:ilvl w:val="0"/>
          <w:numId w:val="36"/>
        </w:numPr>
        <w:spacing w:line="276" w:lineRule="auto"/>
        <w:ind w:left="360"/>
        <w:rPr>
          <w:rFonts w:ascii="Times New Roman" w:hAnsi="Times New Roman" w:cs="Times New Roman"/>
          <w:sz w:val="24"/>
          <w:szCs w:val="24"/>
        </w:rPr>
        <w:pPrChange w:id="442" w:author="Danielle Motley" w:date="2023-11-20T11:22:00Z">
          <w:pPr>
            <w:pStyle w:val="ListParagraph"/>
            <w:numPr>
              <w:numId w:val="36"/>
            </w:numPr>
            <w:ind w:left="360" w:hanging="360"/>
          </w:pPr>
        </w:pPrChange>
      </w:pPr>
      <w:r>
        <w:rPr>
          <w:rFonts w:ascii="Times New Roman" w:hAnsi="Times New Roman" w:cs="Times New Roman"/>
          <w:color w:val="010101"/>
          <w:sz w:val="24"/>
          <w:szCs w:val="24"/>
        </w:rPr>
        <w:t xml:space="preserve">     </w:t>
      </w:r>
      <w:r w:rsidR="00554E12">
        <w:rPr>
          <w:rFonts w:ascii="Times New Roman" w:hAnsi="Times New Roman" w:cs="Times New Roman"/>
          <w:color w:val="010101"/>
          <w:sz w:val="24"/>
          <w:szCs w:val="24"/>
        </w:rPr>
        <w:t>T</w:t>
      </w:r>
      <w:r w:rsidRPr="00D3153B">
        <w:rPr>
          <w:rFonts w:ascii="Times New Roman" w:hAnsi="Times New Roman" w:cs="Times New Roman"/>
          <w:color w:val="010101"/>
          <w:sz w:val="24"/>
          <w:szCs w:val="24"/>
        </w:rPr>
        <w:t xml:space="preserve">he Medicare </w:t>
      </w:r>
      <w:r w:rsidRPr="00D3153B">
        <w:rPr>
          <w:rFonts w:ascii="Times New Roman" w:hAnsi="Times New Roman" w:cs="Times New Roman"/>
          <w:sz w:val="24"/>
          <w:szCs w:val="24"/>
        </w:rPr>
        <w:t>Economic</w:t>
      </w:r>
      <w:r w:rsidRPr="00D3153B">
        <w:rPr>
          <w:rFonts w:ascii="Times New Roman" w:hAnsi="Times New Roman" w:cs="Times New Roman"/>
          <w:color w:val="010101"/>
          <w:sz w:val="24"/>
          <w:szCs w:val="24"/>
        </w:rPr>
        <w:t xml:space="preserve"> Index (MEI)</w:t>
      </w:r>
    </w:p>
    <w:p w14:paraId="546A6CD0" w14:textId="0B1ED721" w:rsidR="00882CCE" w:rsidRPr="00077590" w:rsidRDefault="00882CCE">
      <w:pPr>
        <w:pStyle w:val="ListParagraph"/>
        <w:numPr>
          <w:ilvl w:val="0"/>
          <w:numId w:val="36"/>
        </w:numPr>
        <w:spacing w:after="0" w:line="276" w:lineRule="auto"/>
        <w:ind w:left="360"/>
        <w:rPr>
          <w:rFonts w:ascii="Times New Roman" w:hAnsi="Times New Roman" w:cs="Times New Roman"/>
          <w:sz w:val="24"/>
          <w:szCs w:val="24"/>
        </w:rPr>
        <w:pPrChange w:id="443" w:author="Danielle Motley" w:date="2023-11-20T11:46:00Z">
          <w:pPr>
            <w:pStyle w:val="ListParagraph"/>
            <w:numPr>
              <w:numId w:val="36"/>
            </w:numPr>
            <w:ind w:left="360" w:hanging="360"/>
          </w:pPr>
        </w:pPrChange>
      </w:pPr>
      <w:r>
        <w:rPr>
          <w:rFonts w:ascii="Times New Roman" w:hAnsi="Times New Roman" w:cs="Times New Roman"/>
          <w:color w:val="010101"/>
          <w:spacing w:val="-8"/>
          <w:sz w:val="24"/>
          <w:szCs w:val="24"/>
        </w:rPr>
        <w:t xml:space="preserve">      </w:t>
      </w:r>
      <w:r w:rsidRPr="00077590">
        <w:rPr>
          <w:rFonts w:ascii="Times New Roman" w:hAnsi="Times New Roman" w:cs="Times New Roman"/>
          <w:color w:val="010101"/>
          <w:spacing w:val="-8"/>
          <w:sz w:val="24"/>
          <w:szCs w:val="24"/>
        </w:rPr>
        <w:t>Rebasing</w:t>
      </w:r>
      <w:r w:rsidRPr="00077590">
        <w:rPr>
          <w:rFonts w:ascii="Times New Roman" w:hAnsi="Times New Roman" w:cs="Times New Roman"/>
          <w:color w:val="010101"/>
          <w:spacing w:val="-7"/>
          <w:sz w:val="24"/>
          <w:szCs w:val="24"/>
        </w:rPr>
        <w:t xml:space="preserve"> </w:t>
      </w:r>
      <w:r w:rsidRPr="00077590">
        <w:rPr>
          <w:rFonts w:ascii="Times New Roman" w:hAnsi="Times New Roman" w:cs="Times New Roman"/>
          <w:color w:val="010101"/>
          <w:spacing w:val="-8"/>
          <w:sz w:val="24"/>
          <w:szCs w:val="24"/>
        </w:rPr>
        <w:t>CC</w:t>
      </w:r>
      <w:r w:rsidRPr="00077590">
        <w:rPr>
          <w:rFonts w:ascii="Times New Roman" w:hAnsi="Times New Roman" w:cs="Times New Roman"/>
          <w:color w:val="010101"/>
          <w:spacing w:val="-7"/>
          <w:sz w:val="24"/>
          <w:szCs w:val="24"/>
        </w:rPr>
        <w:t xml:space="preserve"> </w:t>
      </w:r>
      <w:r w:rsidRPr="00077590">
        <w:rPr>
          <w:rFonts w:ascii="Times New Roman" w:hAnsi="Times New Roman" w:cs="Times New Roman"/>
          <w:color w:val="010101"/>
          <w:spacing w:val="-8"/>
          <w:sz w:val="24"/>
          <w:szCs w:val="24"/>
        </w:rPr>
        <w:t>PPS-</w:t>
      </w:r>
      <w:r>
        <w:rPr>
          <w:rFonts w:ascii="Times New Roman" w:hAnsi="Times New Roman" w:cs="Times New Roman"/>
          <w:color w:val="010101"/>
          <w:spacing w:val="-8"/>
          <w:sz w:val="24"/>
          <w:szCs w:val="24"/>
        </w:rPr>
        <w:t>4</w:t>
      </w:r>
      <w:r w:rsidRPr="00077590">
        <w:rPr>
          <w:rFonts w:ascii="Times New Roman" w:hAnsi="Times New Roman" w:cs="Times New Roman"/>
          <w:color w:val="010101"/>
          <w:sz w:val="24"/>
          <w:szCs w:val="24"/>
        </w:rPr>
        <w:t xml:space="preserve"> </w:t>
      </w:r>
      <w:r w:rsidRPr="00077590">
        <w:rPr>
          <w:rFonts w:ascii="Times New Roman" w:hAnsi="Times New Roman" w:cs="Times New Roman"/>
          <w:color w:val="010101"/>
          <w:spacing w:val="-8"/>
          <w:sz w:val="24"/>
          <w:szCs w:val="24"/>
        </w:rPr>
        <w:t>rate</w:t>
      </w:r>
      <w:r>
        <w:rPr>
          <w:rFonts w:ascii="Times New Roman" w:hAnsi="Times New Roman" w:cs="Times New Roman"/>
          <w:color w:val="010101"/>
          <w:spacing w:val="-8"/>
          <w:sz w:val="24"/>
          <w:szCs w:val="24"/>
        </w:rPr>
        <w:t>s</w:t>
      </w:r>
    </w:p>
    <w:p w14:paraId="11DD5051" w14:textId="77777777" w:rsidR="00882CCE" w:rsidRDefault="00882CCE">
      <w:pPr>
        <w:spacing w:after="0" w:line="276" w:lineRule="auto"/>
        <w:contextualSpacing/>
        <w:rPr>
          <w:rFonts w:ascii="Times New Roman" w:hAnsi="Times New Roman" w:cs="Times New Roman"/>
          <w:color w:val="010101"/>
          <w:w w:val="105"/>
          <w:sz w:val="24"/>
          <w:szCs w:val="24"/>
        </w:rPr>
        <w:pPrChange w:id="444" w:author="Danielle Motley" w:date="2023-11-20T11:22:00Z">
          <w:pPr>
            <w:spacing w:after="0"/>
          </w:pPr>
        </w:pPrChange>
      </w:pPr>
    </w:p>
    <w:p w14:paraId="725EE45A" w14:textId="77777777" w:rsidR="00882CCE" w:rsidRPr="00D937BE" w:rsidRDefault="00882CCE">
      <w:pPr>
        <w:pStyle w:val="SectionSubSectionSectionSection-Level5"/>
        <w:spacing w:line="276" w:lineRule="auto"/>
        <w:contextualSpacing/>
        <w:pPrChange w:id="445" w:author="Danielle Motley" w:date="2023-11-20T11:22:00Z">
          <w:pPr>
            <w:pStyle w:val="SectionSubSectionSectionSection-Level5"/>
          </w:pPr>
        </w:pPrChange>
      </w:pPr>
      <w:r w:rsidRPr="00D937BE">
        <w:t>Interim Payment Methodology for Rebasing</w:t>
      </w:r>
    </w:p>
    <w:p w14:paraId="3D6B41FD" w14:textId="352285E4" w:rsidR="00882CCE" w:rsidRDefault="00882CCE" w:rsidP="008C0078">
      <w:pPr>
        <w:spacing w:line="276" w:lineRule="auto"/>
        <w:ind w:right="-90"/>
        <w:contextualSpacing/>
        <w:rPr>
          <w:ins w:id="446" w:author="Danielle Motley" w:date="2023-11-20T11:46:00Z"/>
          <w:rFonts w:ascii="Times New Roman" w:hAnsi="Times New Roman" w:cs="Times New Roman"/>
          <w:sz w:val="24"/>
          <w:szCs w:val="24"/>
        </w:rPr>
      </w:pPr>
      <w:r w:rsidRPr="00D937BE">
        <w:rPr>
          <w:rFonts w:ascii="Times New Roman" w:hAnsi="Times New Roman" w:cs="Times New Roman"/>
          <w:sz w:val="24"/>
          <w:szCs w:val="24"/>
        </w:rPr>
        <w:t>When</w:t>
      </w:r>
      <w:r w:rsidRPr="00D937BE">
        <w:rPr>
          <w:rFonts w:ascii="Times New Roman" w:hAnsi="Times New Roman" w:cs="Times New Roman"/>
          <w:spacing w:val="21"/>
          <w:sz w:val="24"/>
          <w:szCs w:val="24"/>
        </w:rPr>
        <w:t xml:space="preserve"> rebasing PPS-</w:t>
      </w:r>
      <w:r w:rsidR="00554E12" w:rsidRPr="00D937BE">
        <w:rPr>
          <w:rFonts w:ascii="Times New Roman" w:hAnsi="Times New Roman" w:cs="Times New Roman"/>
          <w:spacing w:val="21"/>
          <w:sz w:val="24"/>
          <w:szCs w:val="24"/>
        </w:rPr>
        <w:t>4</w:t>
      </w:r>
      <w:r w:rsidRPr="00D937BE">
        <w:rPr>
          <w:rFonts w:ascii="Times New Roman" w:hAnsi="Times New Roman" w:cs="Times New Roman"/>
          <w:spacing w:val="21"/>
          <w:sz w:val="24"/>
          <w:szCs w:val="24"/>
        </w:rPr>
        <w:t xml:space="preserve"> rates for an upcoming DY, the PPS rate for the upcoming DY is calculated by rebasing the prior DY’s PPS rate so the rate calculated for the upcoming DY reflects the prior DY’s cost experience. As the cost and visit data for the prior DY data will not be available to the state in time to analyze and rebase the rate prior to the start of the upcoming DY, the state will need to pay an interim PPS rate until the PPS </w:t>
      </w:r>
      <w:r w:rsidRPr="00D937BE">
        <w:rPr>
          <w:rFonts w:ascii="Times New Roman" w:hAnsi="Times New Roman" w:cs="Times New Roman"/>
          <w:spacing w:val="21"/>
          <w:sz w:val="24"/>
          <w:szCs w:val="24"/>
        </w:rPr>
        <w:lastRenderedPageBreak/>
        <w:t>rate(s) are finalized for that DY. I</w:t>
      </w:r>
      <w:r w:rsidRPr="00D937BE">
        <w:rPr>
          <w:rFonts w:ascii="Times New Roman" w:hAnsi="Times New Roman" w:cs="Times New Roman"/>
          <w:sz w:val="24"/>
          <w:szCs w:val="24"/>
        </w:rPr>
        <w:t>n</w:t>
      </w:r>
      <w:r w:rsidRPr="00D937BE">
        <w:rPr>
          <w:rFonts w:ascii="Times New Roman" w:hAnsi="Times New Roman" w:cs="Times New Roman"/>
          <w:spacing w:val="24"/>
          <w:sz w:val="24"/>
          <w:szCs w:val="24"/>
        </w:rPr>
        <w:t xml:space="preserve"> </w:t>
      </w:r>
      <w:r w:rsidRPr="00D937BE">
        <w:rPr>
          <w:rFonts w:ascii="Times New Roman" w:hAnsi="Times New Roman" w:cs="Times New Roman"/>
          <w:sz w:val="24"/>
          <w:szCs w:val="24"/>
        </w:rPr>
        <w:t>the</w:t>
      </w:r>
      <w:r w:rsidRPr="00D937BE">
        <w:rPr>
          <w:rFonts w:ascii="Times New Roman" w:hAnsi="Times New Roman" w:cs="Times New Roman"/>
          <w:spacing w:val="37"/>
          <w:sz w:val="24"/>
          <w:szCs w:val="24"/>
        </w:rPr>
        <w:t xml:space="preserve"> </w:t>
      </w:r>
      <w:r w:rsidRPr="00D937BE">
        <w:rPr>
          <w:rFonts w:ascii="Times New Roman" w:hAnsi="Times New Roman" w:cs="Times New Roman"/>
          <w:sz w:val="24"/>
          <w:szCs w:val="24"/>
        </w:rPr>
        <w:t>box</w:t>
      </w:r>
      <w:r w:rsidRPr="00D937BE">
        <w:rPr>
          <w:rFonts w:ascii="Times New Roman" w:hAnsi="Times New Roman" w:cs="Times New Roman"/>
          <w:spacing w:val="22"/>
          <w:sz w:val="24"/>
          <w:szCs w:val="24"/>
        </w:rPr>
        <w:t xml:space="preserve"> </w:t>
      </w:r>
      <w:r w:rsidRPr="00D937BE">
        <w:rPr>
          <w:rFonts w:ascii="Times New Roman" w:hAnsi="Times New Roman" w:cs="Times New Roman"/>
          <w:sz w:val="24"/>
          <w:szCs w:val="24"/>
        </w:rPr>
        <w:t>below, please provide</w:t>
      </w:r>
      <w:r w:rsidRPr="00D937BE">
        <w:rPr>
          <w:rFonts w:ascii="Times New Roman" w:hAnsi="Times New Roman" w:cs="Times New Roman"/>
          <w:spacing w:val="30"/>
          <w:sz w:val="24"/>
          <w:szCs w:val="24"/>
        </w:rPr>
        <w:t xml:space="preserve"> </w:t>
      </w:r>
      <w:r w:rsidRPr="00D937BE">
        <w:rPr>
          <w:rFonts w:ascii="Times New Roman" w:hAnsi="Times New Roman" w:cs="Times New Roman"/>
          <w:sz w:val="24"/>
          <w:szCs w:val="24"/>
        </w:rPr>
        <w:t>an</w:t>
      </w:r>
      <w:r w:rsidRPr="00D937BE">
        <w:rPr>
          <w:rFonts w:ascii="Times New Roman" w:hAnsi="Times New Roman" w:cs="Times New Roman"/>
          <w:spacing w:val="19"/>
          <w:sz w:val="24"/>
          <w:szCs w:val="24"/>
        </w:rPr>
        <w:t xml:space="preserve"> </w:t>
      </w:r>
      <w:r w:rsidRPr="00D937BE">
        <w:rPr>
          <w:rFonts w:ascii="Times New Roman" w:hAnsi="Times New Roman" w:cs="Times New Roman"/>
          <w:sz w:val="24"/>
          <w:szCs w:val="24"/>
        </w:rPr>
        <w:t>explanation</w:t>
      </w:r>
      <w:r w:rsidRPr="00D937BE">
        <w:rPr>
          <w:rFonts w:ascii="Times New Roman" w:hAnsi="Times New Roman" w:cs="Times New Roman"/>
          <w:spacing w:val="40"/>
          <w:sz w:val="24"/>
          <w:szCs w:val="24"/>
        </w:rPr>
        <w:t xml:space="preserve"> </w:t>
      </w:r>
      <w:r w:rsidRPr="00D937BE">
        <w:rPr>
          <w:rFonts w:ascii="Times New Roman" w:hAnsi="Times New Roman" w:cs="Times New Roman"/>
          <w:sz w:val="24"/>
          <w:szCs w:val="24"/>
        </w:rPr>
        <w:t xml:space="preserve">of </w:t>
      </w:r>
      <w:r w:rsidRPr="00D937BE">
        <w:rPr>
          <w:rFonts w:ascii="Times New Roman" w:hAnsi="Times New Roman" w:cs="Times New Roman"/>
          <w:w w:val="110"/>
          <w:sz w:val="24"/>
          <w:szCs w:val="24"/>
        </w:rPr>
        <w:t>the</w:t>
      </w:r>
      <w:r w:rsidRPr="00D937BE">
        <w:rPr>
          <w:rFonts w:ascii="Times New Roman" w:hAnsi="Times New Roman" w:cs="Times New Roman"/>
          <w:spacing w:val="-17"/>
          <w:w w:val="110"/>
          <w:sz w:val="24"/>
          <w:szCs w:val="24"/>
        </w:rPr>
        <w:t xml:space="preserve"> </w:t>
      </w:r>
      <w:r w:rsidRPr="00D937BE">
        <w:rPr>
          <w:rFonts w:ascii="Times New Roman" w:hAnsi="Times New Roman" w:cs="Times New Roman"/>
          <w:w w:val="110"/>
          <w:sz w:val="24"/>
          <w:szCs w:val="24"/>
        </w:rPr>
        <w:t>interim</w:t>
      </w:r>
      <w:r w:rsidRPr="00D937BE">
        <w:rPr>
          <w:rFonts w:ascii="Times New Roman" w:hAnsi="Times New Roman" w:cs="Times New Roman"/>
          <w:spacing w:val="-13"/>
          <w:w w:val="110"/>
          <w:sz w:val="24"/>
          <w:szCs w:val="24"/>
        </w:rPr>
        <w:t xml:space="preserve"> </w:t>
      </w:r>
      <w:r w:rsidRPr="00D937BE">
        <w:rPr>
          <w:rFonts w:ascii="Times New Roman" w:hAnsi="Times New Roman" w:cs="Times New Roman"/>
          <w:w w:val="110"/>
          <w:sz w:val="24"/>
          <w:szCs w:val="24"/>
        </w:rPr>
        <w:t>payment</w:t>
      </w:r>
      <w:r w:rsidRPr="00D937BE">
        <w:rPr>
          <w:rFonts w:ascii="Times New Roman" w:hAnsi="Times New Roman" w:cs="Times New Roman"/>
          <w:spacing w:val="-10"/>
          <w:w w:val="110"/>
          <w:sz w:val="24"/>
          <w:szCs w:val="24"/>
        </w:rPr>
        <w:t xml:space="preserve"> </w:t>
      </w:r>
      <w:r w:rsidRPr="00D937BE">
        <w:rPr>
          <w:rFonts w:ascii="Times New Roman" w:hAnsi="Times New Roman" w:cs="Times New Roman"/>
          <w:w w:val="110"/>
          <w:sz w:val="24"/>
          <w:szCs w:val="24"/>
        </w:rPr>
        <w:t>methodology</w:t>
      </w:r>
      <w:r w:rsidRPr="00D937BE">
        <w:rPr>
          <w:rStyle w:val="FootnoteReference"/>
          <w:rFonts w:ascii="Times New Roman" w:hAnsi="Times New Roman" w:cs="Times New Roman"/>
          <w:w w:val="110"/>
          <w:sz w:val="24"/>
          <w:szCs w:val="24"/>
        </w:rPr>
        <w:footnoteReference w:id="11"/>
      </w:r>
      <w:r w:rsidRPr="00D937BE">
        <w:rPr>
          <w:rFonts w:ascii="Times New Roman" w:hAnsi="Times New Roman" w:cs="Times New Roman"/>
          <w:color w:val="282828"/>
          <w:w w:val="110"/>
          <w:sz w:val="24"/>
          <w:szCs w:val="24"/>
        </w:rPr>
        <w:t xml:space="preserve"> that your state will use</w:t>
      </w:r>
      <w:r w:rsidRPr="00D937BE">
        <w:rPr>
          <w:rFonts w:ascii="Times New Roman" w:hAnsi="Times New Roman" w:cs="Times New Roman"/>
          <w:color w:val="282828"/>
          <w:spacing w:val="11"/>
          <w:w w:val="110"/>
          <w:sz w:val="24"/>
          <w:szCs w:val="24"/>
        </w:rPr>
        <w:t xml:space="preserve"> </w:t>
      </w:r>
      <w:r w:rsidRPr="00D937BE">
        <w:rPr>
          <w:rFonts w:ascii="Times New Roman" w:hAnsi="Times New Roman" w:cs="Times New Roman"/>
          <w:w w:val="110"/>
          <w:sz w:val="24"/>
          <w:szCs w:val="24"/>
        </w:rPr>
        <w:t xml:space="preserve">specifying what interim rate the state will pay providers, when the final PPS rate would be calculated for that DY, and how the state intends to reconcile claims for that DY to ensure that all CCBHC service encounters provided in that DY are paid that DY’s rebased PPS rate.  If the state intends to have a different methodology interim payment methodology for the optional annual and mandatory rebasing timeframes (DY3 and every three years thereafter), please include a description of both methodologies below. </w:t>
      </w:r>
      <w:r w:rsidRPr="00D937BE">
        <w:rPr>
          <w:rFonts w:ascii="Times New Roman" w:hAnsi="Times New Roman" w:cs="Times New Roman"/>
          <w:sz w:val="24"/>
          <w:szCs w:val="24"/>
        </w:rPr>
        <w:t>If</w:t>
      </w:r>
      <w:r w:rsidRPr="00D937BE">
        <w:rPr>
          <w:rFonts w:ascii="Times New Roman" w:hAnsi="Times New Roman" w:cs="Times New Roman"/>
          <w:spacing w:val="40"/>
          <w:sz w:val="24"/>
          <w:szCs w:val="24"/>
        </w:rPr>
        <w:t xml:space="preserve"> </w:t>
      </w:r>
      <w:r w:rsidRPr="00D937BE">
        <w:rPr>
          <w:rFonts w:ascii="Times New Roman" w:hAnsi="Times New Roman" w:cs="Times New Roman"/>
          <w:sz w:val="24"/>
          <w:szCs w:val="24"/>
        </w:rPr>
        <w:t>more</w:t>
      </w:r>
      <w:r w:rsidRPr="00D937BE">
        <w:rPr>
          <w:rFonts w:ascii="Times New Roman" w:hAnsi="Times New Roman" w:cs="Times New Roman"/>
          <w:spacing w:val="23"/>
          <w:sz w:val="24"/>
          <w:szCs w:val="24"/>
        </w:rPr>
        <w:t xml:space="preserve"> </w:t>
      </w:r>
      <w:r w:rsidRPr="00D937BE">
        <w:rPr>
          <w:rFonts w:ascii="Times New Roman" w:hAnsi="Times New Roman" w:cs="Times New Roman"/>
          <w:sz w:val="24"/>
          <w:szCs w:val="24"/>
        </w:rPr>
        <w:t>space</w:t>
      </w:r>
      <w:r w:rsidRPr="00D937BE">
        <w:rPr>
          <w:rFonts w:ascii="Times New Roman" w:hAnsi="Times New Roman" w:cs="Times New Roman"/>
          <w:spacing w:val="32"/>
          <w:sz w:val="24"/>
          <w:szCs w:val="24"/>
        </w:rPr>
        <w:t xml:space="preserve"> </w:t>
      </w:r>
      <w:r w:rsidRPr="00D937BE">
        <w:rPr>
          <w:rFonts w:ascii="Times New Roman" w:hAnsi="Times New Roman" w:cs="Times New Roman"/>
          <w:sz w:val="24"/>
          <w:szCs w:val="24"/>
        </w:rPr>
        <w:t>is needed,</w:t>
      </w:r>
      <w:r w:rsidRPr="00D937BE">
        <w:rPr>
          <w:rFonts w:ascii="Times New Roman" w:hAnsi="Times New Roman" w:cs="Times New Roman"/>
          <w:spacing w:val="35"/>
          <w:sz w:val="24"/>
          <w:szCs w:val="24"/>
        </w:rPr>
        <w:t xml:space="preserve"> </w:t>
      </w:r>
      <w:r w:rsidRPr="00D937BE">
        <w:rPr>
          <w:rFonts w:ascii="Times New Roman" w:hAnsi="Times New Roman" w:cs="Times New Roman"/>
          <w:sz w:val="24"/>
          <w:szCs w:val="24"/>
        </w:rPr>
        <w:t>please</w:t>
      </w:r>
      <w:r w:rsidRPr="00D937BE">
        <w:rPr>
          <w:rFonts w:ascii="Times New Roman" w:hAnsi="Times New Roman" w:cs="Times New Roman"/>
          <w:spacing w:val="40"/>
          <w:sz w:val="24"/>
          <w:szCs w:val="24"/>
        </w:rPr>
        <w:t xml:space="preserve"> </w:t>
      </w:r>
      <w:proofErr w:type="gramStart"/>
      <w:r w:rsidRPr="00D937BE">
        <w:rPr>
          <w:rFonts w:ascii="Times New Roman" w:hAnsi="Times New Roman" w:cs="Times New Roman"/>
          <w:sz w:val="24"/>
          <w:szCs w:val="24"/>
        </w:rPr>
        <w:t>attach</w:t>
      </w:r>
      <w:proofErr w:type="gramEnd"/>
      <w:r w:rsidRPr="00D937BE">
        <w:rPr>
          <w:rFonts w:ascii="Times New Roman" w:hAnsi="Times New Roman" w:cs="Times New Roman"/>
          <w:spacing w:val="36"/>
          <w:sz w:val="24"/>
          <w:szCs w:val="24"/>
        </w:rPr>
        <w:t xml:space="preserve"> </w:t>
      </w:r>
      <w:r w:rsidRPr="00D937BE">
        <w:rPr>
          <w:rFonts w:ascii="Times New Roman" w:hAnsi="Times New Roman" w:cs="Times New Roman"/>
          <w:sz w:val="24"/>
          <w:szCs w:val="24"/>
        </w:rPr>
        <w:t>and identify</w:t>
      </w:r>
      <w:r w:rsidRPr="00D937BE">
        <w:rPr>
          <w:rFonts w:ascii="Times New Roman" w:hAnsi="Times New Roman" w:cs="Times New Roman"/>
          <w:spacing w:val="36"/>
          <w:sz w:val="24"/>
          <w:szCs w:val="24"/>
        </w:rPr>
        <w:t xml:space="preserve"> </w:t>
      </w:r>
      <w:r w:rsidRPr="00D937BE">
        <w:rPr>
          <w:rFonts w:ascii="Times New Roman" w:hAnsi="Times New Roman" w:cs="Times New Roman"/>
          <w:sz w:val="24"/>
          <w:szCs w:val="24"/>
        </w:rPr>
        <w:t>the</w:t>
      </w:r>
      <w:r w:rsidRPr="00D937BE">
        <w:rPr>
          <w:rFonts w:ascii="Times New Roman" w:hAnsi="Times New Roman" w:cs="Times New Roman"/>
          <w:spacing w:val="32"/>
          <w:sz w:val="24"/>
          <w:szCs w:val="24"/>
        </w:rPr>
        <w:t xml:space="preserve"> </w:t>
      </w:r>
      <w:r w:rsidRPr="00D937BE">
        <w:rPr>
          <w:rFonts w:ascii="Times New Roman" w:hAnsi="Times New Roman" w:cs="Times New Roman"/>
          <w:sz w:val="24"/>
          <w:szCs w:val="24"/>
        </w:rPr>
        <w:t>page</w:t>
      </w:r>
      <w:r w:rsidRPr="00D937BE">
        <w:rPr>
          <w:rFonts w:ascii="Times New Roman" w:hAnsi="Times New Roman" w:cs="Times New Roman"/>
          <w:spacing w:val="23"/>
          <w:sz w:val="24"/>
          <w:szCs w:val="24"/>
        </w:rPr>
        <w:t xml:space="preserve"> </w:t>
      </w:r>
      <w:r w:rsidRPr="00D937BE">
        <w:rPr>
          <w:rFonts w:ascii="Times New Roman" w:hAnsi="Times New Roman" w:cs="Times New Roman"/>
          <w:sz w:val="24"/>
          <w:szCs w:val="24"/>
        </w:rPr>
        <w:t>that</w:t>
      </w:r>
      <w:r w:rsidRPr="00D937BE">
        <w:rPr>
          <w:rFonts w:ascii="Times New Roman" w:hAnsi="Times New Roman" w:cs="Times New Roman"/>
          <w:spacing w:val="29"/>
          <w:sz w:val="24"/>
          <w:szCs w:val="24"/>
        </w:rPr>
        <w:t xml:space="preserve"> </w:t>
      </w:r>
      <w:r w:rsidRPr="00D937BE">
        <w:rPr>
          <w:rFonts w:ascii="Times New Roman" w:hAnsi="Times New Roman" w:cs="Times New Roman"/>
          <w:sz w:val="24"/>
          <w:szCs w:val="24"/>
        </w:rPr>
        <w:t>pertains</w:t>
      </w:r>
      <w:r w:rsidRPr="00D937BE">
        <w:rPr>
          <w:rFonts w:ascii="Times New Roman" w:hAnsi="Times New Roman" w:cs="Times New Roman"/>
          <w:spacing w:val="26"/>
          <w:sz w:val="24"/>
          <w:szCs w:val="24"/>
        </w:rPr>
        <w:t xml:space="preserve"> </w:t>
      </w:r>
      <w:r w:rsidRPr="00D937BE">
        <w:rPr>
          <w:rFonts w:ascii="Times New Roman" w:hAnsi="Times New Roman" w:cs="Times New Roman"/>
          <w:sz w:val="24"/>
          <w:szCs w:val="24"/>
        </w:rPr>
        <w:t>to</w:t>
      </w:r>
      <w:r w:rsidRPr="00D937BE">
        <w:rPr>
          <w:rFonts w:ascii="Times New Roman" w:hAnsi="Times New Roman" w:cs="Times New Roman"/>
          <w:spacing w:val="40"/>
          <w:sz w:val="24"/>
          <w:szCs w:val="24"/>
        </w:rPr>
        <w:t xml:space="preserve"> </w:t>
      </w:r>
      <w:r w:rsidRPr="00D937BE">
        <w:rPr>
          <w:rFonts w:ascii="Times New Roman" w:hAnsi="Times New Roman" w:cs="Times New Roman"/>
          <w:sz w:val="24"/>
          <w:szCs w:val="24"/>
        </w:rPr>
        <w:t>this</w:t>
      </w:r>
      <w:r w:rsidRPr="00D937BE">
        <w:rPr>
          <w:rFonts w:ascii="Times New Roman" w:hAnsi="Times New Roman" w:cs="Times New Roman"/>
          <w:spacing w:val="26"/>
          <w:sz w:val="24"/>
          <w:szCs w:val="24"/>
        </w:rPr>
        <w:t xml:space="preserve"> </w:t>
      </w:r>
      <w:r w:rsidRPr="00D937BE">
        <w:rPr>
          <w:rFonts w:ascii="Times New Roman" w:hAnsi="Times New Roman" w:cs="Times New Roman"/>
          <w:sz w:val="24"/>
          <w:szCs w:val="24"/>
        </w:rPr>
        <w:t>section.</w:t>
      </w:r>
    </w:p>
    <w:p w14:paraId="43469819" w14:textId="77777777" w:rsidR="008C0078" w:rsidRDefault="008C0078">
      <w:pPr>
        <w:spacing w:line="276" w:lineRule="auto"/>
        <w:ind w:right="-90"/>
        <w:contextualSpacing/>
        <w:rPr>
          <w:rFonts w:ascii="Times New Roman" w:hAnsi="Times New Roman" w:cs="Times New Roman"/>
          <w:sz w:val="24"/>
          <w:szCs w:val="24"/>
        </w:rPr>
        <w:pPrChange w:id="447" w:author="Danielle Motley" w:date="2023-11-20T11:46:00Z">
          <w:pPr/>
        </w:pPrChange>
      </w:pPr>
    </w:p>
    <w:p w14:paraId="56CF52F6" w14:textId="77777777" w:rsidR="00882CCE" w:rsidRDefault="00882CCE" w:rsidP="00BE4A17">
      <w:pPr>
        <w:spacing w:line="276" w:lineRule="auto"/>
        <w:contextualSpacing/>
        <w:rPr>
          <w:ins w:id="448" w:author="Danielle Motley" w:date="2023-11-20T11:56:00Z"/>
        </w:rPr>
      </w:pPr>
      <w:r>
        <w:rPr>
          <w:noProof/>
          <w:sz w:val="20"/>
        </w:rPr>
        <mc:AlternateContent>
          <mc:Choice Requires="wpg">
            <w:drawing>
              <wp:inline distT="0" distB="0" distL="0" distR="0" wp14:anchorId="6AAE8F37" wp14:editId="377377DC">
                <wp:extent cx="6263640" cy="1508760"/>
                <wp:effectExtent l="0" t="0" r="3810" b="0"/>
                <wp:docPr id="777237490" name="Group 7772374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1296011005"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919B70C" id="Group 777237490"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p>
    <w:p w14:paraId="04FB5A3D" w14:textId="77777777" w:rsidR="003F2FA1" w:rsidRDefault="003F2FA1">
      <w:pPr>
        <w:spacing w:line="276" w:lineRule="auto"/>
        <w:contextualSpacing/>
        <w:pPrChange w:id="449" w:author="Danielle Motley" w:date="2023-11-20T11:22:00Z">
          <w:pPr/>
        </w:pPrChange>
      </w:pPr>
    </w:p>
    <w:p w14:paraId="4F27E3F2" w14:textId="5CFBE4B3" w:rsidR="00AC70F2" w:rsidRPr="00D937BE" w:rsidRDefault="00AC70F2">
      <w:pPr>
        <w:pStyle w:val="SectionSubSectionSectionSection-Level5"/>
        <w:spacing w:line="276" w:lineRule="auto"/>
        <w:contextualSpacing/>
        <w:pPrChange w:id="450" w:author="Danielle Motley" w:date="2023-11-20T11:22:00Z">
          <w:pPr>
            <w:pStyle w:val="SectionSubSectionSectionSection-Level5"/>
          </w:pPr>
        </w:pPrChange>
      </w:pPr>
      <w:r w:rsidRPr="00D937BE">
        <w:t>PPS-4 Identification of Populations with Certain Conditions, or Special Populations (SP)</w:t>
      </w:r>
    </w:p>
    <w:p w14:paraId="10E53A93" w14:textId="640567C3" w:rsidR="00554E12" w:rsidRDefault="00554E12">
      <w:pPr>
        <w:spacing w:line="276" w:lineRule="auto"/>
        <w:contextualSpacing/>
        <w:rPr>
          <w:rFonts w:ascii="Times New Roman" w:hAnsi="Times New Roman" w:cs="Times New Roman"/>
          <w:color w:val="010101"/>
          <w:w w:val="110"/>
          <w:sz w:val="24"/>
          <w:szCs w:val="24"/>
        </w:rPr>
        <w:pPrChange w:id="451" w:author="Danielle Motley" w:date="2023-11-20T11:22:00Z">
          <w:pPr/>
        </w:pPrChange>
      </w:pPr>
      <w:r>
        <w:rPr>
          <w:rFonts w:ascii="Times New Roman" w:hAnsi="Times New Roman" w:cs="Times New Roman"/>
          <w:color w:val="010101"/>
          <w:w w:val="110"/>
          <w:sz w:val="24"/>
          <w:szCs w:val="24"/>
        </w:rPr>
        <w:t>Under the PPS-4 Methodology states have the option to develop a monthly PPS rate for</w:t>
      </w:r>
      <w:r w:rsidRPr="00D3153B">
        <w:t xml:space="preserve"> </w:t>
      </w:r>
      <w:r w:rsidRPr="00D3153B">
        <w:rPr>
          <w:rFonts w:ascii="Times New Roman" w:hAnsi="Times New Roman" w:cs="Times New Roman"/>
          <w:color w:val="010101"/>
          <w:w w:val="110"/>
          <w:sz w:val="24"/>
          <w:szCs w:val="24"/>
        </w:rPr>
        <w:t>populations with certain conditions</w:t>
      </w:r>
      <w:r>
        <w:rPr>
          <w:rFonts w:ascii="Times New Roman" w:hAnsi="Times New Roman" w:cs="Times New Roman"/>
          <w:color w:val="010101"/>
          <w:w w:val="110"/>
          <w:sz w:val="24"/>
          <w:szCs w:val="24"/>
        </w:rPr>
        <w:t>, or Special Populations (SP). The state chooses to (select one):</w:t>
      </w:r>
    </w:p>
    <w:p w14:paraId="4504D07A" w14:textId="4C6F47A0" w:rsidR="00554E12" w:rsidRDefault="00554E12">
      <w:pPr>
        <w:pStyle w:val="ListParagraph"/>
        <w:numPr>
          <w:ilvl w:val="0"/>
          <w:numId w:val="37"/>
        </w:numPr>
        <w:spacing w:line="276" w:lineRule="auto"/>
        <w:ind w:left="540" w:hanging="540"/>
        <w:rPr>
          <w:rFonts w:ascii="Times New Roman" w:hAnsi="Times New Roman" w:cs="Times New Roman"/>
          <w:color w:val="010101"/>
          <w:w w:val="110"/>
          <w:sz w:val="24"/>
          <w:szCs w:val="24"/>
        </w:rPr>
        <w:pPrChange w:id="452" w:author="Danielle Motley" w:date="2023-11-20T11:22:00Z">
          <w:pPr>
            <w:pStyle w:val="ListParagraph"/>
            <w:numPr>
              <w:numId w:val="37"/>
            </w:numPr>
            <w:ind w:left="540" w:hanging="540"/>
          </w:pPr>
        </w:pPrChange>
      </w:pPr>
      <w:r>
        <w:rPr>
          <w:rFonts w:ascii="Times New Roman" w:hAnsi="Times New Roman" w:cs="Times New Roman"/>
          <w:color w:val="010101"/>
          <w:w w:val="110"/>
          <w:sz w:val="24"/>
          <w:szCs w:val="24"/>
        </w:rPr>
        <w:t>Implement SPs and develop monthly SP PPS Rate(s) as part of the PPS-</w:t>
      </w:r>
      <w:r w:rsidR="00AC70F2">
        <w:rPr>
          <w:rFonts w:ascii="Times New Roman" w:hAnsi="Times New Roman" w:cs="Times New Roman"/>
          <w:color w:val="010101"/>
          <w:w w:val="110"/>
          <w:sz w:val="24"/>
          <w:szCs w:val="24"/>
        </w:rPr>
        <w:t>4</w:t>
      </w:r>
      <w:r>
        <w:rPr>
          <w:rFonts w:ascii="Times New Roman" w:hAnsi="Times New Roman" w:cs="Times New Roman"/>
          <w:color w:val="010101"/>
          <w:w w:val="110"/>
          <w:sz w:val="24"/>
          <w:szCs w:val="24"/>
        </w:rPr>
        <w:t xml:space="preserve"> Methodology </w:t>
      </w:r>
    </w:p>
    <w:p w14:paraId="64BE9F33" w14:textId="4D65C87C" w:rsidR="00554E12" w:rsidRDefault="00554E12">
      <w:pPr>
        <w:pStyle w:val="ListParagraph"/>
        <w:numPr>
          <w:ilvl w:val="0"/>
          <w:numId w:val="37"/>
        </w:numPr>
        <w:spacing w:line="276" w:lineRule="auto"/>
        <w:ind w:left="540" w:hanging="540"/>
        <w:rPr>
          <w:rFonts w:ascii="Times New Roman" w:hAnsi="Times New Roman" w:cs="Times New Roman"/>
          <w:color w:val="010101"/>
          <w:w w:val="110"/>
          <w:sz w:val="24"/>
          <w:szCs w:val="24"/>
        </w:rPr>
        <w:pPrChange w:id="453" w:author="Danielle Motley" w:date="2023-11-20T11:22:00Z">
          <w:pPr>
            <w:pStyle w:val="ListParagraph"/>
            <w:numPr>
              <w:numId w:val="37"/>
            </w:numPr>
            <w:ind w:left="540" w:hanging="540"/>
          </w:pPr>
        </w:pPrChange>
      </w:pPr>
      <w:r>
        <w:rPr>
          <w:rFonts w:ascii="Times New Roman" w:hAnsi="Times New Roman" w:cs="Times New Roman"/>
          <w:color w:val="010101"/>
          <w:w w:val="110"/>
          <w:sz w:val="24"/>
          <w:szCs w:val="24"/>
        </w:rPr>
        <w:t>Not implement SPs, therefore no monthly SP PPS Rate(s) will be developed as part of the PPS-</w:t>
      </w:r>
      <w:r w:rsidR="00AC70F2">
        <w:rPr>
          <w:rFonts w:ascii="Times New Roman" w:hAnsi="Times New Roman" w:cs="Times New Roman"/>
          <w:color w:val="010101"/>
          <w:w w:val="110"/>
          <w:sz w:val="24"/>
          <w:szCs w:val="24"/>
        </w:rPr>
        <w:t>4</w:t>
      </w:r>
      <w:r>
        <w:rPr>
          <w:rFonts w:ascii="Times New Roman" w:hAnsi="Times New Roman" w:cs="Times New Roman"/>
          <w:color w:val="010101"/>
          <w:w w:val="110"/>
          <w:sz w:val="24"/>
          <w:szCs w:val="24"/>
        </w:rPr>
        <w:t xml:space="preserve"> Methodology (Continue to Section 2.</w:t>
      </w:r>
      <w:r w:rsidR="00AC70F2">
        <w:rPr>
          <w:rFonts w:ascii="Times New Roman" w:hAnsi="Times New Roman" w:cs="Times New Roman"/>
          <w:color w:val="010101"/>
          <w:w w:val="110"/>
          <w:sz w:val="24"/>
          <w:szCs w:val="24"/>
        </w:rPr>
        <w:t>4</w:t>
      </w:r>
      <w:r>
        <w:rPr>
          <w:rFonts w:ascii="Times New Roman" w:hAnsi="Times New Roman" w:cs="Times New Roman"/>
          <w:color w:val="010101"/>
          <w:w w:val="110"/>
          <w:sz w:val="24"/>
          <w:szCs w:val="24"/>
        </w:rPr>
        <w:t xml:space="preserve">a, </w:t>
      </w:r>
      <w:r w:rsidRPr="00545D68">
        <w:rPr>
          <w:rFonts w:ascii="Times New Roman" w:hAnsi="Times New Roman" w:cs="Times New Roman"/>
          <w:color w:val="010101"/>
          <w:w w:val="110"/>
          <w:sz w:val="24"/>
          <w:szCs w:val="24"/>
        </w:rPr>
        <w:t>PPS-</w:t>
      </w:r>
      <w:r w:rsidR="00AC70F2">
        <w:rPr>
          <w:rFonts w:ascii="Times New Roman" w:hAnsi="Times New Roman" w:cs="Times New Roman"/>
          <w:color w:val="010101"/>
          <w:w w:val="110"/>
          <w:sz w:val="24"/>
          <w:szCs w:val="24"/>
        </w:rPr>
        <w:t>4</w:t>
      </w:r>
      <w:r w:rsidRPr="00545D68">
        <w:rPr>
          <w:rFonts w:ascii="Times New Roman" w:hAnsi="Times New Roman" w:cs="Times New Roman"/>
          <w:color w:val="010101"/>
          <w:w w:val="110"/>
          <w:sz w:val="24"/>
          <w:szCs w:val="24"/>
        </w:rPr>
        <w:t xml:space="preserve"> </w:t>
      </w:r>
      <w:r w:rsidR="00AC70F2">
        <w:rPr>
          <w:rFonts w:ascii="Times New Roman" w:hAnsi="Times New Roman" w:cs="Times New Roman"/>
          <w:color w:val="010101"/>
          <w:w w:val="110"/>
          <w:sz w:val="24"/>
          <w:szCs w:val="24"/>
        </w:rPr>
        <w:t>Special Crisis Services</w:t>
      </w:r>
      <w:r>
        <w:rPr>
          <w:rFonts w:ascii="Times New Roman" w:hAnsi="Times New Roman" w:cs="Times New Roman"/>
          <w:color w:val="010101"/>
          <w:w w:val="110"/>
          <w:sz w:val="24"/>
          <w:szCs w:val="24"/>
        </w:rPr>
        <w:t>)</w:t>
      </w:r>
    </w:p>
    <w:p w14:paraId="58A07139" w14:textId="4797D3EA" w:rsidR="00442D1C" w:rsidRPr="003F2FA1" w:rsidDel="008C0078" w:rsidRDefault="00442D1C">
      <w:pPr>
        <w:rPr>
          <w:del w:id="454" w:author="Danielle Motley" w:date="2023-11-20T11:47:00Z"/>
          <w:rFonts w:ascii="Times New Roman" w:hAnsi="Times New Roman" w:cs="Times New Roman"/>
          <w:color w:val="010101"/>
          <w:w w:val="110"/>
          <w:sz w:val="24"/>
          <w:szCs w:val="24"/>
          <w:rPrChange w:id="455" w:author="Danielle Motley" w:date="2023-11-20T11:55:00Z">
            <w:rPr>
              <w:del w:id="456" w:author="Danielle Motley" w:date="2023-11-20T11:47:00Z"/>
              <w:w w:val="110"/>
            </w:rPr>
          </w:rPrChange>
        </w:rPr>
        <w:pPrChange w:id="457" w:author="Danielle Motley" w:date="2023-11-20T11:55:00Z">
          <w:pPr>
            <w:spacing w:line="276" w:lineRule="auto"/>
            <w:contextualSpacing/>
          </w:pPr>
        </w:pPrChange>
      </w:pPr>
    </w:p>
    <w:p w14:paraId="5691C53A" w14:textId="77777777" w:rsidR="008C0078" w:rsidRDefault="008C0078" w:rsidP="00BE4A17">
      <w:pPr>
        <w:pStyle w:val="ListParagraph"/>
        <w:spacing w:line="276" w:lineRule="auto"/>
        <w:rPr>
          <w:ins w:id="458" w:author="Danielle Motley" w:date="2023-11-20T11:55:00Z"/>
          <w:rFonts w:ascii="Times New Roman" w:hAnsi="Times New Roman" w:cs="Times New Roman"/>
          <w:color w:val="010101"/>
          <w:w w:val="110"/>
          <w:sz w:val="24"/>
          <w:szCs w:val="24"/>
        </w:rPr>
      </w:pPr>
    </w:p>
    <w:p w14:paraId="77170DB9" w14:textId="7BA9B7D3" w:rsidR="00554E12" w:rsidRDefault="00554E12" w:rsidP="00BE4A17">
      <w:pPr>
        <w:spacing w:line="276" w:lineRule="auto"/>
        <w:contextualSpacing/>
        <w:rPr>
          <w:ins w:id="459" w:author="Danielle Motley" w:date="2023-11-20T11:31:00Z"/>
          <w:rFonts w:ascii="Times New Roman" w:hAnsi="Times New Roman" w:cs="Times New Roman"/>
          <w:color w:val="383838"/>
          <w:w w:val="110"/>
          <w:sz w:val="24"/>
          <w:szCs w:val="24"/>
        </w:rPr>
      </w:pPr>
      <w:del w:id="460" w:author="Danielle Motley" w:date="2023-11-20T11:31:00Z">
        <w:r w:rsidRPr="00077590" w:rsidDel="00442D1C">
          <w:rPr>
            <w:rFonts w:ascii="Times New Roman" w:hAnsi="Times New Roman" w:cs="Times New Roman"/>
            <w:noProof/>
            <w:sz w:val="24"/>
            <w:szCs w:val="24"/>
          </w:rPr>
          <mc:AlternateContent>
            <mc:Choice Requires="wps">
              <w:drawing>
                <wp:inline distT="0" distB="0" distL="0" distR="0" wp14:anchorId="4A767B1A" wp14:editId="77584463">
                  <wp:extent cx="6496050" cy="1495425"/>
                  <wp:effectExtent l="0" t="0" r="0" b="9525"/>
                  <wp:docPr id="497813222" name="Freeform: Shape 497813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0" cy="1495425"/>
                          </a:xfrm>
                          <a:custGeom>
                            <a:avLst/>
                            <a:gdLst>
                              <a:gd name="T0" fmla="+- 0 10886 982"/>
                              <a:gd name="T1" fmla="*/ T0 w 9905"/>
                              <a:gd name="T2" fmla="+- 0 2443 88"/>
                              <a:gd name="T3" fmla="*/ 2443 h 2355"/>
                              <a:gd name="T4" fmla="+- 0 982 982"/>
                              <a:gd name="T5" fmla="*/ T4 w 9905"/>
                              <a:gd name="T6" fmla="+- 0 2443 88"/>
                              <a:gd name="T7" fmla="*/ 2443 h 2355"/>
                              <a:gd name="T8" fmla="+- 0 982 982"/>
                              <a:gd name="T9" fmla="*/ T8 w 9905"/>
                              <a:gd name="T10" fmla="+- 0 88 88"/>
                              <a:gd name="T11" fmla="*/ 88 h 2355"/>
                              <a:gd name="T12" fmla="+- 0 10886 982"/>
                              <a:gd name="T13" fmla="*/ T12 w 9905"/>
                              <a:gd name="T14" fmla="+- 0 88 88"/>
                              <a:gd name="T15" fmla="*/ 88 h 2355"/>
                              <a:gd name="T16" fmla="+- 0 10886 982"/>
                              <a:gd name="T17" fmla="*/ T16 w 9905"/>
                              <a:gd name="T18" fmla="+- 0 98 88"/>
                              <a:gd name="T19" fmla="*/ 98 h 2355"/>
                              <a:gd name="T20" fmla="+- 0 998 982"/>
                              <a:gd name="T21" fmla="*/ T20 w 9905"/>
                              <a:gd name="T22" fmla="+- 0 98 88"/>
                              <a:gd name="T23" fmla="*/ 98 h 2355"/>
                              <a:gd name="T24" fmla="+- 0 991 982"/>
                              <a:gd name="T25" fmla="*/ T24 w 9905"/>
                              <a:gd name="T26" fmla="+- 0 105 88"/>
                              <a:gd name="T27" fmla="*/ 105 h 2355"/>
                              <a:gd name="T28" fmla="+- 0 998 982"/>
                              <a:gd name="T29" fmla="*/ T28 w 9905"/>
                              <a:gd name="T30" fmla="+- 0 105 88"/>
                              <a:gd name="T31" fmla="*/ 105 h 2355"/>
                              <a:gd name="T32" fmla="+- 0 998 982"/>
                              <a:gd name="T33" fmla="*/ T32 w 9905"/>
                              <a:gd name="T34" fmla="+- 0 2426 88"/>
                              <a:gd name="T35" fmla="*/ 2426 h 2355"/>
                              <a:gd name="T36" fmla="+- 0 991 982"/>
                              <a:gd name="T37" fmla="*/ T36 w 9905"/>
                              <a:gd name="T38" fmla="+- 0 2426 88"/>
                              <a:gd name="T39" fmla="*/ 2426 h 2355"/>
                              <a:gd name="T40" fmla="+- 0 998 982"/>
                              <a:gd name="T41" fmla="*/ T40 w 9905"/>
                              <a:gd name="T42" fmla="+- 0 2436 88"/>
                              <a:gd name="T43" fmla="*/ 2436 h 2355"/>
                              <a:gd name="T44" fmla="+- 0 10886 982"/>
                              <a:gd name="T45" fmla="*/ T44 w 9905"/>
                              <a:gd name="T46" fmla="+- 0 2436 88"/>
                              <a:gd name="T47" fmla="*/ 2436 h 2355"/>
                              <a:gd name="T48" fmla="+- 0 10886 982"/>
                              <a:gd name="T49" fmla="*/ T48 w 9905"/>
                              <a:gd name="T50" fmla="+- 0 2443 88"/>
                              <a:gd name="T51" fmla="*/ 2443 h 2355"/>
                              <a:gd name="T52" fmla="+- 0 998 982"/>
                              <a:gd name="T53" fmla="*/ T52 w 9905"/>
                              <a:gd name="T54" fmla="+- 0 105 88"/>
                              <a:gd name="T55" fmla="*/ 105 h 2355"/>
                              <a:gd name="T56" fmla="+- 0 991 982"/>
                              <a:gd name="T57" fmla="*/ T56 w 9905"/>
                              <a:gd name="T58" fmla="+- 0 105 88"/>
                              <a:gd name="T59" fmla="*/ 105 h 2355"/>
                              <a:gd name="T60" fmla="+- 0 998 982"/>
                              <a:gd name="T61" fmla="*/ T60 w 9905"/>
                              <a:gd name="T62" fmla="+- 0 98 88"/>
                              <a:gd name="T63" fmla="*/ 98 h 2355"/>
                              <a:gd name="T64" fmla="+- 0 998 982"/>
                              <a:gd name="T65" fmla="*/ T64 w 9905"/>
                              <a:gd name="T66" fmla="+- 0 105 88"/>
                              <a:gd name="T67" fmla="*/ 105 h 2355"/>
                              <a:gd name="T68" fmla="+- 0 10872 982"/>
                              <a:gd name="T69" fmla="*/ T68 w 9905"/>
                              <a:gd name="T70" fmla="+- 0 105 88"/>
                              <a:gd name="T71" fmla="*/ 105 h 2355"/>
                              <a:gd name="T72" fmla="+- 0 998 982"/>
                              <a:gd name="T73" fmla="*/ T72 w 9905"/>
                              <a:gd name="T74" fmla="+- 0 105 88"/>
                              <a:gd name="T75" fmla="*/ 105 h 2355"/>
                              <a:gd name="T76" fmla="+- 0 998 982"/>
                              <a:gd name="T77" fmla="*/ T76 w 9905"/>
                              <a:gd name="T78" fmla="+- 0 98 88"/>
                              <a:gd name="T79" fmla="*/ 98 h 2355"/>
                              <a:gd name="T80" fmla="+- 0 10872 982"/>
                              <a:gd name="T81" fmla="*/ T80 w 9905"/>
                              <a:gd name="T82" fmla="+- 0 98 88"/>
                              <a:gd name="T83" fmla="*/ 98 h 2355"/>
                              <a:gd name="T84" fmla="+- 0 10872 982"/>
                              <a:gd name="T85" fmla="*/ T84 w 9905"/>
                              <a:gd name="T86" fmla="+- 0 105 88"/>
                              <a:gd name="T87" fmla="*/ 105 h 2355"/>
                              <a:gd name="T88" fmla="+- 0 10872 982"/>
                              <a:gd name="T89" fmla="*/ T88 w 9905"/>
                              <a:gd name="T90" fmla="+- 0 2436 88"/>
                              <a:gd name="T91" fmla="*/ 2436 h 2355"/>
                              <a:gd name="T92" fmla="+- 0 10872 982"/>
                              <a:gd name="T93" fmla="*/ T92 w 9905"/>
                              <a:gd name="T94" fmla="+- 0 98 88"/>
                              <a:gd name="T95" fmla="*/ 98 h 2355"/>
                              <a:gd name="T96" fmla="+- 0 10879 982"/>
                              <a:gd name="T97" fmla="*/ T96 w 9905"/>
                              <a:gd name="T98" fmla="+- 0 105 88"/>
                              <a:gd name="T99" fmla="*/ 105 h 2355"/>
                              <a:gd name="T100" fmla="+- 0 10886 982"/>
                              <a:gd name="T101" fmla="*/ T100 w 9905"/>
                              <a:gd name="T102" fmla="+- 0 105 88"/>
                              <a:gd name="T103" fmla="*/ 105 h 2355"/>
                              <a:gd name="T104" fmla="+- 0 10886 982"/>
                              <a:gd name="T105" fmla="*/ T104 w 9905"/>
                              <a:gd name="T106" fmla="+- 0 2426 88"/>
                              <a:gd name="T107" fmla="*/ 2426 h 2355"/>
                              <a:gd name="T108" fmla="+- 0 10879 982"/>
                              <a:gd name="T109" fmla="*/ T108 w 9905"/>
                              <a:gd name="T110" fmla="+- 0 2426 88"/>
                              <a:gd name="T111" fmla="*/ 2426 h 2355"/>
                              <a:gd name="T112" fmla="+- 0 10872 982"/>
                              <a:gd name="T113" fmla="*/ T112 w 9905"/>
                              <a:gd name="T114" fmla="+- 0 2436 88"/>
                              <a:gd name="T115" fmla="*/ 2436 h 2355"/>
                              <a:gd name="T116" fmla="+- 0 10886 982"/>
                              <a:gd name="T117" fmla="*/ T116 w 9905"/>
                              <a:gd name="T118" fmla="+- 0 105 88"/>
                              <a:gd name="T119" fmla="*/ 105 h 2355"/>
                              <a:gd name="T120" fmla="+- 0 10879 982"/>
                              <a:gd name="T121" fmla="*/ T120 w 9905"/>
                              <a:gd name="T122" fmla="+- 0 105 88"/>
                              <a:gd name="T123" fmla="*/ 105 h 2355"/>
                              <a:gd name="T124" fmla="+- 0 10872 982"/>
                              <a:gd name="T125" fmla="*/ T124 w 9905"/>
                              <a:gd name="T126" fmla="+- 0 98 88"/>
                              <a:gd name="T127" fmla="*/ 98 h 2355"/>
                              <a:gd name="T128" fmla="+- 0 10886 982"/>
                              <a:gd name="T129" fmla="*/ T128 w 9905"/>
                              <a:gd name="T130" fmla="+- 0 98 88"/>
                              <a:gd name="T131" fmla="*/ 98 h 2355"/>
                              <a:gd name="T132" fmla="+- 0 10886 982"/>
                              <a:gd name="T133" fmla="*/ T132 w 9905"/>
                              <a:gd name="T134" fmla="+- 0 105 88"/>
                              <a:gd name="T135" fmla="*/ 105 h 2355"/>
                              <a:gd name="T136" fmla="+- 0 998 982"/>
                              <a:gd name="T137" fmla="*/ T136 w 9905"/>
                              <a:gd name="T138" fmla="+- 0 2436 88"/>
                              <a:gd name="T139" fmla="*/ 2436 h 2355"/>
                              <a:gd name="T140" fmla="+- 0 991 982"/>
                              <a:gd name="T141" fmla="*/ T140 w 9905"/>
                              <a:gd name="T142" fmla="+- 0 2426 88"/>
                              <a:gd name="T143" fmla="*/ 2426 h 2355"/>
                              <a:gd name="T144" fmla="+- 0 998 982"/>
                              <a:gd name="T145" fmla="*/ T144 w 9905"/>
                              <a:gd name="T146" fmla="+- 0 2426 88"/>
                              <a:gd name="T147" fmla="*/ 2426 h 2355"/>
                              <a:gd name="T148" fmla="+- 0 998 982"/>
                              <a:gd name="T149" fmla="*/ T148 w 9905"/>
                              <a:gd name="T150" fmla="+- 0 2436 88"/>
                              <a:gd name="T151" fmla="*/ 2436 h 2355"/>
                              <a:gd name="T152" fmla="+- 0 10872 982"/>
                              <a:gd name="T153" fmla="*/ T152 w 9905"/>
                              <a:gd name="T154" fmla="+- 0 2436 88"/>
                              <a:gd name="T155" fmla="*/ 2436 h 2355"/>
                              <a:gd name="T156" fmla="+- 0 998 982"/>
                              <a:gd name="T157" fmla="*/ T156 w 9905"/>
                              <a:gd name="T158" fmla="+- 0 2436 88"/>
                              <a:gd name="T159" fmla="*/ 2436 h 2355"/>
                              <a:gd name="T160" fmla="+- 0 998 982"/>
                              <a:gd name="T161" fmla="*/ T160 w 9905"/>
                              <a:gd name="T162" fmla="+- 0 2426 88"/>
                              <a:gd name="T163" fmla="*/ 2426 h 2355"/>
                              <a:gd name="T164" fmla="+- 0 10872 982"/>
                              <a:gd name="T165" fmla="*/ T164 w 9905"/>
                              <a:gd name="T166" fmla="+- 0 2426 88"/>
                              <a:gd name="T167" fmla="*/ 2426 h 2355"/>
                              <a:gd name="T168" fmla="+- 0 10872 982"/>
                              <a:gd name="T169" fmla="*/ T168 w 9905"/>
                              <a:gd name="T170" fmla="+- 0 2436 88"/>
                              <a:gd name="T171" fmla="*/ 2436 h 2355"/>
                              <a:gd name="T172" fmla="+- 0 10886 982"/>
                              <a:gd name="T173" fmla="*/ T172 w 9905"/>
                              <a:gd name="T174" fmla="+- 0 2436 88"/>
                              <a:gd name="T175" fmla="*/ 2436 h 2355"/>
                              <a:gd name="T176" fmla="+- 0 10872 982"/>
                              <a:gd name="T177" fmla="*/ T176 w 9905"/>
                              <a:gd name="T178" fmla="+- 0 2436 88"/>
                              <a:gd name="T179" fmla="*/ 2436 h 2355"/>
                              <a:gd name="T180" fmla="+- 0 10879 982"/>
                              <a:gd name="T181" fmla="*/ T180 w 9905"/>
                              <a:gd name="T182" fmla="+- 0 2426 88"/>
                              <a:gd name="T183" fmla="*/ 2426 h 2355"/>
                              <a:gd name="T184" fmla="+- 0 10886 982"/>
                              <a:gd name="T185" fmla="*/ T184 w 9905"/>
                              <a:gd name="T186" fmla="+- 0 2426 88"/>
                              <a:gd name="T187" fmla="*/ 2426 h 2355"/>
                              <a:gd name="T188" fmla="+- 0 10886 982"/>
                              <a:gd name="T189" fmla="*/ T188 w 9905"/>
                              <a:gd name="T190" fmla="+- 0 2436 88"/>
                              <a:gd name="T191" fmla="*/ 2436 h 23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905" h="2355">
                                <a:moveTo>
                                  <a:pt x="9904" y="2355"/>
                                </a:moveTo>
                                <a:lnTo>
                                  <a:pt x="0" y="2355"/>
                                </a:lnTo>
                                <a:lnTo>
                                  <a:pt x="0" y="0"/>
                                </a:lnTo>
                                <a:lnTo>
                                  <a:pt x="9904" y="0"/>
                                </a:lnTo>
                                <a:lnTo>
                                  <a:pt x="9904" y="10"/>
                                </a:lnTo>
                                <a:lnTo>
                                  <a:pt x="16" y="10"/>
                                </a:lnTo>
                                <a:lnTo>
                                  <a:pt x="9" y="17"/>
                                </a:lnTo>
                                <a:lnTo>
                                  <a:pt x="16" y="17"/>
                                </a:lnTo>
                                <a:lnTo>
                                  <a:pt x="16" y="2338"/>
                                </a:lnTo>
                                <a:lnTo>
                                  <a:pt x="9" y="2338"/>
                                </a:lnTo>
                                <a:lnTo>
                                  <a:pt x="16" y="2348"/>
                                </a:lnTo>
                                <a:lnTo>
                                  <a:pt x="9904" y="2348"/>
                                </a:lnTo>
                                <a:lnTo>
                                  <a:pt x="9904" y="2355"/>
                                </a:lnTo>
                                <a:close/>
                                <a:moveTo>
                                  <a:pt x="16" y="17"/>
                                </a:moveTo>
                                <a:lnTo>
                                  <a:pt x="9" y="17"/>
                                </a:lnTo>
                                <a:lnTo>
                                  <a:pt x="16" y="10"/>
                                </a:lnTo>
                                <a:lnTo>
                                  <a:pt x="16" y="17"/>
                                </a:lnTo>
                                <a:close/>
                                <a:moveTo>
                                  <a:pt x="9890" y="17"/>
                                </a:moveTo>
                                <a:lnTo>
                                  <a:pt x="16" y="17"/>
                                </a:lnTo>
                                <a:lnTo>
                                  <a:pt x="16" y="10"/>
                                </a:lnTo>
                                <a:lnTo>
                                  <a:pt x="9890" y="10"/>
                                </a:lnTo>
                                <a:lnTo>
                                  <a:pt x="9890" y="17"/>
                                </a:lnTo>
                                <a:close/>
                                <a:moveTo>
                                  <a:pt x="9890" y="2348"/>
                                </a:moveTo>
                                <a:lnTo>
                                  <a:pt x="9890" y="10"/>
                                </a:lnTo>
                                <a:lnTo>
                                  <a:pt x="9897" y="17"/>
                                </a:lnTo>
                                <a:lnTo>
                                  <a:pt x="9904" y="17"/>
                                </a:lnTo>
                                <a:lnTo>
                                  <a:pt x="9904" y="2338"/>
                                </a:lnTo>
                                <a:lnTo>
                                  <a:pt x="9897" y="2338"/>
                                </a:lnTo>
                                <a:lnTo>
                                  <a:pt x="9890" y="2348"/>
                                </a:lnTo>
                                <a:close/>
                                <a:moveTo>
                                  <a:pt x="9904" y="17"/>
                                </a:moveTo>
                                <a:lnTo>
                                  <a:pt x="9897" y="17"/>
                                </a:lnTo>
                                <a:lnTo>
                                  <a:pt x="9890" y="10"/>
                                </a:lnTo>
                                <a:lnTo>
                                  <a:pt x="9904" y="10"/>
                                </a:lnTo>
                                <a:lnTo>
                                  <a:pt x="9904" y="17"/>
                                </a:lnTo>
                                <a:close/>
                                <a:moveTo>
                                  <a:pt x="16" y="2348"/>
                                </a:moveTo>
                                <a:lnTo>
                                  <a:pt x="9" y="2338"/>
                                </a:lnTo>
                                <a:lnTo>
                                  <a:pt x="16" y="2338"/>
                                </a:lnTo>
                                <a:lnTo>
                                  <a:pt x="16" y="2348"/>
                                </a:lnTo>
                                <a:close/>
                                <a:moveTo>
                                  <a:pt x="9890" y="2348"/>
                                </a:moveTo>
                                <a:lnTo>
                                  <a:pt x="16" y="2348"/>
                                </a:lnTo>
                                <a:lnTo>
                                  <a:pt x="16" y="2338"/>
                                </a:lnTo>
                                <a:lnTo>
                                  <a:pt x="9890" y="2338"/>
                                </a:lnTo>
                                <a:lnTo>
                                  <a:pt x="9890" y="2348"/>
                                </a:lnTo>
                                <a:close/>
                                <a:moveTo>
                                  <a:pt x="9904" y="2348"/>
                                </a:moveTo>
                                <a:lnTo>
                                  <a:pt x="9890" y="2348"/>
                                </a:lnTo>
                                <a:lnTo>
                                  <a:pt x="9897" y="2338"/>
                                </a:lnTo>
                                <a:lnTo>
                                  <a:pt x="9904" y="2338"/>
                                </a:lnTo>
                                <a:lnTo>
                                  <a:pt x="9904" y="2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49D0BD9F" id="Freeform: Shape 497813222" o:spid="_x0000_s1026" style="width:511.5pt;height:117.75pt;visibility:visible;mso-wrap-style:square;mso-left-percent:-10001;mso-top-percent:-10001;mso-position-horizontal:absolute;mso-position-horizontal-relative:char;mso-position-vertical:absolute;mso-position-vertical-relative:line;mso-left-percent:-10001;mso-top-percent:-10001;v-text-anchor:top" coordsize="9905,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" path="m9904,2355l,2355,,,9904,r,10l16,10,9,17r7,l16,2338r-7,l16,2348r9888,l9904,2355xm16,17r-7,l16,10r,7xm9890,17l16,17r,-7l9890,10r,7xm9890,2348r,-2338l9897,17r7,l9904,2338r-7,l9890,2348xm9904,17r-7,l9890,10r14,l9904,17xm16,2348l9,2338r7,l16,2348xm9890,2348r-9874,l16,2338r9874,l9890,2348xm9904,2348r-14,l9897,2338r7,l9904,2348xe" fillcolor="black" stroked="f">
                  <v:path arrowok="t" o:connecttype="custom" o:connectlocs="6495394,1551305;0,1551305;0,55880;6495394,55880;6495394,62230;10493,62230;5903,66675;10493,66675;10493,1540510;5903,1540510;10493,1546860;6495394,1546860;6495394,1551305;10493,66675;5903,66675;10493,62230;10493,66675;6486212,66675;10493,66675;10493,62230;6486212,62230;6486212,66675;6486212,1546860;6486212,62230;6490803,66675;6495394,66675;6495394,1540510;6490803,1540510;6486212,1546860;6495394,66675;6490803,66675;6486212,62230;6495394,62230;6495394,66675;10493,1546860;5903,1540510;10493,1540510;10493,1546860;6486212,1546860;10493,1546860;10493,1540510;6486212,1540510;6486212,1546860;6495394,1546860;6486212,1546860;6490803,1540510;6495394,1540510;6495394,1546860" o:connectangles="0,0,0,0,0,0,0,0,0,0,0,0,0,0,0,0,0,0,0,0,0,0,0,0,0,0,0,0,0,0,0,0,0,0,0,0,0,0,0,0,0,0,0,0,0,0,0,0"/>
                  <w10:anchorlock/>
                </v:shape>
              </w:pict>
            </mc:Fallback>
          </mc:AlternateContent>
        </w:r>
      </w:del>
      <w:r w:rsidRPr="00077590">
        <w:rPr>
          <w:rFonts w:ascii="Times New Roman" w:hAnsi="Times New Roman" w:cs="Times New Roman"/>
          <w:color w:val="010101"/>
          <w:w w:val="110"/>
          <w:sz w:val="24"/>
          <w:szCs w:val="24"/>
        </w:rPr>
        <w:t>In the box below, identify populations with certain conditions for which separate PPS rates will</w:t>
      </w:r>
      <w:r w:rsidRPr="00077590">
        <w:rPr>
          <w:rFonts w:ascii="Times New Roman" w:hAnsi="Times New Roman" w:cs="Times New Roman"/>
          <w:color w:val="010101"/>
          <w:spacing w:val="-1"/>
          <w:w w:val="110"/>
          <w:sz w:val="24"/>
          <w:szCs w:val="24"/>
        </w:rPr>
        <w:t xml:space="preserve"> </w:t>
      </w:r>
      <w:r w:rsidRPr="00077590">
        <w:rPr>
          <w:rFonts w:ascii="Times New Roman" w:hAnsi="Times New Roman" w:cs="Times New Roman"/>
          <w:color w:val="010101"/>
          <w:w w:val="110"/>
          <w:sz w:val="24"/>
          <w:szCs w:val="24"/>
        </w:rPr>
        <w:t>be determined by the</w:t>
      </w:r>
      <w:r w:rsidRPr="00077590">
        <w:rPr>
          <w:rFonts w:ascii="Times New Roman" w:hAnsi="Times New Roman" w:cs="Times New Roman"/>
          <w:color w:val="010101"/>
          <w:spacing w:val="39"/>
          <w:w w:val="110"/>
          <w:sz w:val="24"/>
          <w:szCs w:val="24"/>
        </w:rPr>
        <w:t xml:space="preserve"> </w:t>
      </w:r>
      <w:r w:rsidRPr="00077590">
        <w:rPr>
          <w:rFonts w:ascii="Times New Roman" w:hAnsi="Times New Roman" w:cs="Times New Roman"/>
          <w:color w:val="010101"/>
          <w:w w:val="110"/>
          <w:sz w:val="24"/>
          <w:szCs w:val="24"/>
        </w:rPr>
        <w:t xml:space="preserve">state and explain the criteria used to identify them. If more space is </w:t>
      </w:r>
      <w:r w:rsidRPr="00077590">
        <w:rPr>
          <w:rFonts w:ascii="Times New Roman" w:hAnsi="Times New Roman" w:cs="Times New Roman"/>
          <w:color w:val="010101"/>
          <w:w w:val="110"/>
          <w:sz w:val="24"/>
          <w:szCs w:val="24"/>
        </w:rPr>
        <w:lastRenderedPageBreak/>
        <w:t xml:space="preserve">needed, please </w:t>
      </w:r>
      <w:proofErr w:type="gramStart"/>
      <w:r w:rsidRPr="00077590">
        <w:rPr>
          <w:rFonts w:ascii="Times New Roman" w:hAnsi="Times New Roman" w:cs="Times New Roman"/>
          <w:color w:val="010101"/>
          <w:w w:val="110"/>
          <w:sz w:val="24"/>
          <w:szCs w:val="24"/>
        </w:rPr>
        <w:t>attach</w:t>
      </w:r>
      <w:proofErr w:type="gramEnd"/>
      <w:r w:rsidRPr="00077590">
        <w:rPr>
          <w:rFonts w:ascii="Times New Roman" w:hAnsi="Times New Roman" w:cs="Times New Roman"/>
          <w:color w:val="010101"/>
          <w:w w:val="110"/>
          <w:sz w:val="24"/>
          <w:szCs w:val="24"/>
        </w:rPr>
        <w:t xml:space="preserve"> and identify the page that pertains to this section. Note:</w:t>
      </w:r>
      <w:r w:rsidRPr="00077590">
        <w:rPr>
          <w:rFonts w:ascii="Times New Roman" w:hAnsi="Times New Roman" w:cs="Times New Roman"/>
          <w:color w:val="010101"/>
          <w:spacing w:val="-3"/>
          <w:w w:val="110"/>
          <w:sz w:val="24"/>
          <w:szCs w:val="24"/>
        </w:rPr>
        <w:t xml:space="preserve"> </w:t>
      </w:r>
      <w:r w:rsidRPr="00077590">
        <w:rPr>
          <w:rFonts w:ascii="Times New Roman" w:hAnsi="Times New Roman" w:cs="Times New Roman"/>
          <w:color w:val="010101"/>
          <w:w w:val="110"/>
          <w:sz w:val="24"/>
          <w:szCs w:val="24"/>
        </w:rPr>
        <w:t>the populations listed below should match those shown on the</w:t>
      </w:r>
      <w:r w:rsidRPr="00077590">
        <w:rPr>
          <w:rFonts w:ascii="Times New Roman" w:hAnsi="Times New Roman" w:cs="Times New Roman"/>
          <w:color w:val="010101"/>
          <w:spacing w:val="39"/>
          <w:w w:val="110"/>
          <w:sz w:val="24"/>
          <w:szCs w:val="24"/>
        </w:rPr>
        <w:t xml:space="preserve"> </w:t>
      </w:r>
      <w:r w:rsidRPr="00077590">
        <w:rPr>
          <w:rFonts w:ascii="Times New Roman" w:hAnsi="Times New Roman" w:cs="Times New Roman"/>
          <w:color w:val="010101"/>
          <w:w w:val="110"/>
          <w:sz w:val="24"/>
          <w:szCs w:val="24"/>
        </w:rPr>
        <w:t>sample cost report submitted by the</w:t>
      </w:r>
      <w:r w:rsidRPr="00077590">
        <w:rPr>
          <w:rFonts w:ascii="Times New Roman" w:hAnsi="Times New Roman" w:cs="Times New Roman"/>
          <w:color w:val="010101"/>
          <w:spacing w:val="39"/>
          <w:w w:val="110"/>
          <w:sz w:val="24"/>
          <w:szCs w:val="24"/>
        </w:rPr>
        <w:t xml:space="preserve"> </w:t>
      </w:r>
      <w:r w:rsidRPr="00077590">
        <w:rPr>
          <w:rFonts w:ascii="Times New Roman" w:hAnsi="Times New Roman" w:cs="Times New Roman"/>
          <w:color w:val="010101"/>
          <w:w w:val="110"/>
          <w:sz w:val="24"/>
          <w:szCs w:val="24"/>
        </w:rPr>
        <w:t>state</w:t>
      </w:r>
      <w:r w:rsidRPr="00077590">
        <w:rPr>
          <w:rFonts w:ascii="Times New Roman" w:hAnsi="Times New Roman" w:cs="Times New Roman"/>
          <w:color w:val="383838"/>
          <w:w w:val="110"/>
          <w:sz w:val="24"/>
          <w:szCs w:val="24"/>
        </w:rPr>
        <w:t>.</w:t>
      </w:r>
    </w:p>
    <w:p w14:paraId="0B0506A1" w14:textId="77777777" w:rsidR="00442D1C" w:rsidRDefault="00442D1C">
      <w:pPr>
        <w:spacing w:line="276" w:lineRule="auto"/>
        <w:contextualSpacing/>
        <w:rPr>
          <w:rFonts w:ascii="Times New Roman" w:hAnsi="Times New Roman" w:cs="Times New Roman"/>
          <w:color w:val="383838"/>
          <w:w w:val="110"/>
          <w:sz w:val="24"/>
          <w:szCs w:val="24"/>
        </w:rPr>
        <w:pPrChange w:id="461" w:author="Danielle Motley" w:date="2023-11-20T11:22:00Z">
          <w:pPr/>
        </w:pPrChange>
      </w:pPr>
    </w:p>
    <w:p w14:paraId="5F23899C" w14:textId="6C47DA00" w:rsidR="00A62E4D" w:rsidRDefault="00442D1C" w:rsidP="00BE4A17">
      <w:pPr>
        <w:spacing w:line="276" w:lineRule="auto"/>
        <w:contextualSpacing/>
        <w:rPr>
          <w:ins w:id="462" w:author="Danielle Motley" w:date="2023-11-20T11:45:00Z"/>
          <w:rFonts w:ascii="Times New Roman" w:hAnsi="Times New Roman" w:cs="Times New Roman"/>
          <w:sz w:val="24"/>
          <w:szCs w:val="24"/>
        </w:rPr>
      </w:pPr>
      <w:ins w:id="463" w:author="Danielle Motley" w:date="2023-11-20T11:31:00Z">
        <w:r w:rsidRPr="00077590">
          <w:rPr>
            <w:rFonts w:ascii="Times New Roman" w:hAnsi="Times New Roman" w:cs="Times New Roman"/>
            <w:noProof/>
            <w:sz w:val="24"/>
            <w:szCs w:val="24"/>
          </w:rPr>
          <mc:AlternateContent>
            <mc:Choice Requires="wps">
              <w:drawing>
                <wp:inline distT="0" distB="0" distL="0" distR="0" wp14:anchorId="1B8332E1" wp14:editId="3633F463">
                  <wp:extent cx="6263640" cy="1508760"/>
                  <wp:effectExtent l="0" t="0" r="3810" b="0"/>
                  <wp:docPr id="1949571146" name="Freeform: Shape 1949571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508760"/>
                          </a:xfrm>
                          <a:custGeom>
                            <a:avLst/>
                            <a:gdLst>
                              <a:gd name="T0" fmla="+- 0 10886 982"/>
                              <a:gd name="T1" fmla="*/ T0 w 9905"/>
                              <a:gd name="T2" fmla="+- 0 2443 88"/>
                              <a:gd name="T3" fmla="*/ 2443 h 2355"/>
                              <a:gd name="T4" fmla="+- 0 982 982"/>
                              <a:gd name="T5" fmla="*/ T4 w 9905"/>
                              <a:gd name="T6" fmla="+- 0 2443 88"/>
                              <a:gd name="T7" fmla="*/ 2443 h 2355"/>
                              <a:gd name="T8" fmla="+- 0 982 982"/>
                              <a:gd name="T9" fmla="*/ T8 w 9905"/>
                              <a:gd name="T10" fmla="+- 0 88 88"/>
                              <a:gd name="T11" fmla="*/ 88 h 2355"/>
                              <a:gd name="T12" fmla="+- 0 10886 982"/>
                              <a:gd name="T13" fmla="*/ T12 w 9905"/>
                              <a:gd name="T14" fmla="+- 0 88 88"/>
                              <a:gd name="T15" fmla="*/ 88 h 2355"/>
                              <a:gd name="T16" fmla="+- 0 10886 982"/>
                              <a:gd name="T17" fmla="*/ T16 w 9905"/>
                              <a:gd name="T18" fmla="+- 0 98 88"/>
                              <a:gd name="T19" fmla="*/ 98 h 2355"/>
                              <a:gd name="T20" fmla="+- 0 998 982"/>
                              <a:gd name="T21" fmla="*/ T20 w 9905"/>
                              <a:gd name="T22" fmla="+- 0 98 88"/>
                              <a:gd name="T23" fmla="*/ 98 h 2355"/>
                              <a:gd name="T24" fmla="+- 0 991 982"/>
                              <a:gd name="T25" fmla="*/ T24 w 9905"/>
                              <a:gd name="T26" fmla="+- 0 105 88"/>
                              <a:gd name="T27" fmla="*/ 105 h 2355"/>
                              <a:gd name="T28" fmla="+- 0 998 982"/>
                              <a:gd name="T29" fmla="*/ T28 w 9905"/>
                              <a:gd name="T30" fmla="+- 0 105 88"/>
                              <a:gd name="T31" fmla="*/ 105 h 2355"/>
                              <a:gd name="T32" fmla="+- 0 998 982"/>
                              <a:gd name="T33" fmla="*/ T32 w 9905"/>
                              <a:gd name="T34" fmla="+- 0 2426 88"/>
                              <a:gd name="T35" fmla="*/ 2426 h 2355"/>
                              <a:gd name="T36" fmla="+- 0 991 982"/>
                              <a:gd name="T37" fmla="*/ T36 w 9905"/>
                              <a:gd name="T38" fmla="+- 0 2426 88"/>
                              <a:gd name="T39" fmla="*/ 2426 h 2355"/>
                              <a:gd name="T40" fmla="+- 0 998 982"/>
                              <a:gd name="T41" fmla="*/ T40 w 9905"/>
                              <a:gd name="T42" fmla="+- 0 2436 88"/>
                              <a:gd name="T43" fmla="*/ 2436 h 2355"/>
                              <a:gd name="T44" fmla="+- 0 10886 982"/>
                              <a:gd name="T45" fmla="*/ T44 w 9905"/>
                              <a:gd name="T46" fmla="+- 0 2436 88"/>
                              <a:gd name="T47" fmla="*/ 2436 h 2355"/>
                              <a:gd name="T48" fmla="+- 0 10886 982"/>
                              <a:gd name="T49" fmla="*/ T48 w 9905"/>
                              <a:gd name="T50" fmla="+- 0 2443 88"/>
                              <a:gd name="T51" fmla="*/ 2443 h 2355"/>
                              <a:gd name="T52" fmla="+- 0 998 982"/>
                              <a:gd name="T53" fmla="*/ T52 w 9905"/>
                              <a:gd name="T54" fmla="+- 0 105 88"/>
                              <a:gd name="T55" fmla="*/ 105 h 2355"/>
                              <a:gd name="T56" fmla="+- 0 991 982"/>
                              <a:gd name="T57" fmla="*/ T56 w 9905"/>
                              <a:gd name="T58" fmla="+- 0 105 88"/>
                              <a:gd name="T59" fmla="*/ 105 h 2355"/>
                              <a:gd name="T60" fmla="+- 0 998 982"/>
                              <a:gd name="T61" fmla="*/ T60 w 9905"/>
                              <a:gd name="T62" fmla="+- 0 98 88"/>
                              <a:gd name="T63" fmla="*/ 98 h 2355"/>
                              <a:gd name="T64" fmla="+- 0 998 982"/>
                              <a:gd name="T65" fmla="*/ T64 w 9905"/>
                              <a:gd name="T66" fmla="+- 0 105 88"/>
                              <a:gd name="T67" fmla="*/ 105 h 2355"/>
                              <a:gd name="T68" fmla="+- 0 10872 982"/>
                              <a:gd name="T69" fmla="*/ T68 w 9905"/>
                              <a:gd name="T70" fmla="+- 0 105 88"/>
                              <a:gd name="T71" fmla="*/ 105 h 2355"/>
                              <a:gd name="T72" fmla="+- 0 998 982"/>
                              <a:gd name="T73" fmla="*/ T72 w 9905"/>
                              <a:gd name="T74" fmla="+- 0 105 88"/>
                              <a:gd name="T75" fmla="*/ 105 h 2355"/>
                              <a:gd name="T76" fmla="+- 0 998 982"/>
                              <a:gd name="T77" fmla="*/ T76 w 9905"/>
                              <a:gd name="T78" fmla="+- 0 98 88"/>
                              <a:gd name="T79" fmla="*/ 98 h 2355"/>
                              <a:gd name="T80" fmla="+- 0 10872 982"/>
                              <a:gd name="T81" fmla="*/ T80 w 9905"/>
                              <a:gd name="T82" fmla="+- 0 98 88"/>
                              <a:gd name="T83" fmla="*/ 98 h 2355"/>
                              <a:gd name="T84" fmla="+- 0 10872 982"/>
                              <a:gd name="T85" fmla="*/ T84 w 9905"/>
                              <a:gd name="T86" fmla="+- 0 105 88"/>
                              <a:gd name="T87" fmla="*/ 105 h 2355"/>
                              <a:gd name="T88" fmla="+- 0 10872 982"/>
                              <a:gd name="T89" fmla="*/ T88 w 9905"/>
                              <a:gd name="T90" fmla="+- 0 2436 88"/>
                              <a:gd name="T91" fmla="*/ 2436 h 2355"/>
                              <a:gd name="T92" fmla="+- 0 10872 982"/>
                              <a:gd name="T93" fmla="*/ T92 w 9905"/>
                              <a:gd name="T94" fmla="+- 0 98 88"/>
                              <a:gd name="T95" fmla="*/ 98 h 2355"/>
                              <a:gd name="T96" fmla="+- 0 10879 982"/>
                              <a:gd name="T97" fmla="*/ T96 w 9905"/>
                              <a:gd name="T98" fmla="+- 0 105 88"/>
                              <a:gd name="T99" fmla="*/ 105 h 2355"/>
                              <a:gd name="T100" fmla="+- 0 10886 982"/>
                              <a:gd name="T101" fmla="*/ T100 w 9905"/>
                              <a:gd name="T102" fmla="+- 0 105 88"/>
                              <a:gd name="T103" fmla="*/ 105 h 2355"/>
                              <a:gd name="T104" fmla="+- 0 10886 982"/>
                              <a:gd name="T105" fmla="*/ T104 w 9905"/>
                              <a:gd name="T106" fmla="+- 0 2426 88"/>
                              <a:gd name="T107" fmla="*/ 2426 h 2355"/>
                              <a:gd name="T108" fmla="+- 0 10879 982"/>
                              <a:gd name="T109" fmla="*/ T108 w 9905"/>
                              <a:gd name="T110" fmla="+- 0 2426 88"/>
                              <a:gd name="T111" fmla="*/ 2426 h 2355"/>
                              <a:gd name="T112" fmla="+- 0 10872 982"/>
                              <a:gd name="T113" fmla="*/ T112 w 9905"/>
                              <a:gd name="T114" fmla="+- 0 2436 88"/>
                              <a:gd name="T115" fmla="*/ 2436 h 2355"/>
                              <a:gd name="T116" fmla="+- 0 10886 982"/>
                              <a:gd name="T117" fmla="*/ T116 w 9905"/>
                              <a:gd name="T118" fmla="+- 0 105 88"/>
                              <a:gd name="T119" fmla="*/ 105 h 2355"/>
                              <a:gd name="T120" fmla="+- 0 10879 982"/>
                              <a:gd name="T121" fmla="*/ T120 w 9905"/>
                              <a:gd name="T122" fmla="+- 0 105 88"/>
                              <a:gd name="T123" fmla="*/ 105 h 2355"/>
                              <a:gd name="T124" fmla="+- 0 10872 982"/>
                              <a:gd name="T125" fmla="*/ T124 w 9905"/>
                              <a:gd name="T126" fmla="+- 0 98 88"/>
                              <a:gd name="T127" fmla="*/ 98 h 2355"/>
                              <a:gd name="T128" fmla="+- 0 10886 982"/>
                              <a:gd name="T129" fmla="*/ T128 w 9905"/>
                              <a:gd name="T130" fmla="+- 0 98 88"/>
                              <a:gd name="T131" fmla="*/ 98 h 2355"/>
                              <a:gd name="T132" fmla="+- 0 10886 982"/>
                              <a:gd name="T133" fmla="*/ T132 w 9905"/>
                              <a:gd name="T134" fmla="+- 0 105 88"/>
                              <a:gd name="T135" fmla="*/ 105 h 2355"/>
                              <a:gd name="T136" fmla="+- 0 998 982"/>
                              <a:gd name="T137" fmla="*/ T136 w 9905"/>
                              <a:gd name="T138" fmla="+- 0 2436 88"/>
                              <a:gd name="T139" fmla="*/ 2436 h 2355"/>
                              <a:gd name="T140" fmla="+- 0 991 982"/>
                              <a:gd name="T141" fmla="*/ T140 w 9905"/>
                              <a:gd name="T142" fmla="+- 0 2426 88"/>
                              <a:gd name="T143" fmla="*/ 2426 h 2355"/>
                              <a:gd name="T144" fmla="+- 0 998 982"/>
                              <a:gd name="T145" fmla="*/ T144 w 9905"/>
                              <a:gd name="T146" fmla="+- 0 2426 88"/>
                              <a:gd name="T147" fmla="*/ 2426 h 2355"/>
                              <a:gd name="T148" fmla="+- 0 998 982"/>
                              <a:gd name="T149" fmla="*/ T148 w 9905"/>
                              <a:gd name="T150" fmla="+- 0 2436 88"/>
                              <a:gd name="T151" fmla="*/ 2436 h 2355"/>
                              <a:gd name="T152" fmla="+- 0 10872 982"/>
                              <a:gd name="T153" fmla="*/ T152 w 9905"/>
                              <a:gd name="T154" fmla="+- 0 2436 88"/>
                              <a:gd name="T155" fmla="*/ 2436 h 2355"/>
                              <a:gd name="T156" fmla="+- 0 998 982"/>
                              <a:gd name="T157" fmla="*/ T156 w 9905"/>
                              <a:gd name="T158" fmla="+- 0 2436 88"/>
                              <a:gd name="T159" fmla="*/ 2436 h 2355"/>
                              <a:gd name="T160" fmla="+- 0 998 982"/>
                              <a:gd name="T161" fmla="*/ T160 w 9905"/>
                              <a:gd name="T162" fmla="+- 0 2426 88"/>
                              <a:gd name="T163" fmla="*/ 2426 h 2355"/>
                              <a:gd name="T164" fmla="+- 0 10872 982"/>
                              <a:gd name="T165" fmla="*/ T164 w 9905"/>
                              <a:gd name="T166" fmla="+- 0 2426 88"/>
                              <a:gd name="T167" fmla="*/ 2426 h 2355"/>
                              <a:gd name="T168" fmla="+- 0 10872 982"/>
                              <a:gd name="T169" fmla="*/ T168 w 9905"/>
                              <a:gd name="T170" fmla="+- 0 2436 88"/>
                              <a:gd name="T171" fmla="*/ 2436 h 2355"/>
                              <a:gd name="T172" fmla="+- 0 10886 982"/>
                              <a:gd name="T173" fmla="*/ T172 w 9905"/>
                              <a:gd name="T174" fmla="+- 0 2436 88"/>
                              <a:gd name="T175" fmla="*/ 2436 h 2355"/>
                              <a:gd name="T176" fmla="+- 0 10872 982"/>
                              <a:gd name="T177" fmla="*/ T176 w 9905"/>
                              <a:gd name="T178" fmla="+- 0 2436 88"/>
                              <a:gd name="T179" fmla="*/ 2436 h 2355"/>
                              <a:gd name="T180" fmla="+- 0 10879 982"/>
                              <a:gd name="T181" fmla="*/ T180 w 9905"/>
                              <a:gd name="T182" fmla="+- 0 2426 88"/>
                              <a:gd name="T183" fmla="*/ 2426 h 2355"/>
                              <a:gd name="T184" fmla="+- 0 10886 982"/>
                              <a:gd name="T185" fmla="*/ T184 w 9905"/>
                              <a:gd name="T186" fmla="+- 0 2426 88"/>
                              <a:gd name="T187" fmla="*/ 2426 h 2355"/>
                              <a:gd name="T188" fmla="+- 0 10886 982"/>
                              <a:gd name="T189" fmla="*/ T188 w 9905"/>
                              <a:gd name="T190" fmla="+- 0 2436 88"/>
                              <a:gd name="T191" fmla="*/ 2436 h 23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905" h="2355">
                                <a:moveTo>
                                  <a:pt x="9904" y="2355"/>
                                </a:moveTo>
                                <a:lnTo>
                                  <a:pt x="0" y="2355"/>
                                </a:lnTo>
                                <a:lnTo>
                                  <a:pt x="0" y="0"/>
                                </a:lnTo>
                                <a:lnTo>
                                  <a:pt x="9904" y="0"/>
                                </a:lnTo>
                                <a:lnTo>
                                  <a:pt x="9904" y="10"/>
                                </a:lnTo>
                                <a:lnTo>
                                  <a:pt x="16" y="10"/>
                                </a:lnTo>
                                <a:lnTo>
                                  <a:pt x="9" y="17"/>
                                </a:lnTo>
                                <a:lnTo>
                                  <a:pt x="16" y="17"/>
                                </a:lnTo>
                                <a:lnTo>
                                  <a:pt x="16" y="2338"/>
                                </a:lnTo>
                                <a:lnTo>
                                  <a:pt x="9" y="2338"/>
                                </a:lnTo>
                                <a:lnTo>
                                  <a:pt x="16" y="2348"/>
                                </a:lnTo>
                                <a:lnTo>
                                  <a:pt x="9904" y="2348"/>
                                </a:lnTo>
                                <a:lnTo>
                                  <a:pt x="9904" y="2355"/>
                                </a:lnTo>
                                <a:close/>
                                <a:moveTo>
                                  <a:pt x="16" y="17"/>
                                </a:moveTo>
                                <a:lnTo>
                                  <a:pt x="9" y="17"/>
                                </a:lnTo>
                                <a:lnTo>
                                  <a:pt x="16" y="10"/>
                                </a:lnTo>
                                <a:lnTo>
                                  <a:pt x="16" y="17"/>
                                </a:lnTo>
                                <a:close/>
                                <a:moveTo>
                                  <a:pt x="9890" y="17"/>
                                </a:moveTo>
                                <a:lnTo>
                                  <a:pt x="16" y="17"/>
                                </a:lnTo>
                                <a:lnTo>
                                  <a:pt x="16" y="10"/>
                                </a:lnTo>
                                <a:lnTo>
                                  <a:pt x="9890" y="10"/>
                                </a:lnTo>
                                <a:lnTo>
                                  <a:pt x="9890" y="17"/>
                                </a:lnTo>
                                <a:close/>
                                <a:moveTo>
                                  <a:pt x="9890" y="2348"/>
                                </a:moveTo>
                                <a:lnTo>
                                  <a:pt x="9890" y="10"/>
                                </a:lnTo>
                                <a:lnTo>
                                  <a:pt x="9897" y="17"/>
                                </a:lnTo>
                                <a:lnTo>
                                  <a:pt x="9904" y="17"/>
                                </a:lnTo>
                                <a:lnTo>
                                  <a:pt x="9904" y="2338"/>
                                </a:lnTo>
                                <a:lnTo>
                                  <a:pt x="9897" y="2338"/>
                                </a:lnTo>
                                <a:lnTo>
                                  <a:pt x="9890" y="2348"/>
                                </a:lnTo>
                                <a:close/>
                                <a:moveTo>
                                  <a:pt x="9904" y="17"/>
                                </a:moveTo>
                                <a:lnTo>
                                  <a:pt x="9897" y="17"/>
                                </a:lnTo>
                                <a:lnTo>
                                  <a:pt x="9890" y="10"/>
                                </a:lnTo>
                                <a:lnTo>
                                  <a:pt x="9904" y="10"/>
                                </a:lnTo>
                                <a:lnTo>
                                  <a:pt x="9904" y="17"/>
                                </a:lnTo>
                                <a:close/>
                                <a:moveTo>
                                  <a:pt x="16" y="2348"/>
                                </a:moveTo>
                                <a:lnTo>
                                  <a:pt x="9" y="2338"/>
                                </a:lnTo>
                                <a:lnTo>
                                  <a:pt x="16" y="2338"/>
                                </a:lnTo>
                                <a:lnTo>
                                  <a:pt x="16" y="2348"/>
                                </a:lnTo>
                                <a:close/>
                                <a:moveTo>
                                  <a:pt x="9890" y="2348"/>
                                </a:moveTo>
                                <a:lnTo>
                                  <a:pt x="16" y="2348"/>
                                </a:lnTo>
                                <a:lnTo>
                                  <a:pt x="16" y="2338"/>
                                </a:lnTo>
                                <a:lnTo>
                                  <a:pt x="9890" y="2338"/>
                                </a:lnTo>
                                <a:lnTo>
                                  <a:pt x="9890" y="2348"/>
                                </a:lnTo>
                                <a:close/>
                                <a:moveTo>
                                  <a:pt x="9904" y="2348"/>
                                </a:moveTo>
                                <a:lnTo>
                                  <a:pt x="9890" y="2348"/>
                                </a:lnTo>
                                <a:lnTo>
                                  <a:pt x="9897" y="2338"/>
                                </a:lnTo>
                                <a:lnTo>
                                  <a:pt x="9904" y="2338"/>
                                </a:lnTo>
                                <a:lnTo>
                                  <a:pt x="9904" y="2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2C9B8CDE" id="Freeform: Shape 1949571146" o:spid="_x0000_s1026" style="width:493.2pt;height:118.8pt;visibility:visible;mso-wrap-style:square;mso-left-percent:-10001;mso-top-percent:-10001;mso-position-horizontal:absolute;mso-position-horizontal-relative:char;mso-position-vertical:absolute;mso-position-vertical-relative:line;mso-left-percent:-10001;mso-top-percent:-10001;v-text-anchor:top" coordsize="9905,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" path="m9904,2355l,2355,,,9904,r,10l16,10,9,17r7,l16,2338r-7,l16,2348r9888,l9904,2355xm16,17r-7,l16,10r,7xm9890,17l16,17r,-7l9890,10r,7xm9890,2348r,-2338l9897,17r7,l9904,2338r-7,l9890,2348xm9904,17r-7,l9890,10r14,l9904,17xm16,2348l9,2338r7,l16,2348xm9890,2348r-9874,l16,2338r9874,l9890,2348xm9904,2348r-14,l9897,2338r7,l9904,2348xe" fillcolor="black" stroked="f">
                  <v:path arrowok="t" o:connecttype="custom" o:connectlocs="6263008,1565138;0,1565138;0,56378;6263008,56378;6263008,62785;10118,62785;5691,67270;10118,67270;10118,1554247;5691,1554247;10118,1560654;6263008,1560654;6263008,1565138;10118,67270;5691,67270;10118,62785;10118,67270;6254154,67270;10118,67270;10118,62785;6254154,62785;6254154,67270;6254154,1560654;6254154,62785;6258581,67270;6263008,67270;6263008,1554247;6258581,1554247;6254154,1560654;6263008,67270;6258581,67270;6254154,62785;6263008,62785;6263008,67270;10118,1560654;5691,1554247;10118,1554247;10118,1560654;6254154,1560654;10118,1560654;10118,1554247;6254154,1554247;6254154,1560654;6263008,1560654;6254154,1560654;6258581,1554247;6263008,1554247;6263008,1560654" o:connectangles="0,0,0,0,0,0,0,0,0,0,0,0,0,0,0,0,0,0,0,0,0,0,0,0,0,0,0,0,0,0,0,0,0,0,0,0,0,0,0,0,0,0,0,0,0,0,0,0"/>
                  <w10:anchorlock/>
                </v:shape>
              </w:pict>
            </mc:Fallback>
          </mc:AlternateContent>
        </w:r>
      </w:ins>
    </w:p>
    <w:p w14:paraId="333AEF88" w14:textId="77777777" w:rsidR="008C0078" w:rsidRDefault="008C0078">
      <w:pPr>
        <w:spacing w:line="276" w:lineRule="auto"/>
        <w:contextualSpacing/>
        <w:rPr>
          <w:rFonts w:ascii="Times New Roman" w:hAnsi="Times New Roman" w:cs="Times New Roman"/>
          <w:sz w:val="24"/>
          <w:szCs w:val="24"/>
        </w:rPr>
        <w:pPrChange w:id="464" w:author="Danielle Motley" w:date="2023-11-20T11:22:00Z">
          <w:pPr/>
        </w:pPrChange>
      </w:pPr>
    </w:p>
    <w:p w14:paraId="186AB048" w14:textId="0D5639DC" w:rsidR="00882CCE" w:rsidRPr="00D937BE" w:rsidRDefault="00882CCE">
      <w:pPr>
        <w:pStyle w:val="SectionSubSectionSectionSection-Level5"/>
        <w:spacing w:line="276" w:lineRule="auto"/>
        <w:contextualSpacing/>
        <w:pPrChange w:id="465" w:author="Danielle Motley" w:date="2023-11-20T11:22:00Z">
          <w:pPr>
            <w:pStyle w:val="SectionSubSectionSectionSection-Level5"/>
          </w:pPr>
        </w:pPrChange>
      </w:pPr>
      <w:r w:rsidRPr="00D937BE">
        <w:t>PPS-</w:t>
      </w:r>
      <w:r w:rsidR="00554E12" w:rsidRPr="00D937BE">
        <w:t>4</w:t>
      </w:r>
      <w:r w:rsidRPr="00D937BE">
        <w:t xml:space="preserve"> Special Crisis Services (SCS) Rates</w:t>
      </w:r>
    </w:p>
    <w:p w14:paraId="4FF9799F" w14:textId="073695CD" w:rsidR="00882CCE" w:rsidRDefault="00882CCE">
      <w:pPr>
        <w:spacing w:line="276" w:lineRule="auto"/>
        <w:contextualSpacing/>
        <w:rPr>
          <w:rFonts w:ascii="Times New Roman" w:hAnsi="Times New Roman" w:cs="Times New Roman"/>
          <w:color w:val="010101"/>
          <w:w w:val="110"/>
          <w:sz w:val="24"/>
          <w:szCs w:val="24"/>
        </w:rPr>
        <w:pPrChange w:id="466" w:author="Danielle Motley" w:date="2023-11-20T11:22:00Z">
          <w:pPr/>
        </w:pPrChange>
      </w:pPr>
      <w:r>
        <w:rPr>
          <w:rFonts w:ascii="Times New Roman" w:hAnsi="Times New Roman" w:cs="Times New Roman"/>
          <w:color w:val="010101"/>
          <w:w w:val="110"/>
          <w:sz w:val="24"/>
          <w:szCs w:val="24"/>
        </w:rPr>
        <w:t>Under the PPS-</w:t>
      </w:r>
      <w:r w:rsidR="00554E12">
        <w:rPr>
          <w:rFonts w:ascii="Times New Roman" w:hAnsi="Times New Roman" w:cs="Times New Roman"/>
          <w:color w:val="010101"/>
          <w:w w:val="110"/>
          <w:sz w:val="24"/>
          <w:szCs w:val="24"/>
        </w:rPr>
        <w:t>4</w:t>
      </w:r>
      <w:r>
        <w:rPr>
          <w:rFonts w:ascii="Times New Roman" w:hAnsi="Times New Roman" w:cs="Times New Roman"/>
          <w:color w:val="010101"/>
          <w:w w:val="110"/>
          <w:sz w:val="24"/>
          <w:szCs w:val="24"/>
        </w:rPr>
        <w:t xml:space="preserve"> Methodology states are required to develop a </w:t>
      </w:r>
      <w:r w:rsidR="00554E12">
        <w:rPr>
          <w:rFonts w:ascii="Times New Roman" w:hAnsi="Times New Roman" w:cs="Times New Roman"/>
          <w:color w:val="010101"/>
          <w:w w:val="110"/>
          <w:sz w:val="24"/>
          <w:szCs w:val="24"/>
        </w:rPr>
        <w:t>monthly</w:t>
      </w:r>
      <w:r>
        <w:rPr>
          <w:rFonts w:ascii="Times New Roman" w:hAnsi="Times New Roman" w:cs="Times New Roman"/>
          <w:color w:val="010101"/>
          <w:w w:val="110"/>
          <w:sz w:val="24"/>
          <w:szCs w:val="24"/>
        </w:rPr>
        <w:t xml:space="preserve"> PPS rate for at least one of the three categories of Special Crisis Services (SCS). The state chooses to implement </w:t>
      </w:r>
      <w:r w:rsidR="00554E12">
        <w:rPr>
          <w:rFonts w:ascii="Times New Roman" w:hAnsi="Times New Roman" w:cs="Times New Roman"/>
          <w:color w:val="010101"/>
          <w:w w:val="110"/>
          <w:sz w:val="24"/>
          <w:szCs w:val="24"/>
        </w:rPr>
        <w:t xml:space="preserve">PPS rates for </w:t>
      </w:r>
      <w:r>
        <w:rPr>
          <w:rFonts w:ascii="Times New Roman" w:hAnsi="Times New Roman" w:cs="Times New Roman"/>
          <w:color w:val="010101"/>
          <w:w w:val="110"/>
          <w:sz w:val="24"/>
          <w:szCs w:val="24"/>
        </w:rPr>
        <w:t xml:space="preserve">the following SCS </w:t>
      </w:r>
      <w:r w:rsidR="00554E12">
        <w:rPr>
          <w:rFonts w:ascii="Times New Roman" w:hAnsi="Times New Roman" w:cs="Times New Roman"/>
          <w:color w:val="010101"/>
          <w:w w:val="110"/>
          <w:sz w:val="24"/>
          <w:szCs w:val="24"/>
        </w:rPr>
        <w:t>categories</w:t>
      </w:r>
      <w:r>
        <w:rPr>
          <w:rFonts w:ascii="Times New Roman" w:hAnsi="Times New Roman" w:cs="Times New Roman"/>
          <w:color w:val="010101"/>
          <w:w w:val="110"/>
          <w:sz w:val="24"/>
          <w:szCs w:val="24"/>
        </w:rPr>
        <w:t xml:space="preserve"> (select </w:t>
      </w:r>
      <w:r w:rsidRPr="00010E0F">
        <w:rPr>
          <w:rFonts w:ascii="Times New Roman" w:hAnsi="Times New Roman" w:cs="Times New Roman"/>
          <w:b/>
          <w:bCs/>
          <w:i/>
          <w:iCs/>
          <w:color w:val="010101"/>
          <w:w w:val="110"/>
          <w:sz w:val="24"/>
          <w:szCs w:val="24"/>
        </w:rPr>
        <w:t>at least</w:t>
      </w:r>
      <w:r>
        <w:rPr>
          <w:rFonts w:ascii="Times New Roman" w:hAnsi="Times New Roman" w:cs="Times New Roman"/>
          <w:color w:val="010101"/>
          <w:w w:val="110"/>
          <w:sz w:val="24"/>
          <w:szCs w:val="24"/>
        </w:rPr>
        <w:t xml:space="preserve"> one):</w:t>
      </w:r>
    </w:p>
    <w:p w14:paraId="30BB9CD5" w14:textId="593867F4" w:rsidR="00882CCE" w:rsidRDefault="00882CCE">
      <w:pPr>
        <w:pStyle w:val="ListParagraph"/>
        <w:numPr>
          <w:ilvl w:val="0"/>
          <w:numId w:val="39"/>
        </w:numPr>
        <w:spacing w:line="276" w:lineRule="auto"/>
        <w:ind w:left="360"/>
        <w:rPr>
          <w:rFonts w:ascii="Times New Roman" w:hAnsi="Times New Roman" w:cs="Times New Roman"/>
          <w:color w:val="010101"/>
          <w:w w:val="110"/>
          <w:sz w:val="24"/>
          <w:szCs w:val="24"/>
        </w:rPr>
        <w:pPrChange w:id="467" w:author="Danielle Motley" w:date="2023-11-20T11:22:00Z">
          <w:pPr>
            <w:pStyle w:val="ListParagraph"/>
            <w:numPr>
              <w:numId w:val="39"/>
            </w:numPr>
            <w:ind w:left="360" w:hanging="360"/>
          </w:pPr>
        </w:pPrChange>
      </w:pPr>
      <w:r>
        <w:rPr>
          <w:rFonts w:ascii="Times New Roman" w:hAnsi="Times New Roman" w:cs="Times New Roman"/>
          <w:color w:val="010101"/>
          <w:w w:val="110"/>
          <w:sz w:val="24"/>
          <w:szCs w:val="24"/>
        </w:rPr>
        <w:t xml:space="preserve">    </w:t>
      </w:r>
      <w:r w:rsidRPr="00E50D33">
        <w:rPr>
          <w:rFonts w:ascii="Times New Roman" w:hAnsi="Times New Roman" w:cs="Times New Roman"/>
          <w:color w:val="010101"/>
          <w:w w:val="110"/>
          <w:sz w:val="24"/>
          <w:szCs w:val="24"/>
        </w:rPr>
        <w:t>9813 CCBHC mobile crisis services</w:t>
      </w:r>
    </w:p>
    <w:p w14:paraId="287C6994" w14:textId="77777777" w:rsidR="00882CCE" w:rsidRDefault="00882CCE">
      <w:pPr>
        <w:pStyle w:val="ListParagraph"/>
        <w:numPr>
          <w:ilvl w:val="0"/>
          <w:numId w:val="39"/>
        </w:numPr>
        <w:spacing w:line="276" w:lineRule="auto"/>
        <w:ind w:left="360"/>
        <w:rPr>
          <w:rFonts w:ascii="Times New Roman" w:hAnsi="Times New Roman" w:cs="Times New Roman"/>
          <w:color w:val="010101"/>
          <w:w w:val="110"/>
          <w:sz w:val="24"/>
          <w:szCs w:val="24"/>
        </w:rPr>
        <w:pPrChange w:id="468" w:author="Danielle Motley" w:date="2023-11-20T11:22:00Z">
          <w:pPr>
            <w:pStyle w:val="ListParagraph"/>
            <w:numPr>
              <w:numId w:val="39"/>
            </w:numPr>
            <w:ind w:left="360" w:hanging="360"/>
          </w:pPr>
        </w:pPrChange>
      </w:pPr>
      <w:r>
        <w:rPr>
          <w:rFonts w:ascii="Times New Roman" w:hAnsi="Times New Roman" w:cs="Times New Roman"/>
          <w:color w:val="010101"/>
          <w:w w:val="110"/>
          <w:sz w:val="24"/>
          <w:szCs w:val="24"/>
        </w:rPr>
        <w:t xml:space="preserve">    </w:t>
      </w:r>
      <w:r w:rsidRPr="00E50D33">
        <w:rPr>
          <w:rFonts w:ascii="Times New Roman" w:hAnsi="Times New Roman" w:cs="Times New Roman"/>
          <w:color w:val="010101"/>
          <w:w w:val="110"/>
          <w:sz w:val="24"/>
          <w:szCs w:val="24"/>
        </w:rPr>
        <w:t>Other CCBHC Mobile Crisis services (no</w:t>
      </w:r>
      <w:r>
        <w:rPr>
          <w:rFonts w:ascii="Times New Roman" w:hAnsi="Times New Roman" w:cs="Times New Roman"/>
          <w:color w:val="010101"/>
          <w:w w:val="110"/>
          <w:sz w:val="24"/>
          <w:szCs w:val="24"/>
        </w:rPr>
        <w:t>n-</w:t>
      </w:r>
      <w:r w:rsidRPr="00E50D33">
        <w:rPr>
          <w:rFonts w:ascii="Times New Roman" w:hAnsi="Times New Roman" w:cs="Times New Roman"/>
          <w:color w:val="010101"/>
          <w:w w:val="110"/>
          <w:sz w:val="24"/>
          <w:szCs w:val="24"/>
        </w:rPr>
        <w:t xml:space="preserve"> 9813 Mobile Crisis Services</w:t>
      </w:r>
      <w:r>
        <w:rPr>
          <w:rFonts w:ascii="Times New Roman" w:hAnsi="Times New Roman" w:cs="Times New Roman"/>
          <w:color w:val="010101"/>
          <w:w w:val="110"/>
          <w:sz w:val="24"/>
          <w:szCs w:val="24"/>
        </w:rPr>
        <w:t>)</w:t>
      </w:r>
    </w:p>
    <w:p w14:paraId="47EB1035" w14:textId="77777777" w:rsidR="00882CCE" w:rsidRPr="00E50D33" w:rsidRDefault="00882CCE">
      <w:pPr>
        <w:pStyle w:val="ListParagraph"/>
        <w:numPr>
          <w:ilvl w:val="0"/>
          <w:numId w:val="39"/>
        </w:numPr>
        <w:spacing w:line="276" w:lineRule="auto"/>
        <w:ind w:left="360"/>
        <w:rPr>
          <w:rFonts w:ascii="Times New Roman" w:hAnsi="Times New Roman" w:cs="Times New Roman"/>
          <w:color w:val="010101"/>
          <w:w w:val="110"/>
          <w:sz w:val="24"/>
          <w:szCs w:val="24"/>
        </w:rPr>
        <w:pPrChange w:id="469" w:author="Danielle Motley" w:date="2023-11-20T11:22:00Z">
          <w:pPr>
            <w:pStyle w:val="ListParagraph"/>
            <w:numPr>
              <w:numId w:val="39"/>
            </w:numPr>
            <w:ind w:left="360" w:hanging="360"/>
          </w:pPr>
        </w:pPrChange>
      </w:pPr>
      <w:r>
        <w:rPr>
          <w:rFonts w:ascii="Times New Roman" w:hAnsi="Times New Roman" w:cs="Times New Roman"/>
          <w:color w:val="010101"/>
          <w:w w:val="110"/>
          <w:sz w:val="24"/>
          <w:szCs w:val="24"/>
        </w:rPr>
        <w:t xml:space="preserve">    </w:t>
      </w:r>
      <w:r w:rsidRPr="00E50D33">
        <w:rPr>
          <w:rFonts w:ascii="Times New Roman" w:hAnsi="Times New Roman" w:cs="Times New Roman"/>
          <w:color w:val="010101"/>
          <w:w w:val="110"/>
          <w:sz w:val="24"/>
          <w:szCs w:val="24"/>
        </w:rPr>
        <w:t xml:space="preserve">Crisis stabilization services occurring at the </w:t>
      </w:r>
      <w:proofErr w:type="gramStart"/>
      <w:r w:rsidRPr="00E50D33">
        <w:rPr>
          <w:rFonts w:ascii="Times New Roman" w:hAnsi="Times New Roman" w:cs="Times New Roman"/>
          <w:color w:val="010101"/>
          <w:w w:val="110"/>
          <w:sz w:val="24"/>
          <w:szCs w:val="24"/>
        </w:rPr>
        <w:t>CCBHC</w:t>
      </w:r>
      <w:proofErr w:type="gramEnd"/>
    </w:p>
    <w:p w14:paraId="2E9B180F" w14:textId="77777777" w:rsidR="003F2FA1" w:rsidRDefault="003F2FA1" w:rsidP="00BE4A17">
      <w:pPr>
        <w:spacing w:line="276" w:lineRule="auto"/>
        <w:contextualSpacing/>
        <w:rPr>
          <w:ins w:id="470" w:author="Danielle Motley" w:date="2023-11-20T11:56:00Z"/>
          <w:rFonts w:ascii="Times New Roman" w:hAnsi="Times New Roman" w:cs="Times New Roman"/>
          <w:color w:val="010101"/>
          <w:w w:val="110"/>
          <w:sz w:val="24"/>
          <w:szCs w:val="24"/>
        </w:rPr>
      </w:pPr>
    </w:p>
    <w:p w14:paraId="1FD998FF" w14:textId="3CAF5D4D" w:rsidR="00882CCE" w:rsidRDefault="00882CCE" w:rsidP="00BE4A17">
      <w:pPr>
        <w:spacing w:line="276" w:lineRule="auto"/>
        <w:contextualSpacing/>
        <w:rPr>
          <w:ins w:id="471" w:author="Danielle Motley" w:date="2023-11-20T11:31:00Z"/>
          <w:rFonts w:ascii="Times New Roman" w:hAnsi="Times New Roman" w:cs="Times New Roman"/>
          <w:color w:val="383838"/>
          <w:w w:val="110"/>
          <w:sz w:val="24"/>
          <w:szCs w:val="24"/>
        </w:rPr>
      </w:pPr>
      <w:r w:rsidRPr="00077590">
        <w:rPr>
          <w:rFonts w:ascii="Times New Roman" w:hAnsi="Times New Roman" w:cs="Times New Roman"/>
          <w:color w:val="010101"/>
          <w:w w:val="110"/>
          <w:sz w:val="24"/>
          <w:szCs w:val="24"/>
        </w:rPr>
        <w:t xml:space="preserve">In the box below, </w:t>
      </w:r>
      <w:r>
        <w:rPr>
          <w:rFonts w:ascii="Times New Roman" w:hAnsi="Times New Roman" w:cs="Times New Roman"/>
          <w:color w:val="010101"/>
          <w:w w:val="110"/>
          <w:sz w:val="24"/>
          <w:szCs w:val="24"/>
        </w:rPr>
        <w:t xml:space="preserve">please describe what services the CCBHC will provide under each category of SCS service the state intends to implement. </w:t>
      </w:r>
      <w:r w:rsidRPr="00077590">
        <w:rPr>
          <w:rFonts w:ascii="Times New Roman" w:hAnsi="Times New Roman" w:cs="Times New Roman"/>
          <w:color w:val="010101"/>
          <w:w w:val="110"/>
          <w:sz w:val="24"/>
          <w:szCs w:val="24"/>
        </w:rPr>
        <w:t xml:space="preserve">If more space is needed, please </w:t>
      </w:r>
      <w:proofErr w:type="gramStart"/>
      <w:r w:rsidRPr="00077590">
        <w:rPr>
          <w:rFonts w:ascii="Times New Roman" w:hAnsi="Times New Roman" w:cs="Times New Roman"/>
          <w:color w:val="010101"/>
          <w:w w:val="110"/>
          <w:sz w:val="24"/>
          <w:szCs w:val="24"/>
        </w:rPr>
        <w:t>attach</w:t>
      </w:r>
      <w:proofErr w:type="gramEnd"/>
      <w:r w:rsidRPr="00077590">
        <w:rPr>
          <w:rFonts w:ascii="Times New Roman" w:hAnsi="Times New Roman" w:cs="Times New Roman"/>
          <w:color w:val="010101"/>
          <w:w w:val="110"/>
          <w:sz w:val="24"/>
          <w:szCs w:val="24"/>
        </w:rPr>
        <w:t xml:space="preserve"> and identify the page that pertains to this section. Note:</w:t>
      </w:r>
      <w:r w:rsidRPr="00077590">
        <w:rPr>
          <w:rFonts w:ascii="Times New Roman" w:hAnsi="Times New Roman" w:cs="Times New Roman"/>
          <w:color w:val="010101"/>
          <w:spacing w:val="-3"/>
          <w:w w:val="110"/>
          <w:sz w:val="24"/>
          <w:szCs w:val="24"/>
        </w:rPr>
        <w:t xml:space="preserve"> </w:t>
      </w:r>
      <w:r w:rsidRPr="00077590">
        <w:rPr>
          <w:rFonts w:ascii="Times New Roman" w:hAnsi="Times New Roman" w:cs="Times New Roman"/>
          <w:color w:val="010101"/>
          <w:w w:val="110"/>
          <w:sz w:val="24"/>
          <w:szCs w:val="24"/>
        </w:rPr>
        <w:t xml:space="preserve">the </w:t>
      </w:r>
      <w:r w:rsidR="00F22A81">
        <w:rPr>
          <w:rFonts w:ascii="Times New Roman" w:hAnsi="Times New Roman" w:cs="Times New Roman"/>
          <w:color w:val="010101"/>
          <w:w w:val="110"/>
          <w:sz w:val="24"/>
          <w:szCs w:val="24"/>
        </w:rPr>
        <w:t>categories</w:t>
      </w:r>
      <w:r w:rsidRPr="00077590">
        <w:rPr>
          <w:rFonts w:ascii="Times New Roman" w:hAnsi="Times New Roman" w:cs="Times New Roman"/>
          <w:color w:val="010101"/>
          <w:w w:val="110"/>
          <w:sz w:val="24"/>
          <w:szCs w:val="24"/>
        </w:rPr>
        <w:t xml:space="preserve"> listed below should match those shown on the</w:t>
      </w:r>
      <w:r w:rsidRPr="00077590">
        <w:rPr>
          <w:rFonts w:ascii="Times New Roman" w:hAnsi="Times New Roman" w:cs="Times New Roman"/>
          <w:color w:val="010101"/>
          <w:spacing w:val="39"/>
          <w:w w:val="110"/>
          <w:sz w:val="24"/>
          <w:szCs w:val="24"/>
        </w:rPr>
        <w:t xml:space="preserve"> </w:t>
      </w:r>
      <w:r w:rsidRPr="00077590">
        <w:rPr>
          <w:rFonts w:ascii="Times New Roman" w:hAnsi="Times New Roman" w:cs="Times New Roman"/>
          <w:color w:val="010101"/>
          <w:w w:val="110"/>
          <w:sz w:val="24"/>
          <w:szCs w:val="24"/>
        </w:rPr>
        <w:t>sample cost report submitted by the</w:t>
      </w:r>
      <w:r w:rsidRPr="00077590">
        <w:rPr>
          <w:rFonts w:ascii="Times New Roman" w:hAnsi="Times New Roman" w:cs="Times New Roman"/>
          <w:color w:val="010101"/>
          <w:spacing w:val="39"/>
          <w:w w:val="110"/>
          <w:sz w:val="24"/>
          <w:szCs w:val="24"/>
        </w:rPr>
        <w:t xml:space="preserve"> </w:t>
      </w:r>
      <w:r w:rsidRPr="00077590">
        <w:rPr>
          <w:rFonts w:ascii="Times New Roman" w:hAnsi="Times New Roman" w:cs="Times New Roman"/>
          <w:color w:val="010101"/>
          <w:w w:val="110"/>
          <w:sz w:val="24"/>
          <w:szCs w:val="24"/>
        </w:rPr>
        <w:t>state</w:t>
      </w:r>
      <w:r w:rsidRPr="00077590">
        <w:rPr>
          <w:rFonts w:ascii="Times New Roman" w:hAnsi="Times New Roman" w:cs="Times New Roman"/>
          <w:color w:val="383838"/>
          <w:w w:val="110"/>
          <w:sz w:val="24"/>
          <w:szCs w:val="24"/>
        </w:rPr>
        <w:t>.</w:t>
      </w:r>
    </w:p>
    <w:p w14:paraId="75E5A052" w14:textId="77777777" w:rsidR="00442D1C" w:rsidRPr="00442D1C" w:rsidRDefault="00442D1C">
      <w:pPr>
        <w:spacing w:line="276" w:lineRule="auto"/>
        <w:contextualSpacing/>
        <w:rPr>
          <w:rFonts w:ascii="Times New Roman" w:hAnsi="Times New Roman" w:cs="Times New Roman"/>
          <w:color w:val="383838"/>
          <w:w w:val="110"/>
          <w:sz w:val="16"/>
          <w:szCs w:val="16"/>
          <w:rPrChange w:id="472" w:author="Danielle Motley" w:date="2023-11-20T11:31:00Z">
            <w:rPr>
              <w:rFonts w:ascii="Times New Roman" w:hAnsi="Times New Roman" w:cs="Times New Roman"/>
              <w:color w:val="383838"/>
              <w:w w:val="110"/>
              <w:sz w:val="24"/>
              <w:szCs w:val="24"/>
            </w:rPr>
          </w:rPrChange>
        </w:rPr>
        <w:pPrChange w:id="473" w:author="Danielle Motley" w:date="2023-11-20T11:22:00Z">
          <w:pPr/>
        </w:pPrChange>
      </w:pPr>
    </w:p>
    <w:p w14:paraId="40E240E0" w14:textId="77777777" w:rsidR="00A62E4D" w:rsidRDefault="00A62E4D">
      <w:pPr>
        <w:spacing w:line="276" w:lineRule="auto"/>
        <w:contextualSpacing/>
        <w:rPr>
          <w:rFonts w:ascii="Times New Roman" w:hAnsi="Times New Roman" w:cs="Times New Roman"/>
          <w:sz w:val="24"/>
          <w:szCs w:val="24"/>
        </w:rPr>
        <w:pPrChange w:id="474" w:author="Danielle Motley" w:date="2023-11-20T11:22:00Z">
          <w:pPr/>
        </w:pPrChange>
      </w:pPr>
      <w:r w:rsidRPr="00077590">
        <w:rPr>
          <w:rFonts w:ascii="Times New Roman" w:hAnsi="Times New Roman" w:cs="Times New Roman"/>
          <w:noProof/>
          <w:sz w:val="24"/>
          <w:szCs w:val="24"/>
        </w:rPr>
        <mc:AlternateContent>
          <mc:Choice Requires="wps">
            <w:drawing>
              <wp:inline distT="0" distB="0" distL="0" distR="0" wp14:anchorId="2657007B" wp14:editId="753FDBD5">
                <wp:extent cx="6263640" cy="1508760"/>
                <wp:effectExtent l="0" t="0" r="3810" b="0"/>
                <wp:docPr id="1061919249" name="Freeform: Shape 1061919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508760"/>
                        </a:xfrm>
                        <a:custGeom>
                          <a:avLst/>
                          <a:gdLst>
                            <a:gd name="T0" fmla="+- 0 10886 982"/>
                            <a:gd name="T1" fmla="*/ T0 w 9905"/>
                            <a:gd name="T2" fmla="+- 0 2443 88"/>
                            <a:gd name="T3" fmla="*/ 2443 h 2355"/>
                            <a:gd name="T4" fmla="+- 0 982 982"/>
                            <a:gd name="T5" fmla="*/ T4 w 9905"/>
                            <a:gd name="T6" fmla="+- 0 2443 88"/>
                            <a:gd name="T7" fmla="*/ 2443 h 2355"/>
                            <a:gd name="T8" fmla="+- 0 982 982"/>
                            <a:gd name="T9" fmla="*/ T8 w 9905"/>
                            <a:gd name="T10" fmla="+- 0 88 88"/>
                            <a:gd name="T11" fmla="*/ 88 h 2355"/>
                            <a:gd name="T12" fmla="+- 0 10886 982"/>
                            <a:gd name="T13" fmla="*/ T12 w 9905"/>
                            <a:gd name="T14" fmla="+- 0 88 88"/>
                            <a:gd name="T15" fmla="*/ 88 h 2355"/>
                            <a:gd name="T16" fmla="+- 0 10886 982"/>
                            <a:gd name="T17" fmla="*/ T16 w 9905"/>
                            <a:gd name="T18" fmla="+- 0 98 88"/>
                            <a:gd name="T19" fmla="*/ 98 h 2355"/>
                            <a:gd name="T20" fmla="+- 0 998 982"/>
                            <a:gd name="T21" fmla="*/ T20 w 9905"/>
                            <a:gd name="T22" fmla="+- 0 98 88"/>
                            <a:gd name="T23" fmla="*/ 98 h 2355"/>
                            <a:gd name="T24" fmla="+- 0 991 982"/>
                            <a:gd name="T25" fmla="*/ T24 w 9905"/>
                            <a:gd name="T26" fmla="+- 0 105 88"/>
                            <a:gd name="T27" fmla="*/ 105 h 2355"/>
                            <a:gd name="T28" fmla="+- 0 998 982"/>
                            <a:gd name="T29" fmla="*/ T28 w 9905"/>
                            <a:gd name="T30" fmla="+- 0 105 88"/>
                            <a:gd name="T31" fmla="*/ 105 h 2355"/>
                            <a:gd name="T32" fmla="+- 0 998 982"/>
                            <a:gd name="T33" fmla="*/ T32 w 9905"/>
                            <a:gd name="T34" fmla="+- 0 2426 88"/>
                            <a:gd name="T35" fmla="*/ 2426 h 2355"/>
                            <a:gd name="T36" fmla="+- 0 991 982"/>
                            <a:gd name="T37" fmla="*/ T36 w 9905"/>
                            <a:gd name="T38" fmla="+- 0 2426 88"/>
                            <a:gd name="T39" fmla="*/ 2426 h 2355"/>
                            <a:gd name="T40" fmla="+- 0 998 982"/>
                            <a:gd name="T41" fmla="*/ T40 w 9905"/>
                            <a:gd name="T42" fmla="+- 0 2436 88"/>
                            <a:gd name="T43" fmla="*/ 2436 h 2355"/>
                            <a:gd name="T44" fmla="+- 0 10886 982"/>
                            <a:gd name="T45" fmla="*/ T44 w 9905"/>
                            <a:gd name="T46" fmla="+- 0 2436 88"/>
                            <a:gd name="T47" fmla="*/ 2436 h 2355"/>
                            <a:gd name="T48" fmla="+- 0 10886 982"/>
                            <a:gd name="T49" fmla="*/ T48 w 9905"/>
                            <a:gd name="T50" fmla="+- 0 2443 88"/>
                            <a:gd name="T51" fmla="*/ 2443 h 2355"/>
                            <a:gd name="T52" fmla="+- 0 998 982"/>
                            <a:gd name="T53" fmla="*/ T52 w 9905"/>
                            <a:gd name="T54" fmla="+- 0 105 88"/>
                            <a:gd name="T55" fmla="*/ 105 h 2355"/>
                            <a:gd name="T56" fmla="+- 0 991 982"/>
                            <a:gd name="T57" fmla="*/ T56 w 9905"/>
                            <a:gd name="T58" fmla="+- 0 105 88"/>
                            <a:gd name="T59" fmla="*/ 105 h 2355"/>
                            <a:gd name="T60" fmla="+- 0 998 982"/>
                            <a:gd name="T61" fmla="*/ T60 w 9905"/>
                            <a:gd name="T62" fmla="+- 0 98 88"/>
                            <a:gd name="T63" fmla="*/ 98 h 2355"/>
                            <a:gd name="T64" fmla="+- 0 998 982"/>
                            <a:gd name="T65" fmla="*/ T64 w 9905"/>
                            <a:gd name="T66" fmla="+- 0 105 88"/>
                            <a:gd name="T67" fmla="*/ 105 h 2355"/>
                            <a:gd name="T68" fmla="+- 0 10872 982"/>
                            <a:gd name="T69" fmla="*/ T68 w 9905"/>
                            <a:gd name="T70" fmla="+- 0 105 88"/>
                            <a:gd name="T71" fmla="*/ 105 h 2355"/>
                            <a:gd name="T72" fmla="+- 0 998 982"/>
                            <a:gd name="T73" fmla="*/ T72 w 9905"/>
                            <a:gd name="T74" fmla="+- 0 105 88"/>
                            <a:gd name="T75" fmla="*/ 105 h 2355"/>
                            <a:gd name="T76" fmla="+- 0 998 982"/>
                            <a:gd name="T77" fmla="*/ T76 w 9905"/>
                            <a:gd name="T78" fmla="+- 0 98 88"/>
                            <a:gd name="T79" fmla="*/ 98 h 2355"/>
                            <a:gd name="T80" fmla="+- 0 10872 982"/>
                            <a:gd name="T81" fmla="*/ T80 w 9905"/>
                            <a:gd name="T82" fmla="+- 0 98 88"/>
                            <a:gd name="T83" fmla="*/ 98 h 2355"/>
                            <a:gd name="T84" fmla="+- 0 10872 982"/>
                            <a:gd name="T85" fmla="*/ T84 w 9905"/>
                            <a:gd name="T86" fmla="+- 0 105 88"/>
                            <a:gd name="T87" fmla="*/ 105 h 2355"/>
                            <a:gd name="T88" fmla="+- 0 10872 982"/>
                            <a:gd name="T89" fmla="*/ T88 w 9905"/>
                            <a:gd name="T90" fmla="+- 0 2436 88"/>
                            <a:gd name="T91" fmla="*/ 2436 h 2355"/>
                            <a:gd name="T92" fmla="+- 0 10872 982"/>
                            <a:gd name="T93" fmla="*/ T92 w 9905"/>
                            <a:gd name="T94" fmla="+- 0 98 88"/>
                            <a:gd name="T95" fmla="*/ 98 h 2355"/>
                            <a:gd name="T96" fmla="+- 0 10879 982"/>
                            <a:gd name="T97" fmla="*/ T96 w 9905"/>
                            <a:gd name="T98" fmla="+- 0 105 88"/>
                            <a:gd name="T99" fmla="*/ 105 h 2355"/>
                            <a:gd name="T100" fmla="+- 0 10886 982"/>
                            <a:gd name="T101" fmla="*/ T100 w 9905"/>
                            <a:gd name="T102" fmla="+- 0 105 88"/>
                            <a:gd name="T103" fmla="*/ 105 h 2355"/>
                            <a:gd name="T104" fmla="+- 0 10886 982"/>
                            <a:gd name="T105" fmla="*/ T104 w 9905"/>
                            <a:gd name="T106" fmla="+- 0 2426 88"/>
                            <a:gd name="T107" fmla="*/ 2426 h 2355"/>
                            <a:gd name="T108" fmla="+- 0 10879 982"/>
                            <a:gd name="T109" fmla="*/ T108 w 9905"/>
                            <a:gd name="T110" fmla="+- 0 2426 88"/>
                            <a:gd name="T111" fmla="*/ 2426 h 2355"/>
                            <a:gd name="T112" fmla="+- 0 10872 982"/>
                            <a:gd name="T113" fmla="*/ T112 w 9905"/>
                            <a:gd name="T114" fmla="+- 0 2436 88"/>
                            <a:gd name="T115" fmla="*/ 2436 h 2355"/>
                            <a:gd name="T116" fmla="+- 0 10886 982"/>
                            <a:gd name="T117" fmla="*/ T116 w 9905"/>
                            <a:gd name="T118" fmla="+- 0 105 88"/>
                            <a:gd name="T119" fmla="*/ 105 h 2355"/>
                            <a:gd name="T120" fmla="+- 0 10879 982"/>
                            <a:gd name="T121" fmla="*/ T120 w 9905"/>
                            <a:gd name="T122" fmla="+- 0 105 88"/>
                            <a:gd name="T123" fmla="*/ 105 h 2355"/>
                            <a:gd name="T124" fmla="+- 0 10872 982"/>
                            <a:gd name="T125" fmla="*/ T124 w 9905"/>
                            <a:gd name="T126" fmla="+- 0 98 88"/>
                            <a:gd name="T127" fmla="*/ 98 h 2355"/>
                            <a:gd name="T128" fmla="+- 0 10886 982"/>
                            <a:gd name="T129" fmla="*/ T128 w 9905"/>
                            <a:gd name="T130" fmla="+- 0 98 88"/>
                            <a:gd name="T131" fmla="*/ 98 h 2355"/>
                            <a:gd name="T132" fmla="+- 0 10886 982"/>
                            <a:gd name="T133" fmla="*/ T132 w 9905"/>
                            <a:gd name="T134" fmla="+- 0 105 88"/>
                            <a:gd name="T135" fmla="*/ 105 h 2355"/>
                            <a:gd name="T136" fmla="+- 0 998 982"/>
                            <a:gd name="T137" fmla="*/ T136 w 9905"/>
                            <a:gd name="T138" fmla="+- 0 2436 88"/>
                            <a:gd name="T139" fmla="*/ 2436 h 2355"/>
                            <a:gd name="T140" fmla="+- 0 991 982"/>
                            <a:gd name="T141" fmla="*/ T140 w 9905"/>
                            <a:gd name="T142" fmla="+- 0 2426 88"/>
                            <a:gd name="T143" fmla="*/ 2426 h 2355"/>
                            <a:gd name="T144" fmla="+- 0 998 982"/>
                            <a:gd name="T145" fmla="*/ T144 w 9905"/>
                            <a:gd name="T146" fmla="+- 0 2426 88"/>
                            <a:gd name="T147" fmla="*/ 2426 h 2355"/>
                            <a:gd name="T148" fmla="+- 0 998 982"/>
                            <a:gd name="T149" fmla="*/ T148 w 9905"/>
                            <a:gd name="T150" fmla="+- 0 2436 88"/>
                            <a:gd name="T151" fmla="*/ 2436 h 2355"/>
                            <a:gd name="T152" fmla="+- 0 10872 982"/>
                            <a:gd name="T153" fmla="*/ T152 w 9905"/>
                            <a:gd name="T154" fmla="+- 0 2436 88"/>
                            <a:gd name="T155" fmla="*/ 2436 h 2355"/>
                            <a:gd name="T156" fmla="+- 0 998 982"/>
                            <a:gd name="T157" fmla="*/ T156 w 9905"/>
                            <a:gd name="T158" fmla="+- 0 2436 88"/>
                            <a:gd name="T159" fmla="*/ 2436 h 2355"/>
                            <a:gd name="T160" fmla="+- 0 998 982"/>
                            <a:gd name="T161" fmla="*/ T160 w 9905"/>
                            <a:gd name="T162" fmla="+- 0 2426 88"/>
                            <a:gd name="T163" fmla="*/ 2426 h 2355"/>
                            <a:gd name="T164" fmla="+- 0 10872 982"/>
                            <a:gd name="T165" fmla="*/ T164 w 9905"/>
                            <a:gd name="T166" fmla="+- 0 2426 88"/>
                            <a:gd name="T167" fmla="*/ 2426 h 2355"/>
                            <a:gd name="T168" fmla="+- 0 10872 982"/>
                            <a:gd name="T169" fmla="*/ T168 w 9905"/>
                            <a:gd name="T170" fmla="+- 0 2436 88"/>
                            <a:gd name="T171" fmla="*/ 2436 h 2355"/>
                            <a:gd name="T172" fmla="+- 0 10886 982"/>
                            <a:gd name="T173" fmla="*/ T172 w 9905"/>
                            <a:gd name="T174" fmla="+- 0 2436 88"/>
                            <a:gd name="T175" fmla="*/ 2436 h 2355"/>
                            <a:gd name="T176" fmla="+- 0 10872 982"/>
                            <a:gd name="T177" fmla="*/ T176 w 9905"/>
                            <a:gd name="T178" fmla="+- 0 2436 88"/>
                            <a:gd name="T179" fmla="*/ 2436 h 2355"/>
                            <a:gd name="T180" fmla="+- 0 10879 982"/>
                            <a:gd name="T181" fmla="*/ T180 w 9905"/>
                            <a:gd name="T182" fmla="+- 0 2426 88"/>
                            <a:gd name="T183" fmla="*/ 2426 h 2355"/>
                            <a:gd name="T184" fmla="+- 0 10886 982"/>
                            <a:gd name="T185" fmla="*/ T184 w 9905"/>
                            <a:gd name="T186" fmla="+- 0 2426 88"/>
                            <a:gd name="T187" fmla="*/ 2426 h 2355"/>
                            <a:gd name="T188" fmla="+- 0 10886 982"/>
                            <a:gd name="T189" fmla="*/ T188 w 9905"/>
                            <a:gd name="T190" fmla="+- 0 2436 88"/>
                            <a:gd name="T191" fmla="*/ 2436 h 23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905" h="2355">
                              <a:moveTo>
                                <a:pt x="9904" y="2355"/>
                              </a:moveTo>
                              <a:lnTo>
                                <a:pt x="0" y="2355"/>
                              </a:lnTo>
                              <a:lnTo>
                                <a:pt x="0" y="0"/>
                              </a:lnTo>
                              <a:lnTo>
                                <a:pt x="9904" y="0"/>
                              </a:lnTo>
                              <a:lnTo>
                                <a:pt x="9904" y="10"/>
                              </a:lnTo>
                              <a:lnTo>
                                <a:pt x="16" y="10"/>
                              </a:lnTo>
                              <a:lnTo>
                                <a:pt x="9" y="17"/>
                              </a:lnTo>
                              <a:lnTo>
                                <a:pt x="16" y="17"/>
                              </a:lnTo>
                              <a:lnTo>
                                <a:pt x="16" y="2338"/>
                              </a:lnTo>
                              <a:lnTo>
                                <a:pt x="9" y="2338"/>
                              </a:lnTo>
                              <a:lnTo>
                                <a:pt x="16" y="2348"/>
                              </a:lnTo>
                              <a:lnTo>
                                <a:pt x="9904" y="2348"/>
                              </a:lnTo>
                              <a:lnTo>
                                <a:pt x="9904" y="2355"/>
                              </a:lnTo>
                              <a:close/>
                              <a:moveTo>
                                <a:pt x="16" y="17"/>
                              </a:moveTo>
                              <a:lnTo>
                                <a:pt x="9" y="17"/>
                              </a:lnTo>
                              <a:lnTo>
                                <a:pt x="16" y="10"/>
                              </a:lnTo>
                              <a:lnTo>
                                <a:pt x="16" y="17"/>
                              </a:lnTo>
                              <a:close/>
                              <a:moveTo>
                                <a:pt x="9890" y="17"/>
                              </a:moveTo>
                              <a:lnTo>
                                <a:pt x="16" y="17"/>
                              </a:lnTo>
                              <a:lnTo>
                                <a:pt x="16" y="10"/>
                              </a:lnTo>
                              <a:lnTo>
                                <a:pt x="9890" y="10"/>
                              </a:lnTo>
                              <a:lnTo>
                                <a:pt x="9890" y="17"/>
                              </a:lnTo>
                              <a:close/>
                              <a:moveTo>
                                <a:pt x="9890" y="2348"/>
                              </a:moveTo>
                              <a:lnTo>
                                <a:pt x="9890" y="10"/>
                              </a:lnTo>
                              <a:lnTo>
                                <a:pt x="9897" y="17"/>
                              </a:lnTo>
                              <a:lnTo>
                                <a:pt x="9904" y="17"/>
                              </a:lnTo>
                              <a:lnTo>
                                <a:pt x="9904" y="2338"/>
                              </a:lnTo>
                              <a:lnTo>
                                <a:pt x="9897" y="2338"/>
                              </a:lnTo>
                              <a:lnTo>
                                <a:pt x="9890" y="2348"/>
                              </a:lnTo>
                              <a:close/>
                              <a:moveTo>
                                <a:pt x="9904" y="17"/>
                              </a:moveTo>
                              <a:lnTo>
                                <a:pt x="9897" y="17"/>
                              </a:lnTo>
                              <a:lnTo>
                                <a:pt x="9890" y="10"/>
                              </a:lnTo>
                              <a:lnTo>
                                <a:pt x="9904" y="10"/>
                              </a:lnTo>
                              <a:lnTo>
                                <a:pt x="9904" y="17"/>
                              </a:lnTo>
                              <a:close/>
                              <a:moveTo>
                                <a:pt x="16" y="2348"/>
                              </a:moveTo>
                              <a:lnTo>
                                <a:pt x="9" y="2338"/>
                              </a:lnTo>
                              <a:lnTo>
                                <a:pt x="16" y="2338"/>
                              </a:lnTo>
                              <a:lnTo>
                                <a:pt x="16" y="2348"/>
                              </a:lnTo>
                              <a:close/>
                              <a:moveTo>
                                <a:pt x="9890" y="2348"/>
                              </a:moveTo>
                              <a:lnTo>
                                <a:pt x="16" y="2348"/>
                              </a:lnTo>
                              <a:lnTo>
                                <a:pt x="16" y="2338"/>
                              </a:lnTo>
                              <a:lnTo>
                                <a:pt x="9890" y="2338"/>
                              </a:lnTo>
                              <a:lnTo>
                                <a:pt x="9890" y="2348"/>
                              </a:lnTo>
                              <a:close/>
                              <a:moveTo>
                                <a:pt x="9904" y="2348"/>
                              </a:moveTo>
                              <a:lnTo>
                                <a:pt x="9890" y="2348"/>
                              </a:lnTo>
                              <a:lnTo>
                                <a:pt x="9897" y="2338"/>
                              </a:lnTo>
                              <a:lnTo>
                                <a:pt x="9904" y="2338"/>
                              </a:lnTo>
                              <a:lnTo>
                                <a:pt x="9904" y="2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5BAF4756" id="Freeform: Shape 1061919249" o:spid="_x0000_s1026" style="width:493.2pt;height:118.8pt;visibility:visible;mso-wrap-style:square;mso-left-percent:-10001;mso-top-percent:-10001;mso-position-horizontal:absolute;mso-position-horizontal-relative:char;mso-position-vertical:absolute;mso-position-vertical-relative:line;mso-left-percent:-10001;mso-top-percent:-10001;v-text-anchor:top" coordsize="9905,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" path="m9904,2355l,2355,,,9904,r,10l16,10,9,17r7,l16,2338r-7,l16,2348r9888,l9904,2355xm16,17r-7,l16,10r,7xm9890,17l16,17r,-7l9890,10r,7xm9890,2348r,-2338l9897,17r7,l9904,2338r-7,l9890,2348xm9904,17r-7,l9890,10r14,l9904,17xm16,2348l9,2338r7,l16,2348xm9890,2348r-9874,l16,2338r9874,l9890,2348xm9904,2348r-14,l9897,2338r7,l9904,2348xe" fillcolor="black" stroked="f">
                <v:path arrowok="t" o:connecttype="custom" o:connectlocs="6263008,1565138;0,1565138;0,56378;6263008,56378;6263008,62785;10118,62785;5691,67270;10118,67270;10118,1554247;5691,1554247;10118,1560654;6263008,1560654;6263008,1565138;10118,67270;5691,67270;10118,62785;10118,67270;6254154,67270;10118,67270;10118,62785;6254154,62785;6254154,67270;6254154,1560654;6254154,62785;6258581,67270;6263008,67270;6263008,1554247;6258581,1554247;6254154,1560654;6263008,67270;6258581,67270;6254154,62785;6263008,62785;6263008,67270;10118,1560654;5691,1554247;10118,1554247;10118,1560654;6254154,1560654;10118,1560654;10118,1554247;6254154,1554247;6254154,1560654;6263008,1560654;6254154,1560654;6258581,1554247;6263008,1554247;6263008,1560654" o:connectangles="0,0,0,0,0,0,0,0,0,0,0,0,0,0,0,0,0,0,0,0,0,0,0,0,0,0,0,0,0,0,0,0,0,0,0,0,0,0,0,0,0,0,0,0,0,0,0,0"/>
                <w10:anchorlock/>
              </v:shape>
            </w:pict>
          </mc:Fallback>
        </mc:AlternateContent>
      </w:r>
    </w:p>
    <w:p w14:paraId="42DFAB37" w14:textId="6C61500A" w:rsidR="00A62E4D" w:rsidRPr="00D937BE" w:rsidRDefault="00A62E4D">
      <w:pPr>
        <w:pStyle w:val="SectionSubSectionSectionSection-Level5"/>
        <w:spacing w:line="276" w:lineRule="auto"/>
        <w:contextualSpacing/>
        <w:pPrChange w:id="475" w:author="Danielle Motley" w:date="2023-11-20T11:22:00Z">
          <w:pPr>
            <w:pStyle w:val="SectionSubSectionSectionSection-Level5"/>
          </w:pPr>
        </w:pPrChange>
      </w:pPr>
      <w:r w:rsidRPr="00D937BE">
        <w:t>PPS-</w:t>
      </w:r>
      <w:r w:rsidR="00554E12" w:rsidRPr="00D937BE">
        <w:t>4</w:t>
      </w:r>
      <w:r w:rsidRPr="00D937BE">
        <w:t xml:space="preserve"> Outlier Payments</w:t>
      </w:r>
    </w:p>
    <w:p w14:paraId="19B82EA8" w14:textId="77777777" w:rsidR="00A62E4D" w:rsidRPr="00077590" w:rsidRDefault="00A62E4D">
      <w:pPr>
        <w:spacing w:line="276" w:lineRule="auto"/>
        <w:contextualSpacing/>
        <w:rPr>
          <w:rFonts w:ascii="Times New Roman" w:hAnsi="Times New Roman" w:cs="Times New Roman"/>
          <w:sz w:val="24"/>
          <w:szCs w:val="24"/>
        </w:rPr>
        <w:pPrChange w:id="476" w:author="Danielle Motley" w:date="2023-11-20T11:22:00Z">
          <w:pPr/>
        </w:pPrChange>
      </w:pPr>
      <w:r w:rsidRPr="00077590">
        <w:rPr>
          <w:rFonts w:ascii="Times New Roman" w:hAnsi="Times New Roman" w:cs="Times New Roman"/>
          <w:color w:val="010101"/>
          <w:w w:val="110"/>
          <w:sz w:val="24"/>
          <w:szCs w:val="24"/>
        </w:rPr>
        <w:t>Outlier</w:t>
      </w:r>
      <w:r w:rsidRPr="00077590">
        <w:rPr>
          <w:rFonts w:ascii="Times New Roman" w:hAnsi="Times New Roman" w:cs="Times New Roman"/>
          <w:color w:val="010101"/>
          <w:spacing w:val="-2"/>
          <w:w w:val="110"/>
          <w:sz w:val="24"/>
          <w:szCs w:val="24"/>
        </w:rPr>
        <w:t xml:space="preserve"> </w:t>
      </w:r>
      <w:r w:rsidRPr="00077590">
        <w:rPr>
          <w:rFonts w:ascii="Times New Roman" w:hAnsi="Times New Roman" w:cs="Times New Roman"/>
          <w:color w:val="010101"/>
          <w:w w:val="110"/>
          <w:sz w:val="24"/>
          <w:szCs w:val="24"/>
        </w:rPr>
        <w:t>payments are</w:t>
      </w:r>
      <w:r w:rsidRPr="00077590">
        <w:rPr>
          <w:rFonts w:ascii="Times New Roman" w:hAnsi="Times New Roman" w:cs="Times New Roman"/>
          <w:color w:val="010101"/>
          <w:spacing w:val="-8"/>
          <w:w w:val="110"/>
          <w:sz w:val="24"/>
          <w:szCs w:val="24"/>
        </w:rPr>
        <w:t xml:space="preserve"> </w:t>
      </w:r>
      <w:r w:rsidRPr="00077590">
        <w:rPr>
          <w:rFonts w:ascii="Times New Roman" w:hAnsi="Times New Roman" w:cs="Times New Roman"/>
          <w:color w:val="010101"/>
          <w:w w:val="110"/>
          <w:sz w:val="24"/>
          <w:szCs w:val="24"/>
        </w:rPr>
        <w:t>reimbursements</w:t>
      </w:r>
      <w:r w:rsidRPr="00077590">
        <w:rPr>
          <w:rFonts w:ascii="Times New Roman" w:hAnsi="Times New Roman" w:cs="Times New Roman"/>
          <w:color w:val="010101"/>
          <w:spacing w:val="-16"/>
          <w:w w:val="110"/>
          <w:sz w:val="24"/>
          <w:szCs w:val="24"/>
        </w:rPr>
        <w:t xml:space="preserve"> </w:t>
      </w:r>
      <w:r w:rsidRPr="00077590">
        <w:rPr>
          <w:rFonts w:ascii="Times New Roman" w:hAnsi="Times New Roman" w:cs="Times New Roman"/>
          <w:color w:val="010101"/>
          <w:w w:val="110"/>
          <w:sz w:val="24"/>
          <w:szCs w:val="24"/>
        </w:rPr>
        <w:t>to clinics</w:t>
      </w:r>
      <w:r w:rsidRPr="00077590">
        <w:rPr>
          <w:rFonts w:ascii="Times New Roman" w:hAnsi="Times New Roman" w:cs="Times New Roman"/>
          <w:color w:val="010101"/>
          <w:spacing w:val="-2"/>
          <w:w w:val="110"/>
          <w:sz w:val="24"/>
          <w:szCs w:val="24"/>
        </w:rPr>
        <w:t xml:space="preserve"> </w:t>
      </w:r>
      <w:r w:rsidRPr="00077590">
        <w:rPr>
          <w:rFonts w:ascii="Times New Roman" w:hAnsi="Times New Roman" w:cs="Times New Roman"/>
          <w:color w:val="010101"/>
          <w:w w:val="110"/>
          <w:sz w:val="24"/>
          <w:szCs w:val="24"/>
        </w:rPr>
        <w:t>in addition to PPS</w:t>
      </w:r>
      <w:r w:rsidRPr="00077590">
        <w:rPr>
          <w:rFonts w:ascii="Times New Roman" w:hAnsi="Times New Roman" w:cs="Times New Roman"/>
          <w:color w:val="010101"/>
          <w:spacing w:val="-3"/>
          <w:w w:val="110"/>
          <w:sz w:val="24"/>
          <w:szCs w:val="24"/>
        </w:rPr>
        <w:t xml:space="preserve"> </w:t>
      </w:r>
      <w:r w:rsidRPr="00077590">
        <w:rPr>
          <w:rFonts w:ascii="Times New Roman" w:hAnsi="Times New Roman" w:cs="Times New Roman"/>
          <w:color w:val="010101"/>
          <w:w w:val="110"/>
          <w:sz w:val="24"/>
          <w:szCs w:val="24"/>
        </w:rPr>
        <w:t>rates</w:t>
      </w:r>
      <w:r w:rsidRPr="00077590">
        <w:rPr>
          <w:rFonts w:ascii="Times New Roman" w:hAnsi="Times New Roman" w:cs="Times New Roman"/>
          <w:color w:val="010101"/>
          <w:spacing w:val="-2"/>
          <w:w w:val="110"/>
          <w:sz w:val="24"/>
          <w:szCs w:val="24"/>
        </w:rPr>
        <w:t xml:space="preserve"> </w:t>
      </w:r>
      <w:r w:rsidRPr="00077590">
        <w:rPr>
          <w:rFonts w:ascii="Times New Roman" w:hAnsi="Times New Roman" w:cs="Times New Roman"/>
          <w:color w:val="010101"/>
          <w:w w:val="110"/>
          <w:sz w:val="24"/>
          <w:szCs w:val="24"/>
        </w:rPr>
        <w:t>for participant costs that exceed a state-defined threshold</w:t>
      </w:r>
      <w:r w:rsidRPr="00077590">
        <w:rPr>
          <w:rFonts w:ascii="Times New Roman" w:hAnsi="Times New Roman" w:cs="Times New Roman"/>
          <w:color w:val="010101"/>
          <w:spacing w:val="-2"/>
          <w:w w:val="110"/>
          <w:sz w:val="24"/>
          <w:szCs w:val="24"/>
        </w:rPr>
        <w:t xml:space="preserve"> </w:t>
      </w:r>
      <w:r w:rsidRPr="00077590">
        <w:rPr>
          <w:rFonts w:ascii="Times New Roman" w:hAnsi="Times New Roman" w:cs="Times New Roman"/>
          <w:color w:val="010101"/>
          <w:w w:val="110"/>
          <w:sz w:val="24"/>
          <w:szCs w:val="24"/>
        </w:rPr>
        <w:t>to ensure</w:t>
      </w:r>
      <w:r w:rsidRPr="00077590">
        <w:rPr>
          <w:rFonts w:ascii="Times New Roman" w:hAnsi="Times New Roman" w:cs="Times New Roman"/>
          <w:color w:val="010101"/>
          <w:spacing w:val="-9"/>
          <w:w w:val="110"/>
          <w:sz w:val="24"/>
          <w:szCs w:val="24"/>
        </w:rPr>
        <w:t xml:space="preserve"> </w:t>
      </w:r>
      <w:r w:rsidRPr="00077590">
        <w:rPr>
          <w:rFonts w:ascii="Times New Roman" w:hAnsi="Times New Roman" w:cs="Times New Roman"/>
          <w:color w:val="010101"/>
          <w:w w:val="110"/>
          <w:sz w:val="24"/>
          <w:szCs w:val="24"/>
        </w:rPr>
        <w:t>that</w:t>
      </w:r>
      <w:r w:rsidRPr="00077590">
        <w:rPr>
          <w:rFonts w:ascii="Times New Roman" w:hAnsi="Times New Roman" w:cs="Times New Roman"/>
          <w:color w:val="010101"/>
          <w:spacing w:val="-3"/>
          <w:w w:val="110"/>
          <w:sz w:val="24"/>
          <w:szCs w:val="24"/>
        </w:rPr>
        <w:t xml:space="preserve"> </w:t>
      </w:r>
      <w:r w:rsidRPr="00077590">
        <w:rPr>
          <w:rFonts w:ascii="Times New Roman" w:hAnsi="Times New Roman" w:cs="Times New Roman"/>
          <w:color w:val="010101"/>
          <w:w w:val="110"/>
          <w:sz w:val="24"/>
          <w:szCs w:val="24"/>
        </w:rPr>
        <w:t>clinics</w:t>
      </w:r>
      <w:r w:rsidRPr="00077590">
        <w:rPr>
          <w:rFonts w:ascii="Times New Roman" w:hAnsi="Times New Roman" w:cs="Times New Roman"/>
          <w:color w:val="010101"/>
          <w:spacing w:val="-2"/>
          <w:w w:val="110"/>
          <w:sz w:val="24"/>
          <w:szCs w:val="24"/>
        </w:rPr>
        <w:t xml:space="preserve"> </w:t>
      </w:r>
      <w:proofErr w:type="gramStart"/>
      <w:r w:rsidRPr="00077590">
        <w:rPr>
          <w:rFonts w:ascii="Times New Roman" w:hAnsi="Times New Roman" w:cs="Times New Roman"/>
          <w:color w:val="010101"/>
          <w:w w:val="110"/>
          <w:sz w:val="24"/>
          <w:szCs w:val="24"/>
        </w:rPr>
        <w:t>are</w:t>
      </w:r>
      <w:r w:rsidRPr="00077590">
        <w:rPr>
          <w:rFonts w:ascii="Times New Roman" w:hAnsi="Times New Roman" w:cs="Times New Roman"/>
          <w:color w:val="010101"/>
          <w:spacing w:val="-8"/>
          <w:w w:val="110"/>
          <w:sz w:val="24"/>
          <w:szCs w:val="24"/>
        </w:rPr>
        <w:t xml:space="preserve"> </w:t>
      </w:r>
      <w:r w:rsidRPr="00077590">
        <w:rPr>
          <w:rFonts w:ascii="Times New Roman" w:hAnsi="Times New Roman" w:cs="Times New Roman"/>
          <w:color w:val="010101"/>
          <w:w w:val="110"/>
          <w:sz w:val="24"/>
          <w:szCs w:val="24"/>
        </w:rPr>
        <w:t>able</w:t>
      </w:r>
      <w:r w:rsidRPr="00077590">
        <w:rPr>
          <w:rFonts w:ascii="Times New Roman" w:hAnsi="Times New Roman" w:cs="Times New Roman"/>
          <w:color w:val="010101"/>
          <w:spacing w:val="-6"/>
          <w:w w:val="110"/>
          <w:sz w:val="24"/>
          <w:szCs w:val="24"/>
        </w:rPr>
        <w:t xml:space="preserve"> </w:t>
      </w:r>
      <w:r w:rsidRPr="00077590">
        <w:rPr>
          <w:rFonts w:ascii="Times New Roman" w:hAnsi="Times New Roman" w:cs="Times New Roman"/>
          <w:color w:val="010101"/>
          <w:w w:val="110"/>
          <w:sz w:val="24"/>
          <w:szCs w:val="24"/>
        </w:rPr>
        <w:t>to</w:t>
      </w:r>
      <w:proofErr w:type="gramEnd"/>
      <w:r w:rsidRPr="00077590">
        <w:rPr>
          <w:rFonts w:ascii="Times New Roman" w:hAnsi="Times New Roman" w:cs="Times New Roman"/>
          <w:color w:val="010101"/>
          <w:w w:val="110"/>
          <w:sz w:val="24"/>
          <w:szCs w:val="24"/>
        </w:rPr>
        <w:t xml:space="preserve"> meet</w:t>
      </w:r>
      <w:r w:rsidRPr="00077590">
        <w:rPr>
          <w:rFonts w:ascii="Times New Roman" w:hAnsi="Times New Roman" w:cs="Times New Roman"/>
          <w:color w:val="010101"/>
          <w:spacing w:val="-8"/>
          <w:w w:val="110"/>
          <w:sz w:val="24"/>
          <w:szCs w:val="24"/>
        </w:rPr>
        <w:t xml:space="preserve"> </w:t>
      </w:r>
      <w:r w:rsidRPr="00077590">
        <w:rPr>
          <w:rFonts w:ascii="Times New Roman" w:hAnsi="Times New Roman" w:cs="Times New Roman"/>
          <w:color w:val="010101"/>
          <w:w w:val="110"/>
          <w:sz w:val="24"/>
          <w:szCs w:val="24"/>
        </w:rPr>
        <w:t>the costs</w:t>
      </w:r>
      <w:r w:rsidRPr="00077590">
        <w:rPr>
          <w:rFonts w:ascii="Times New Roman" w:hAnsi="Times New Roman" w:cs="Times New Roman"/>
          <w:color w:val="010101"/>
          <w:spacing w:val="-5"/>
          <w:w w:val="110"/>
          <w:sz w:val="24"/>
          <w:szCs w:val="24"/>
        </w:rPr>
        <w:t xml:space="preserve"> </w:t>
      </w:r>
      <w:r w:rsidRPr="00077590">
        <w:rPr>
          <w:rFonts w:ascii="Times New Roman" w:hAnsi="Times New Roman" w:cs="Times New Roman"/>
          <w:color w:val="010101"/>
          <w:w w:val="110"/>
          <w:sz w:val="24"/>
          <w:szCs w:val="24"/>
        </w:rPr>
        <w:t>of serving</w:t>
      </w:r>
      <w:r w:rsidRPr="00077590">
        <w:rPr>
          <w:rFonts w:ascii="Times New Roman" w:hAnsi="Times New Roman" w:cs="Times New Roman"/>
          <w:color w:val="010101"/>
          <w:spacing w:val="-14"/>
          <w:w w:val="110"/>
          <w:sz w:val="24"/>
          <w:szCs w:val="24"/>
        </w:rPr>
        <w:t xml:space="preserve"> </w:t>
      </w:r>
      <w:r w:rsidRPr="00077590">
        <w:rPr>
          <w:rFonts w:ascii="Times New Roman" w:hAnsi="Times New Roman" w:cs="Times New Roman"/>
          <w:color w:val="010101"/>
          <w:w w:val="110"/>
          <w:sz w:val="24"/>
          <w:szCs w:val="24"/>
        </w:rPr>
        <w:t xml:space="preserve">their </w:t>
      </w:r>
      <w:r w:rsidRPr="00077590">
        <w:rPr>
          <w:rFonts w:ascii="Times New Roman" w:hAnsi="Times New Roman" w:cs="Times New Roman"/>
          <w:color w:val="010101"/>
          <w:spacing w:val="-2"/>
          <w:w w:val="115"/>
          <w:sz w:val="24"/>
          <w:szCs w:val="24"/>
        </w:rPr>
        <w:t>users</w:t>
      </w:r>
      <w:r w:rsidRPr="00077590">
        <w:rPr>
          <w:rFonts w:ascii="Times New Roman" w:hAnsi="Times New Roman" w:cs="Times New Roman"/>
          <w:color w:val="383838"/>
          <w:spacing w:val="-2"/>
          <w:w w:val="115"/>
          <w:sz w:val="24"/>
          <w:szCs w:val="24"/>
        </w:rPr>
        <w:t>.</w:t>
      </w:r>
    </w:p>
    <w:p w14:paraId="49E2960F" w14:textId="77777777" w:rsidR="00A62E4D" w:rsidRDefault="00A62E4D" w:rsidP="00BE4A17">
      <w:pPr>
        <w:spacing w:line="276" w:lineRule="auto"/>
        <w:contextualSpacing/>
        <w:rPr>
          <w:ins w:id="477" w:author="Danielle Motley" w:date="2023-11-20T11:31:00Z"/>
          <w:rFonts w:ascii="Times New Roman" w:hAnsi="Times New Roman" w:cs="Times New Roman"/>
          <w:color w:val="010101"/>
          <w:w w:val="110"/>
          <w:sz w:val="24"/>
          <w:szCs w:val="24"/>
        </w:rPr>
      </w:pPr>
      <w:r w:rsidRPr="00077590">
        <w:rPr>
          <w:rFonts w:ascii="Times New Roman" w:hAnsi="Times New Roman" w:cs="Times New Roman"/>
          <w:color w:val="010101"/>
          <w:w w:val="110"/>
          <w:sz w:val="24"/>
          <w:szCs w:val="24"/>
        </w:rPr>
        <w:t>In the</w:t>
      </w:r>
      <w:r w:rsidRPr="00077590">
        <w:rPr>
          <w:rFonts w:ascii="Times New Roman" w:hAnsi="Times New Roman" w:cs="Times New Roman"/>
          <w:color w:val="010101"/>
          <w:spacing w:val="30"/>
          <w:w w:val="110"/>
          <w:sz w:val="24"/>
          <w:szCs w:val="24"/>
        </w:rPr>
        <w:t xml:space="preserve"> </w:t>
      </w:r>
      <w:r w:rsidRPr="00077590">
        <w:rPr>
          <w:rFonts w:ascii="Times New Roman" w:hAnsi="Times New Roman" w:cs="Times New Roman"/>
          <w:color w:val="010101"/>
          <w:w w:val="110"/>
          <w:sz w:val="24"/>
          <w:szCs w:val="24"/>
        </w:rPr>
        <w:t>box below provide a description of the</w:t>
      </w:r>
      <w:r w:rsidRPr="00077590">
        <w:rPr>
          <w:rFonts w:ascii="Times New Roman" w:hAnsi="Times New Roman" w:cs="Times New Roman"/>
          <w:color w:val="010101"/>
          <w:spacing w:val="20"/>
          <w:w w:val="110"/>
          <w:sz w:val="24"/>
          <w:szCs w:val="24"/>
        </w:rPr>
        <w:t xml:space="preserve"> </w:t>
      </w:r>
      <w:r w:rsidRPr="00077590">
        <w:rPr>
          <w:rFonts w:ascii="Times New Roman" w:hAnsi="Times New Roman" w:cs="Times New Roman"/>
          <w:color w:val="010101"/>
          <w:w w:val="110"/>
          <w:sz w:val="24"/>
          <w:szCs w:val="24"/>
        </w:rPr>
        <w:t>outlier payment methodology</w:t>
      </w:r>
      <w:r w:rsidRPr="00077590">
        <w:rPr>
          <w:rFonts w:ascii="Times New Roman" w:hAnsi="Times New Roman" w:cs="Times New Roman"/>
          <w:color w:val="010101"/>
          <w:spacing w:val="21"/>
          <w:w w:val="110"/>
          <w:sz w:val="24"/>
          <w:szCs w:val="24"/>
        </w:rPr>
        <w:t xml:space="preserve"> </w:t>
      </w:r>
      <w:r w:rsidRPr="00077590">
        <w:rPr>
          <w:rFonts w:ascii="Times New Roman" w:hAnsi="Times New Roman" w:cs="Times New Roman"/>
          <w:color w:val="010101"/>
          <w:w w:val="110"/>
          <w:sz w:val="24"/>
          <w:szCs w:val="24"/>
        </w:rPr>
        <w:t>including</w:t>
      </w:r>
      <w:r w:rsidRPr="00077590">
        <w:rPr>
          <w:rFonts w:ascii="Times New Roman" w:hAnsi="Times New Roman" w:cs="Times New Roman"/>
          <w:color w:val="010101"/>
          <w:spacing w:val="-9"/>
          <w:w w:val="110"/>
          <w:sz w:val="24"/>
          <w:szCs w:val="24"/>
        </w:rPr>
        <w:t xml:space="preserve"> </w:t>
      </w:r>
      <w:r w:rsidRPr="00077590">
        <w:rPr>
          <w:rFonts w:ascii="Times New Roman" w:hAnsi="Times New Roman" w:cs="Times New Roman"/>
          <w:color w:val="010101"/>
          <w:w w:val="110"/>
          <w:sz w:val="24"/>
          <w:szCs w:val="24"/>
        </w:rPr>
        <w:t>an</w:t>
      </w:r>
      <w:r w:rsidRPr="00077590">
        <w:rPr>
          <w:rFonts w:ascii="Times New Roman" w:hAnsi="Times New Roman" w:cs="Times New Roman"/>
          <w:color w:val="010101"/>
          <w:spacing w:val="-1"/>
          <w:w w:val="110"/>
          <w:sz w:val="24"/>
          <w:szCs w:val="24"/>
        </w:rPr>
        <w:t xml:space="preserve"> </w:t>
      </w:r>
      <w:r w:rsidRPr="00077590">
        <w:rPr>
          <w:rFonts w:ascii="Times New Roman" w:hAnsi="Times New Roman" w:cs="Times New Roman"/>
          <w:color w:val="010101"/>
          <w:w w:val="110"/>
          <w:sz w:val="24"/>
          <w:szCs w:val="24"/>
        </w:rPr>
        <w:t>explanation of the threshold for making</w:t>
      </w:r>
      <w:r w:rsidRPr="00077590">
        <w:rPr>
          <w:rFonts w:ascii="Times New Roman" w:hAnsi="Times New Roman" w:cs="Times New Roman"/>
          <w:color w:val="010101"/>
          <w:spacing w:val="-2"/>
          <w:w w:val="110"/>
          <w:sz w:val="24"/>
          <w:szCs w:val="24"/>
        </w:rPr>
        <w:t xml:space="preserve"> </w:t>
      </w:r>
      <w:r w:rsidRPr="00077590">
        <w:rPr>
          <w:rFonts w:ascii="Times New Roman" w:hAnsi="Times New Roman" w:cs="Times New Roman"/>
          <w:color w:val="010101"/>
          <w:w w:val="110"/>
          <w:sz w:val="24"/>
          <w:szCs w:val="24"/>
        </w:rPr>
        <w:t>payment and how</w:t>
      </w:r>
      <w:r w:rsidRPr="00077590">
        <w:rPr>
          <w:rFonts w:ascii="Times New Roman" w:hAnsi="Times New Roman" w:cs="Times New Roman"/>
          <w:color w:val="010101"/>
          <w:spacing w:val="38"/>
          <w:w w:val="110"/>
          <w:sz w:val="24"/>
          <w:szCs w:val="24"/>
        </w:rPr>
        <w:t xml:space="preserve"> </w:t>
      </w:r>
      <w:r w:rsidRPr="00077590">
        <w:rPr>
          <w:rFonts w:ascii="Times New Roman" w:hAnsi="Times New Roman" w:cs="Times New Roman"/>
          <w:color w:val="010101"/>
          <w:w w:val="110"/>
          <w:sz w:val="24"/>
          <w:szCs w:val="24"/>
        </w:rPr>
        <w:t>much of total allowable cost is set aside for</w:t>
      </w:r>
      <w:r w:rsidRPr="00077590">
        <w:rPr>
          <w:rFonts w:ascii="Times New Roman" w:hAnsi="Times New Roman" w:cs="Times New Roman"/>
          <w:color w:val="010101"/>
          <w:spacing w:val="40"/>
          <w:w w:val="110"/>
          <w:sz w:val="24"/>
          <w:szCs w:val="24"/>
        </w:rPr>
        <w:t xml:space="preserve"> </w:t>
      </w:r>
      <w:r w:rsidRPr="00077590">
        <w:rPr>
          <w:rFonts w:ascii="Times New Roman" w:hAnsi="Times New Roman" w:cs="Times New Roman"/>
          <w:color w:val="010101"/>
          <w:w w:val="110"/>
          <w:sz w:val="24"/>
          <w:szCs w:val="24"/>
        </w:rPr>
        <w:t xml:space="preserve">outlier payment; how often outlier payment is calculated; </w:t>
      </w:r>
      <w:proofErr w:type="gramStart"/>
      <w:r w:rsidRPr="00077590">
        <w:rPr>
          <w:rFonts w:ascii="Times New Roman" w:hAnsi="Times New Roman" w:cs="Times New Roman"/>
          <w:color w:val="010101"/>
          <w:w w:val="110"/>
          <w:sz w:val="24"/>
          <w:szCs w:val="24"/>
        </w:rPr>
        <w:t>and,</w:t>
      </w:r>
      <w:proofErr w:type="gramEnd"/>
      <w:r w:rsidRPr="00077590">
        <w:rPr>
          <w:rFonts w:ascii="Times New Roman" w:hAnsi="Times New Roman" w:cs="Times New Roman"/>
          <w:color w:val="010101"/>
          <w:w w:val="110"/>
          <w:sz w:val="24"/>
          <w:szCs w:val="24"/>
        </w:rPr>
        <w:t xml:space="preserve"> how often certified </w:t>
      </w:r>
      <w:r w:rsidRPr="00077590">
        <w:rPr>
          <w:rFonts w:ascii="Times New Roman" w:hAnsi="Times New Roman" w:cs="Times New Roman"/>
          <w:color w:val="010101"/>
          <w:w w:val="110"/>
          <w:sz w:val="24"/>
          <w:szCs w:val="24"/>
        </w:rPr>
        <w:lastRenderedPageBreak/>
        <w:t>clinics receive outlier payment.</w:t>
      </w:r>
      <w:r w:rsidRPr="00077590">
        <w:rPr>
          <w:rFonts w:ascii="Times New Roman" w:hAnsi="Times New Roman" w:cs="Times New Roman"/>
          <w:color w:val="010101"/>
          <w:spacing w:val="40"/>
          <w:w w:val="110"/>
          <w:sz w:val="24"/>
          <w:szCs w:val="24"/>
        </w:rPr>
        <w:t xml:space="preserve"> </w:t>
      </w:r>
      <w:r w:rsidRPr="00077590">
        <w:rPr>
          <w:rFonts w:ascii="Times New Roman" w:hAnsi="Times New Roman" w:cs="Times New Roman"/>
          <w:color w:val="010101"/>
          <w:w w:val="110"/>
          <w:sz w:val="24"/>
          <w:szCs w:val="24"/>
        </w:rPr>
        <w:t xml:space="preserve">If more space is needed, please </w:t>
      </w:r>
      <w:proofErr w:type="gramStart"/>
      <w:r w:rsidRPr="00077590">
        <w:rPr>
          <w:rFonts w:ascii="Times New Roman" w:hAnsi="Times New Roman" w:cs="Times New Roman"/>
          <w:color w:val="010101"/>
          <w:w w:val="110"/>
          <w:sz w:val="24"/>
          <w:szCs w:val="24"/>
        </w:rPr>
        <w:t>attach</w:t>
      </w:r>
      <w:proofErr w:type="gramEnd"/>
      <w:r w:rsidRPr="00077590">
        <w:rPr>
          <w:rFonts w:ascii="Times New Roman" w:hAnsi="Times New Roman" w:cs="Times New Roman"/>
          <w:color w:val="010101"/>
          <w:w w:val="110"/>
          <w:sz w:val="24"/>
          <w:szCs w:val="24"/>
        </w:rPr>
        <w:t xml:space="preserve"> and</w:t>
      </w:r>
      <w:r w:rsidRPr="00077590">
        <w:rPr>
          <w:rFonts w:ascii="Times New Roman" w:hAnsi="Times New Roman" w:cs="Times New Roman"/>
          <w:color w:val="010101"/>
          <w:spacing w:val="-2"/>
          <w:w w:val="110"/>
          <w:sz w:val="24"/>
          <w:szCs w:val="24"/>
        </w:rPr>
        <w:t xml:space="preserve"> </w:t>
      </w:r>
      <w:r w:rsidRPr="00077590">
        <w:rPr>
          <w:rFonts w:ascii="Times New Roman" w:hAnsi="Times New Roman" w:cs="Times New Roman"/>
          <w:color w:val="010101"/>
          <w:w w:val="110"/>
          <w:sz w:val="24"/>
          <w:szCs w:val="24"/>
        </w:rPr>
        <w:t>identify the page that pertains to this section.</w:t>
      </w:r>
    </w:p>
    <w:p w14:paraId="59C23274" w14:textId="77777777" w:rsidR="00442D1C" w:rsidRPr="00077590" w:rsidRDefault="00442D1C">
      <w:pPr>
        <w:spacing w:line="276" w:lineRule="auto"/>
        <w:contextualSpacing/>
        <w:rPr>
          <w:rFonts w:ascii="Times New Roman" w:hAnsi="Times New Roman" w:cs="Times New Roman"/>
          <w:sz w:val="24"/>
          <w:szCs w:val="24"/>
        </w:rPr>
        <w:pPrChange w:id="478" w:author="Danielle Motley" w:date="2023-11-20T11:22:00Z">
          <w:pPr/>
        </w:pPrChange>
      </w:pPr>
    </w:p>
    <w:p w14:paraId="14A38BAD" w14:textId="21203FCC" w:rsidR="00A62E4D" w:rsidDel="008C0078" w:rsidRDefault="00A62E4D" w:rsidP="00BE4A17">
      <w:pPr>
        <w:spacing w:line="276" w:lineRule="auto"/>
        <w:contextualSpacing/>
        <w:rPr>
          <w:del w:id="479" w:author="Danielle Motley" w:date="2023-11-20T09:06:00Z"/>
          <w:rFonts w:ascii="Times New Roman" w:hAnsi="Times New Roman" w:cs="Times New Roman"/>
          <w:sz w:val="24"/>
          <w:szCs w:val="24"/>
        </w:rPr>
      </w:pPr>
      <w:r w:rsidRPr="00077590">
        <w:rPr>
          <w:rFonts w:ascii="Times New Roman" w:hAnsi="Times New Roman" w:cs="Times New Roman"/>
          <w:noProof/>
          <w:sz w:val="24"/>
          <w:szCs w:val="24"/>
        </w:rPr>
        <mc:AlternateContent>
          <mc:Choice Requires="wps">
            <w:drawing>
              <wp:inline distT="0" distB="0" distL="0" distR="0" wp14:anchorId="6CD3CD00" wp14:editId="21A0D15D">
                <wp:extent cx="6263640" cy="1508760"/>
                <wp:effectExtent l="0" t="0" r="3810" b="0"/>
                <wp:docPr id="2116106878" name="Freeform: Shape 21161068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508760"/>
                        </a:xfrm>
                        <a:custGeom>
                          <a:avLst/>
                          <a:gdLst>
                            <a:gd name="T0" fmla="+- 0 10886 982"/>
                            <a:gd name="T1" fmla="*/ T0 w 9905"/>
                            <a:gd name="T2" fmla="+- 0 2443 88"/>
                            <a:gd name="T3" fmla="*/ 2443 h 2355"/>
                            <a:gd name="T4" fmla="+- 0 982 982"/>
                            <a:gd name="T5" fmla="*/ T4 w 9905"/>
                            <a:gd name="T6" fmla="+- 0 2443 88"/>
                            <a:gd name="T7" fmla="*/ 2443 h 2355"/>
                            <a:gd name="T8" fmla="+- 0 982 982"/>
                            <a:gd name="T9" fmla="*/ T8 w 9905"/>
                            <a:gd name="T10" fmla="+- 0 88 88"/>
                            <a:gd name="T11" fmla="*/ 88 h 2355"/>
                            <a:gd name="T12" fmla="+- 0 10886 982"/>
                            <a:gd name="T13" fmla="*/ T12 w 9905"/>
                            <a:gd name="T14" fmla="+- 0 88 88"/>
                            <a:gd name="T15" fmla="*/ 88 h 2355"/>
                            <a:gd name="T16" fmla="+- 0 10886 982"/>
                            <a:gd name="T17" fmla="*/ T16 w 9905"/>
                            <a:gd name="T18" fmla="+- 0 98 88"/>
                            <a:gd name="T19" fmla="*/ 98 h 2355"/>
                            <a:gd name="T20" fmla="+- 0 998 982"/>
                            <a:gd name="T21" fmla="*/ T20 w 9905"/>
                            <a:gd name="T22" fmla="+- 0 98 88"/>
                            <a:gd name="T23" fmla="*/ 98 h 2355"/>
                            <a:gd name="T24" fmla="+- 0 991 982"/>
                            <a:gd name="T25" fmla="*/ T24 w 9905"/>
                            <a:gd name="T26" fmla="+- 0 105 88"/>
                            <a:gd name="T27" fmla="*/ 105 h 2355"/>
                            <a:gd name="T28" fmla="+- 0 998 982"/>
                            <a:gd name="T29" fmla="*/ T28 w 9905"/>
                            <a:gd name="T30" fmla="+- 0 105 88"/>
                            <a:gd name="T31" fmla="*/ 105 h 2355"/>
                            <a:gd name="T32" fmla="+- 0 998 982"/>
                            <a:gd name="T33" fmla="*/ T32 w 9905"/>
                            <a:gd name="T34" fmla="+- 0 2426 88"/>
                            <a:gd name="T35" fmla="*/ 2426 h 2355"/>
                            <a:gd name="T36" fmla="+- 0 991 982"/>
                            <a:gd name="T37" fmla="*/ T36 w 9905"/>
                            <a:gd name="T38" fmla="+- 0 2426 88"/>
                            <a:gd name="T39" fmla="*/ 2426 h 2355"/>
                            <a:gd name="T40" fmla="+- 0 998 982"/>
                            <a:gd name="T41" fmla="*/ T40 w 9905"/>
                            <a:gd name="T42" fmla="+- 0 2436 88"/>
                            <a:gd name="T43" fmla="*/ 2436 h 2355"/>
                            <a:gd name="T44" fmla="+- 0 10886 982"/>
                            <a:gd name="T45" fmla="*/ T44 w 9905"/>
                            <a:gd name="T46" fmla="+- 0 2436 88"/>
                            <a:gd name="T47" fmla="*/ 2436 h 2355"/>
                            <a:gd name="T48" fmla="+- 0 10886 982"/>
                            <a:gd name="T49" fmla="*/ T48 w 9905"/>
                            <a:gd name="T50" fmla="+- 0 2443 88"/>
                            <a:gd name="T51" fmla="*/ 2443 h 2355"/>
                            <a:gd name="T52" fmla="+- 0 998 982"/>
                            <a:gd name="T53" fmla="*/ T52 w 9905"/>
                            <a:gd name="T54" fmla="+- 0 105 88"/>
                            <a:gd name="T55" fmla="*/ 105 h 2355"/>
                            <a:gd name="T56" fmla="+- 0 991 982"/>
                            <a:gd name="T57" fmla="*/ T56 w 9905"/>
                            <a:gd name="T58" fmla="+- 0 105 88"/>
                            <a:gd name="T59" fmla="*/ 105 h 2355"/>
                            <a:gd name="T60" fmla="+- 0 998 982"/>
                            <a:gd name="T61" fmla="*/ T60 w 9905"/>
                            <a:gd name="T62" fmla="+- 0 98 88"/>
                            <a:gd name="T63" fmla="*/ 98 h 2355"/>
                            <a:gd name="T64" fmla="+- 0 998 982"/>
                            <a:gd name="T65" fmla="*/ T64 w 9905"/>
                            <a:gd name="T66" fmla="+- 0 105 88"/>
                            <a:gd name="T67" fmla="*/ 105 h 2355"/>
                            <a:gd name="T68" fmla="+- 0 10872 982"/>
                            <a:gd name="T69" fmla="*/ T68 w 9905"/>
                            <a:gd name="T70" fmla="+- 0 105 88"/>
                            <a:gd name="T71" fmla="*/ 105 h 2355"/>
                            <a:gd name="T72" fmla="+- 0 998 982"/>
                            <a:gd name="T73" fmla="*/ T72 w 9905"/>
                            <a:gd name="T74" fmla="+- 0 105 88"/>
                            <a:gd name="T75" fmla="*/ 105 h 2355"/>
                            <a:gd name="T76" fmla="+- 0 998 982"/>
                            <a:gd name="T77" fmla="*/ T76 w 9905"/>
                            <a:gd name="T78" fmla="+- 0 98 88"/>
                            <a:gd name="T79" fmla="*/ 98 h 2355"/>
                            <a:gd name="T80" fmla="+- 0 10872 982"/>
                            <a:gd name="T81" fmla="*/ T80 w 9905"/>
                            <a:gd name="T82" fmla="+- 0 98 88"/>
                            <a:gd name="T83" fmla="*/ 98 h 2355"/>
                            <a:gd name="T84" fmla="+- 0 10872 982"/>
                            <a:gd name="T85" fmla="*/ T84 w 9905"/>
                            <a:gd name="T86" fmla="+- 0 105 88"/>
                            <a:gd name="T87" fmla="*/ 105 h 2355"/>
                            <a:gd name="T88" fmla="+- 0 10872 982"/>
                            <a:gd name="T89" fmla="*/ T88 w 9905"/>
                            <a:gd name="T90" fmla="+- 0 2436 88"/>
                            <a:gd name="T91" fmla="*/ 2436 h 2355"/>
                            <a:gd name="T92" fmla="+- 0 10872 982"/>
                            <a:gd name="T93" fmla="*/ T92 w 9905"/>
                            <a:gd name="T94" fmla="+- 0 98 88"/>
                            <a:gd name="T95" fmla="*/ 98 h 2355"/>
                            <a:gd name="T96" fmla="+- 0 10879 982"/>
                            <a:gd name="T97" fmla="*/ T96 w 9905"/>
                            <a:gd name="T98" fmla="+- 0 105 88"/>
                            <a:gd name="T99" fmla="*/ 105 h 2355"/>
                            <a:gd name="T100" fmla="+- 0 10886 982"/>
                            <a:gd name="T101" fmla="*/ T100 w 9905"/>
                            <a:gd name="T102" fmla="+- 0 105 88"/>
                            <a:gd name="T103" fmla="*/ 105 h 2355"/>
                            <a:gd name="T104" fmla="+- 0 10886 982"/>
                            <a:gd name="T105" fmla="*/ T104 w 9905"/>
                            <a:gd name="T106" fmla="+- 0 2426 88"/>
                            <a:gd name="T107" fmla="*/ 2426 h 2355"/>
                            <a:gd name="T108" fmla="+- 0 10879 982"/>
                            <a:gd name="T109" fmla="*/ T108 w 9905"/>
                            <a:gd name="T110" fmla="+- 0 2426 88"/>
                            <a:gd name="T111" fmla="*/ 2426 h 2355"/>
                            <a:gd name="T112" fmla="+- 0 10872 982"/>
                            <a:gd name="T113" fmla="*/ T112 w 9905"/>
                            <a:gd name="T114" fmla="+- 0 2436 88"/>
                            <a:gd name="T115" fmla="*/ 2436 h 2355"/>
                            <a:gd name="T116" fmla="+- 0 10886 982"/>
                            <a:gd name="T117" fmla="*/ T116 w 9905"/>
                            <a:gd name="T118" fmla="+- 0 105 88"/>
                            <a:gd name="T119" fmla="*/ 105 h 2355"/>
                            <a:gd name="T120" fmla="+- 0 10879 982"/>
                            <a:gd name="T121" fmla="*/ T120 w 9905"/>
                            <a:gd name="T122" fmla="+- 0 105 88"/>
                            <a:gd name="T123" fmla="*/ 105 h 2355"/>
                            <a:gd name="T124" fmla="+- 0 10872 982"/>
                            <a:gd name="T125" fmla="*/ T124 w 9905"/>
                            <a:gd name="T126" fmla="+- 0 98 88"/>
                            <a:gd name="T127" fmla="*/ 98 h 2355"/>
                            <a:gd name="T128" fmla="+- 0 10886 982"/>
                            <a:gd name="T129" fmla="*/ T128 w 9905"/>
                            <a:gd name="T130" fmla="+- 0 98 88"/>
                            <a:gd name="T131" fmla="*/ 98 h 2355"/>
                            <a:gd name="T132" fmla="+- 0 10886 982"/>
                            <a:gd name="T133" fmla="*/ T132 w 9905"/>
                            <a:gd name="T134" fmla="+- 0 105 88"/>
                            <a:gd name="T135" fmla="*/ 105 h 2355"/>
                            <a:gd name="T136" fmla="+- 0 998 982"/>
                            <a:gd name="T137" fmla="*/ T136 w 9905"/>
                            <a:gd name="T138" fmla="+- 0 2436 88"/>
                            <a:gd name="T139" fmla="*/ 2436 h 2355"/>
                            <a:gd name="T140" fmla="+- 0 991 982"/>
                            <a:gd name="T141" fmla="*/ T140 w 9905"/>
                            <a:gd name="T142" fmla="+- 0 2426 88"/>
                            <a:gd name="T143" fmla="*/ 2426 h 2355"/>
                            <a:gd name="T144" fmla="+- 0 998 982"/>
                            <a:gd name="T145" fmla="*/ T144 w 9905"/>
                            <a:gd name="T146" fmla="+- 0 2426 88"/>
                            <a:gd name="T147" fmla="*/ 2426 h 2355"/>
                            <a:gd name="T148" fmla="+- 0 998 982"/>
                            <a:gd name="T149" fmla="*/ T148 w 9905"/>
                            <a:gd name="T150" fmla="+- 0 2436 88"/>
                            <a:gd name="T151" fmla="*/ 2436 h 2355"/>
                            <a:gd name="T152" fmla="+- 0 10872 982"/>
                            <a:gd name="T153" fmla="*/ T152 w 9905"/>
                            <a:gd name="T154" fmla="+- 0 2436 88"/>
                            <a:gd name="T155" fmla="*/ 2436 h 2355"/>
                            <a:gd name="T156" fmla="+- 0 998 982"/>
                            <a:gd name="T157" fmla="*/ T156 w 9905"/>
                            <a:gd name="T158" fmla="+- 0 2436 88"/>
                            <a:gd name="T159" fmla="*/ 2436 h 2355"/>
                            <a:gd name="T160" fmla="+- 0 998 982"/>
                            <a:gd name="T161" fmla="*/ T160 w 9905"/>
                            <a:gd name="T162" fmla="+- 0 2426 88"/>
                            <a:gd name="T163" fmla="*/ 2426 h 2355"/>
                            <a:gd name="T164" fmla="+- 0 10872 982"/>
                            <a:gd name="T165" fmla="*/ T164 w 9905"/>
                            <a:gd name="T166" fmla="+- 0 2426 88"/>
                            <a:gd name="T167" fmla="*/ 2426 h 2355"/>
                            <a:gd name="T168" fmla="+- 0 10872 982"/>
                            <a:gd name="T169" fmla="*/ T168 w 9905"/>
                            <a:gd name="T170" fmla="+- 0 2436 88"/>
                            <a:gd name="T171" fmla="*/ 2436 h 2355"/>
                            <a:gd name="T172" fmla="+- 0 10886 982"/>
                            <a:gd name="T173" fmla="*/ T172 w 9905"/>
                            <a:gd name="T174" fmla="+- 0 2436 88"/>
                            <a:gd name="T175" fmla="*/ 2436 h 2355"/>
                            <a:gd name="T176" fmla="+- 0 10872 982"/>
                            <a:gd name="T177" fmla="*/ T176 w 9905"/>
                            <a:gd name="T178" fmla="+- 0 2436 88"/>
                            <a:gd name="T179" fmla="*/ 2436 h 2355"/>
                            <a:gd name="T180" fmla="+- 0 10879 982"/>
                            <a:gd name="T181" fmla="*/ T180 w 9905"/>
                            <a:gd name="T182" fmla="+- 0 2426 88"/>
                            <a:gd name="T183" fmla="*/ 2426 h 2355"/>
                            <a:gd name="T184" fmla="+- 0 10886 982"/>
                            <a:gd name="T185" fmla="*/ T184 w 9905"/>
                            <a:gd name="T186" fmla="+- 0 2426 88"/>
                            <a:gd name="T187" fmla="*/ 2426 h 2355"/>
                            <a:gd name="T188" fmla="+- 0 10886 982"/>
                            <a:gd name="T189" fmla="*/ T188 w 9905"/>
                            <a:gd name="T190" fmla="+- 0 2436 88"/>
                            <a:gd name="T191" fmla="*/ 2436 h 23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905" h="2355">
                              <a:moveTo>
                                <a:pt x="9904" y="2355"/>
                              </a:moveTo>
                              <a:lnTo>
                                <a:pt x="0" y="2355"/>
                              </a:lnTo>
                              <a:lnTo>
                                <a:pt x="0" y="0"/>
                              </a:lnTo>
                              <a:lnTo>
                                <a:pt x="9904" y="0"/>
                              </a:lnTo>
                              <a:lnTo>
                                <a:pt x="9904" y="10"/>
                              </a:lnTo>
                              <a:lnTo>
                                <a:pt x="16" y="10"/>
                              </a:lnTo>
                              <a:lnTo>
                                <a:pt x="9" y="17"/>
                              </a:lnTo>
                              <a:lnTo>
                                <a:pt x="16" y="17"/>
                              </a:lnTo>
                              <a:lnTo>
                                <a:pt x="16" y="2338"/>
                              </a:lnTo>
                              <a:lnTo>
                                <a:pt x="9" y="2338"/>
                              </a:lnTo>
                              <a:lnTo>
                                <a:pt x="16" y="2348"/>
                              </a:lnTo>
                              <a:lnTo>
                                <a:pt x="9904" y="2348"/>
                              </a:lnTo>
                              <a:lnTo>
                                <a:pt x="9904" y="2355"/>
                              </a:lnTo>
                              <a:close/>
                              <a:moveTo>
                                <a:pt x="16" y="17"/>
                              </a:moveTo>
                              <a:lnTo>
                                <a:pt x="9" y="17"/>
                              </a:lnTo>
                              <a:lnTo>
                                <a:pt x="16" y="10"/>
                              </a:lnTo>
                              <a:lnTo>
                                <a:pt x="16" y="17"/>
                              </a:lnTo>
                              <a:close/>
                              <a:moveTo>
                                <a:pt x="9890" y="17"/>
                              </a:moveTo>
                              <a:lnTo>
                                <a:pt x="16" y="17"/>
                              </a:lnTo>
                              <a:lnTo>
                                <a:pt x="16" y="10"/>
                              </a:lnTo>
                              <a:lnTo>
                                <a:pt x="9890" y="10"/>
                              </a:lnTo>
                              <a:lnTo>
                                <a:pt x="9890" y="17"/>
                              </a:lnTo>
                              <a:close/>
                              <a:moveTo>
                                <a:pt x="9890" y="2348"/>
                              </a:moveTo>
                              <a:lnTo>
                                <a:pt x="9890" y="10"/>
                              </a:lnTo>
                              <a:lnTo>
                                <a:pt x="9897" y="17"/>
                              </a:lnTo>
                              <a:lnTo>
                                <a:pt x="9904" y="17"/>
                              </a:lnTo>
                              <a:lnTo>
                                <a:pt x="9904" y="2338"/>
                              </a:lnTo>
                              <a:lnTo>
                                <a:pt x="9897" y="2338"/>
                              </a:lnTo>
                              <a:lnTo>
                                <a:pt x="9890" y="2348"/>
                              </a:lnTo>
                              <a:close/>
                              <a:moveTo>
                                <a:pt x="9904" y="17"/>
                              </a:moveTo>
                              <a:lnTo>
                                <a:pt x="9897" y="17"/>
                              </a:lnTo>
                              <a:lnTo>
                                <a:pt x="9890" y="10"/>
                              </a:lnTo>
                              <a:lnTo>
                                <a:pt x="9904" y="10"/>
                              </a:lnTo>
                              <a:lnTo>
                                <a:pt x="9904" y="17"/>
                              </a:lnTo>
                              <a:close/>
                              <a:moveTo>
                                <a:pt x="16" y="2348"/>
                              </a:moveTo>
                              <a:lnTo>
                                <a:pt x="9" y="2338"/>
                              </a:lnTo>
                              <a:lnTo>
                                <a:pt x="16" y="2338"/>
                              </a:lnTo>
                              <a:lnTo>
                                <a:pt x="16" y="2348"/>
                              </a:lnTo>
                              <a:close/>
                              <a:moveTo>
                                <a:pt x="9890" y="2348"/>
                              </a:moveTo>
                              <a:lnTo>
                                <a:pt x="16" y="2348"/>
                              </a:lnTo>
                              <a:lnTo>
                                <a:pt x="16" y="2338"/>
                              </a:lnTo>
                              <a:lnTo>
                                <a:pt x="9890" y="2338"/>
                              </a:lnTo>
                              <a:lnTo>
                                <a:pt x="9890" y="2348"/>
                              </a:lnTo>
                              <a:close/>
                              <a:moveTo>
                                <a:pt x="9904" y="2348"/>
                              </a:moveTo>
                              <a:lnTo>
                                <a:pt x="9890" y="2348"/>
                              </a:lnTo>
                              <a:lnTo>
                                <a:pt x="9897" y="2338"/>
                              </a:lnTo>
                              <a:lnTo>
                                <a:pt x="9904" y="2338"/>
                              </a:lnTo>
                              <a:lnTo>
                                <a:pt x="9904" y="2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75134829" id="Freeform: Shape 2116106878" o:spid="_x0000_s1026" style="width:493.2pt;height:118.8pt;visibility:visible;mso-wrap-style:square;mso-left-percent:-10001;mso-top-percent:-10001;mso-position-horizontal:absolute;mso-position-horizontal-relative:char;mso-position-vertical:absolute;mso-position-vertical-relative:line;mso-left-percent:-10001;mso-top-percent:-10001;v-text-anchor:top" coordsize="9905,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" path="m9904,2355l,2355,,,9904,r,10l16,10,9,17r7,l16,2338r-7,l16,2348r9888,l9904,2355xm16,17r-7,l16,10r,7xm9890,17l16,17r,-7l9890,10r,7xm9890,2348r,-2338l9897,17r7,l9904,2338r-7,l9890,2348xm9904,17r-7,l9890,10r14,l9904,17xm16,2348l9,2338r7,l16,2348xm9890,2348r-9874,l16,2338r9874,l9890,2348xm9904,2348r-14,l9897,2338r7,l9904,2348xe" fillcolor="black" stroked="f">
                <v:path arrowok="t" o:connecttype="custom" o:connectlocs="6263008,1565138;0,1565138;0,56378;6263008,56378;6263008,62785;10118,62785;5691,67270;10118,67270;10118,1554247;5691,1554247;10118,1560654;6263008,1560654;6263008,1565138;10118,67270;5691,67270;10118,62785;10118,67270;6254154,67270;10118,67270;10118,62785;6254154,62785;6254154,67270;6254154,1560654;6254154,62785;6258581,67270;6263008,67270;6263008,1554247;6258581,1554247;6254154,1560654;6263008,67270;6258581,67270;6254154,62785;6263008,62785;6263008,67270;10118,1560654;5691,1554247;10118,1554247;10118,1560654;6254154,1560654;10118,1560654;10118,1554247;6254154,1554247;6254154,1560654;6263008,1560654;6254154,1560654;6258581,1554247;6263008,1554247;6263008,1560654" o:connectangles="0,0,0,0,0,0,0,0,0,0,0,0,0,0,0,0,0,0,0,0,0,0,0,0,0,0,0,0,0,0,0,0,0,0,0,0,0,0,0,0,0,0,0,0,0,0,0,0"/>
                <w10:anchorlock/>
              </v:shape>
            </w:pict>
          </mc:Fallback>
        </mc:AlternateContent>
      </w:r>
    </w:p>
    <w:p w14:paraId="70DB69F8" w14:textId="77777777" w:rsidR="008C0078" w:rsidRDefault="008C0078">
      <w:pPr>
        <w:spacing w:line="276" w:lineRule="auto"/>
        <w:contextualSpacing/>
        <w:rPr>
          <w:ins w:id="480" w:author="Danielle Motley" w:date="2023-11-20T11:45:00Z"/>
          <w:rFonts w:ascii="Times New Roman" w:hAnsi="Times New Roman" w:cs="Times New Roman"/>
          <w:sz w:val="24"/>
          <w:szCs w:val="24"/>
        </w:rPr>
        <w:pPrChange w:id="481" w:author="Danielle Motley" w:date="2023-11-20T11:22:00Z">
          <w:pPr/>
        </w:pPrChange>
      </w:pPr>
    </w:p>
    <w:p w14:paraId="3F0E374D" w14:textId="60E29B56" w:rsidR="00A62E4D" w:rsidRPr="008C0078" w:rsidRDefault="00A62E4D">
      <w:pPr>
        <w:spacing w:line="276" w:lineRule="auto"/>
        <w:contextualSpacing/>
        <w:rPr>
          <w:rFonts w:ascii="Times New Roman" w:hAnsi="Times New Roman" w:cs="Times New Roman"/>
          <w:sz w:val="16"/>
          <w:szCs w:val="16"/>
          <w:rPrChange w:id="482" w:author="Danielle Motley" w:date="2023-11-20T11:45:00Z">
            <w:rPr>
              <w:rFonts w:ascii="Times New Roman" w:hAnsi="Times New Roman" w:cs="Times New Roman"/>
              <w:sz w:val="24"/>
              <w:szCs w:val="24"/>
            </w:rPr>
          </w:rPrChange>
        </w:rPr>
        <w:pPrChange w:id="483" w:author="Danielle Motley" w:date="2023-11-20T11:22:00Z">
          <w:pPr/>
        </w:pPrChange>
      </w:pPr>
    </w:p>
    <w:p w14:paraId="78542A9A" w14:textId="3AA0AA36" w:rsidR="00AC70F2" w:rsidDel="005D4798" w:rsidRDefault="00AC70F2">
      <w:pPr>
        <w:pStyle w:val="SectionSubsectionSection-Level4"/>
        <w:spacing w:line="276" w:lineRule="auto"/>
        <w:contextualSpacing/>
        <w:rPr>
          <w:del w:id="484" w:author="Danielle Motley" w:date="2023-11-20T08:52:00Z"/>
        </w:rPr>
        <w:pPrChange w:id="485" w:author="Danielle Motley" w:date="2023-11-20T11:22:00Z">
          <w:pPr>
            <w:pStyle w:val="SectionSubsectionSection-Level4"/>
          </w:pPr>
        </w:pPrChange>
      </w:pPr>
      <w:del w:id="486" w:author="Danielle Motley" w:date="2023-11-20T08:52:00Z">
        <w:r w:rsidRPr="00644A8C" w:rsidDel="005D4798">
          <w:delText>Section 2.</w:delText>
        </w:r>
        <w:r w:rsidDel="005D4798">
          <w:delText>4</w:delText>
        </w:r>
        <w:r w:rsidRPr="00644A8C" w:rsidDel="005D4798">
          <w:delText>.b CC PPS-</w:delText>
        </w:r>
        <w:r w:rsidR="00BE60D5" w:rsidDel="005D4798">
          <w:delText>4</w:delText>
        </w:r>
        <w:r w:rsidRPr="00644A8C" w:rsidDel="005D4798">
          <w:delText xml:space="preserve"> Quality Bonus Payments</w:delText>
        </w:r>
      </w:del>
    </w:p>
    <w:p w14:paraId="4FF34D4E" w14:textId="7D55FE28" w:rsidR="00AC70F2" w:rsidDel="005D4798" w:rsidRDefault="00AC70F2">
      <w:pPr>
        <w:spacing w:line="276" w:lineRule="auto"/>
        <w:contextualSpacing/>
        <w:rPr>
          <w:del w:id="487" w:author="Danielle Motley" w:date="2023-11-20T08:52:00Z"/>
          <w:rFonts w:ascii="Times New Roman" w:hAnsi="Times New Roman" w:cs="Times New Roman"/>
          <w:sz w:val="24"/>
          <w:szCs w:val="24"/>
        </w:rPr>
        <w:pPrChange w:id="488" w:author="Danielle Motley" w:date="2023-11-20T11:22:00Z">
          <w:pPr/>
        </w:pPrChange>
      </w:pPr>
      <w:del w:id="489" w:author="Danielle Motley" w:date="2023-11-20T08:52:00Z">
        <w:r w:rsidDel="005D4798">
          <w:rPr>
            <w:rFonts w:ascii="Times New Roman" w:hAnsi="Times New Roman" w:cs="Times New Roman"/>
            <w:sz w:val="24"/>
            <w:szCs w:val="24"/>
          </w:rPr>
          <w:delText xml:space="preserve">Under the CC PPS-4 methodology, a state </w:delText>
        </w:r>
        <w:r w:rsidRPr="00644A8C" w:rsidDel="005D4798">
          <w:rPr>
            <w:rFonts w:ascii="Times New Roman" w:hAnsi="Times New Roman" w:cs="Times New Roman"/>
            <w:i/>
            <w:iCs/>
            <w:sz w:val="24"/>
            <w:szCs w:val="24"/>
          </w:rPr>
          <w:delText>must</w:delText>
        </w:r>
        <w:r w:rsidDel="005D4798">
          <w:rPr>
            <w:rFonts w:ascii="Times New Roman" w:hAnsi="Times New Roman" w:cs="Times New Roman"/>
            <w:sz w:val="24"/>
            <w:szCs w:val="24"/>
          </w:rPr>
          <w:delText xml:space="preserve"> offer a QBP to any CCBHC that has achieved the state-defined threshold for a measure in accordance with Section 3: Quality Bonus Payments, of the PPS Guidance. No incentive payment shall be made solely on the basis of reporting on measures and shall only be paid for CCBHC performance at or above the measure threshold. The state can make a QBP for optional QBP quality measures provided in the PPS guidance and may propose its own additional QBP quality measures. Any additional state-proposed measures must be approved by CMS. </w:delText>
        </w:r>
      </w:del>
    </w:p>
    <w:p w14:paraId="43E990D0" w14:textId="7956A4D1" w:rsidR="00AC70F2" w:rsidDel="005D4798" w:rsidRDefault="00AC70F2">
      <w:pPr>
        <w:spacing w:line="276" w:lineRule="auto"/>
        <w:contextualSpacing/>
        <w:rPr>
          <w:del w:id="490" w:author="Danielle Motley" w:date="2023-11-20T08:52:00Z"/>
          <w:rFonts w:ascii="Times New Roman" w:hAnsi="Times New Roman" w:cs="Times New Roman"/>
          <w:spacing w:val="-8"/>
          <w:sz w:val="24"/>
          <w:szCs w:val="24"/>
        </w:rPr>
        <w:pPrChange w:id="491" w:author="Danielle Motley" w:date="2023-11-20T11:22:00Z">
          <w:pPr/>
        </w:pPrChange>
      </w:pPr>
      <w:del w:id="492" w:author="Danielle Motley" w:date="2023-11-20T08:52:00Z">
        <w:r w:rsidDel="005D4798">
          <w:rPr>
            <w:noProof/>
            <w:sz w:val="20"/>
          </w:rPr>
          <mc:AlternateContent>
            <mc:Choice Requires="wpg">
              <w:drawing>
                <wp:anchor distT="0" distB="0" distL="114300" distR="114300" simplePos="0" relativeHeight="251692544" behindDoc="0" locked="0" layoutInCell="1" allowOverlap="1" wp14:anchorId="40F147BA" wp14:editId="03598889">
                  <wp:simplePos x="0" y="0"/>
                  <wp:positionH relativeFrom="margin">
                    <wp:align>left</wp:align>
                  </wp:positionH>
                  <wp:positionV relativeFrom="paragraph">
                    <wp:posOffset>770255</wp:posOffset>
                  </wp:positionV>
                  <wp:extent cx="6381115" cy="1410970"/>
                  <wp:effectExtent l="0" t="0" r="635" b="0"/>
                  <wp:wrapTopAndBottom/>
                  <wp:docPr id="2115511991" name="Group 21155119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1115" cy="1410970"/>
                            <a:chOff x="0" y="0"/>
                            <a:chExt cx="9826" cy="2333"/>
                          </a:xfrm>
                        </wpg:grpSpPr>
                        <wps:wsp>
                          <wps:cNvPr id="384589579"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6A263F52" id="Group 2115511991" o:spid="_x0000_s1026" style="position:absolute;margin-left:0;margin-top:60.65pt;width:502.45pt;height:111.1pt;z-index:251692544;mso-position-horizontal:left;mso-position-horizontal-relative:margin"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wrap type="topAndBottom" anchorx="margin"/>
                </v:group>
              </w:pict>
            </mc:Fallback>
          </mc:AlternateContent>
        </w:r>
        <w:r w:rsidDel="005D4798">
          <w:rPr>
            <w:rFonts w:ascii="Times New Roman" w:hAnsi="Times New Roman" w:cs="Times New Roman"/>
            <w:spacing w:val="-8"/>
            <w:sz w:val="24"/>
            <w:szCs w:val="24"/>
          </w:rPr>
          <w:delText xml:space="preserve">In the box below provide a list of the quality measures that will be used in addition to the required QBP measures listed in Section 3 of the PPS guidance. Please note any measure that is state-defined and provide a full description of the measure.  If additional space is needed, please attach and identify the page that pertains to this section. </w:delText>
        </w:r>
      </w:del>
    </w:p>
    <w:p w14:paraId="72654F7B" w14:textId="0BFDE635" w:rsidR="00AC70F2" w:rsidDel="005D4798" w:rsidRDefault="00AC70F2">
      <w:pPr>
        <w:spacing w:line="276" w:lineRule="auto"/>
        <w:contextualSpacing/>
        <w:rPr>
          <w:del w:id="493" w:author="Danielle Motley" w:date="2023-11-20T08:52:00Z"/>
          <w:rFonts w:ascii="Times New Roman" w:hAnsi="Times New Roman" w:cs="Times New Roman"/>
          <w:sz w:val="24"/>
          <w:szCs w:val="24"/>
        </w:rPr>
        <w:pPrChange w:id="494" w:author="Danielle Motley" w:date="2023-11-20T11:22:00Z">
          <w:pPr/>
        </w:pPrChange>
      </w:pPr>
    </w:p>
    <w:p w14:paraId="33A70C4F" w14:textId="67197B83" w:rsidR="00AC70F2" w:rsidDel="005D4798" w:rsidRDefault="00AC70F2">
      <w:pPr>
        <w:spacing w:line="276" w:lineRule="auto"/>
        <w:contextualSpacing/>
        <w:rPr>
          <w:del w:id="495" w:author="Danielle Motley" w:date="2023-11-20T08:52:00Z"/>
          <w:rFonts w:ascii="Times New Roman" w:hAnsi="Times New Roman" w:cs="Times New Roman"/>
          <w:sz w:val="24"/>
          <w:szCs w:val="24"/>
        </w:rPr>
        <w:pPrChange w:id="496" w:author="Danielle Motley" w:date="2023-11-20T11:22:00Z">
          <w:pPr/>
        </w:pPrChange>
      </w:pPr>
      <w:del w:id="497" w:author="Danielle Motley" w:date="2023-11-20T08:52:00Z">
        <w:r w:rsidDel="005D4798">
          <w:rPr>
            <w:rFonts w:ascii="Times New Roman" w:hAnsi="Times New Roman" w:cs="Times New Roman"/>
            <w:sz w:val="24"/>
            <w:szCs w:val="24"/>
          </w:rPr>
          <w:delText xml:space="preserve">In the box below describe the CC PPS-4 QBP methodology, specifying (1) the state-developed thresholds that trigger payment, (2) the methodology for </w:delText>
        </w:r>
        <w:r w:rsidR="00331DDA" w:rsidDel="005D4798">
          <w:rPr>
            <w:rFonts w:ascii="Times New Roman" w:hAnsi="Times New Roman" w:cs="Times New Roman"/>
            <w:sz w:val="24"/>
            <w:szCs w:val="24"/>
          </w:rPr>
          <w:delText xml:space="preserve">calculating </w:delText>
        </w:r>
        <w:r w:rsidDel="005D4798">
          <w:rPr>
            <w:rFonts w:ascii="Times New Roman" w:hAnsi="Times New Roman" w:cs="Times New Roman"/>
            <w:sz w:val="24"/>
            <w:szCs w:val="24"/>
          </w:rPr>
          <w:delText xml:space="preserve">the payment, (3) the amount that will be paid for each measure, and (4) how often the payment is made to CCBHCs.  Also provide an annual estimate of the amount of QBP payment by demonstration year (DY) for all clinics expected to be certified, including an estimate of the percentage of QBP payment to </w:delText>
        </w:r>
        <w:r w:rsidR="00331DDA" w:rsidDel="005D4798">
          <w:rPr>
            <w:rFonts w:ascii="Times New Roman" w:hAnsi="Times New Roman" w:cs="Times New Roman"/>
            <w:sz w:val="24"/>
            <w:szCs w:val="24"/>
          </w:rPr>
          <w:delText xml:space="preserve">be </w:delText>
        </w:r>
        <w:r w:rsidDel="005D4798">
          <w:rPr>
            <w:rFonts w:ascii="Times New Roman" w:hAnsi="Times New Roman" w:cs="Times New Roman"/>
            <w:sz w:val="24"/>
            <w:szCs w:val="24"/>
          </w:rPr>
          <w:delText>made through the PPS rate.  If additional space is needed, please attach and identify the page that pertains to this section.</w:delText>
        </w:r>
      </w:del>
    </w:p>
    <w:p w14:paraId="2A8FF876" w14:textId="5AE7858A" w:rsidR="00AC70F2" w:rsidDel="005D4798" w:rsidRDefault="00AC70F2">
      <w:pPr>
        <w:spacing w:line="276" w:lineRule="auto"/>
        <w:contextualSpacing/>
        <w:rPr>
          <w:del w:id="498" w:author="Danielle Motley" w:date="2023-11-20T08:52:00Z"/>
          <w:rFonts w:ascii="Times New Roman" w:hAnsi="Times New Roman" w:cs="Times New Roman"/>
          <w:sz w:val="24"/>
          <w:szCs w:val="24"/>
        </w:rPr>
        <w:pPrChange w:id="499" w:author="Danielle Motley" w:date="2023-11-20T11:22:00Z">
          <w:pPr/>
        </w:pPrChange>
      </w:pPr>
      <w:del w:id="500" w:author="Danielle Motley" w:date="2023-11-20T08:52:00Z">
        <w:r w:rsidDel="005D4798">
          <w:rPr>
            <w:noProof/>
            <w:sz w:val="20"/>
          </w:rPr>
          <w:lastRenderedPageBreak/>
          <mc:AlternateContent>
            <mc:Choice Requires="wpg">
              <w:drawing>
                <wp:inline distT="0" distB="0" distL="0" distR="0" wp14:anchorId="1CD79AB5" wp14:editId="1656C84E">
                  <wp:extent cx="6353175" cy="1411197"/>
                  <wp:effectExtent l="0" t="0" r="9525" b="0"/>
                  <wp:docPr id="1158057889" name="Group 11580578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3175" cy="1411197"/>
                            <a:chOff x="0" y="0"/>
                            <a:chExt cx="9826" cy="2333"/>
                          </a:xfrm>
                        </wpg:grpSpPr>
                        <wps:wsp>
                          <wps:cNvPr id="1982720846"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019D303" id="Group 1158057889" o:spid="_x0000_s1026" style="width:500.25pt;height:111.1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del>
    </w:p>
    <w:p w14:paraId="703B7E76" w14:textId="0F471BB1" w:rsidR="00AC70F2" w:rsidRPr="00FC2FBB" w:rsidDel="005D4798" w:rsidRDefault="00AC70F2">
      <w:pPr>
        <w:spacing w:line="276" w:lineRule="auto"/>
        <w:contextualSpacing/>
        <w:rPr>
          <w:del w:id="501" w:author="Danielle Motley" w:date="2023-11-20T08:52:00Z"/>
          <w:rFonts w:ascii="Times New Roman" w:hAnsi="Times New Roman" w:cs="Times New Roman"/>
          <w:spacing w:val="-8"/>
          <w:sz w:val="24"/>
          <w:szCs w:val="24"/>
        </w:rPr>
        <w:pPrChange w:id="502" w:author="Danielle Motley" w:date="2023-11-20T11:22:00Z">
          <w:pPr/>
        </w:pPrChange>
      </w:pPr>
      <w:del w:id="503" w:author="Danielle Motley" w:date="2023-11-20T08:52:00Z">
        <w:r w:rsidRPr="00FC2FBB" w:rsidDel="005D4798">
          <w:rPr>
            <w:rFonts w:ascii="Times New Roman" w:hAnsi="Times New Roman" w:cs="Times New Roman"/>
            <w:sz w:val="24"/>
            <w:szCs w:val="24"/>
          </w:rPr>
          <w:delText>In the box below, please specify how the state-developed thresholds were developed in such a way where QBPs made to providers are reflective of performance improvement, the provision of a higher quality of care, improvement of beneficiary health, or a reduction in health disparities. Please also explain how state needs assessments, priorities, and goals were used to determine the thresholds for the QBP quality measures.</w:delText>
        </w:r>
        <w:r w:rsidRPr="00FC2FBB" w:rsidDel="005D4798">
          <w:rPr>
            <w:rFonts w:ascii="Times New Roman" w:hAnsi="Times New Roman" w:cs="Times New Roman"/>
            <w:spacing w:val="-8"/>
            <w:sz w:val="24"/>
            <w:szCs w:val="24"/>
          </w:rPr>
          <w:delText xml:space="preserve"> If additional space is needed, please attach and identify the page that pertains to this section. </w:delText>
        </w:r>
      </w:del>
    </w:p>
    <w:p w14:paraId="356F6C87" w14:textId="34A7FB2D" w:rsidR="00AC70F2" w:rsidDel="005D4798" w:rsidRDefault="00AC70F2">
      <w:pPr>
        <w:spacing w:line="276" w:lineRule="auto"/>
        <w:contextualSpacing/>
        <w:rPr>
          <w:del w:id="504" w:author="Danielle Motley" w:date="2023-11-20T08:52:00Z"/>
          <w:rFonts w:ascii="Times New Roman" w:hAnsi="Times New Roman" w:cs="Times New Roman"/>
          <w:sz w:val="24"/>
          <w:szCs w:val="24"/>
          <w:u w:val="single"/>
        </w:rPr>
        <w:pPrChange w:id="505" w:author="Danielle Motley" w:date="2023-11-20T11:22:00Z">
          <w:pPr/>
        </w:pPrChange>
      </w:pPr>
      <w:del w:id="506" w:author="Danielle Motley" w:date="2023-11-20T08:52:00Z">
        <w:r w:rsidDel="005D4798">
          <w:rPr>
            <w:noProof/>
            <w:sz w:val="20"/>
          </w:rPr>
          <mc:AlternateContent>
            <mc:Choice Requires="wpg">
              <w:drawing>
                <wp:inline distT="0" distB="0" distL="0" distR="0" wp14:anchorId="1A4F14CE" wp14:editId="66DDECB7">
                  <wp:extent cx="6143625" cy="1411197"/>
                  <wp:effectExtent l="0" t="0" r="9525" b="0"/>
                  <wp:docPr id="2133001134" name="Group 2133001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1411197"/>
                            <a:chOff x="0" y="0"/>
                            <a:chExt cx="9826" cy="2333"/>
                          </a:xfrm>
                        </wpg:grpSpPr>
                        <wps:wsp>
                          <wps:cNvPr id="1053085220"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D836B1D" id="Group 2133001134" o:spid="_x0000_s1026" style="width:483.75pt;height:111.1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del>
    </w:p>
    <w:p w14:paraId="65A5B51C" w14:textId="3FB80903" w:rsidR="005A7B5F" w:rsidRDefault="00AC70F2" w:rsidP="00BE4A17">
      <w:pPr>
        <w:spacing w:line="276" w:lineRule="auto"/>
        <w:contextualSpacing/>
        <w:rPr>
          <w:ins w:id="507" w:author="Danielle Motley" w:date="2023-11-20T11:45:00Z"/>
          <w:rFonts w:ascii="Times New Roman" w:hAnsi="Times New Roman" w:cs="Times New Roman"/>
          <w:b/>
          <w:bCs/>
          <w:i/>
          <w:iCs/>
          <w:sz w:val="24"/>
          <w:szCs w:val="24"/>
        </w:rPr>
      </w:pPr>
      <w:r w:rsidRPr="00C16B82">
        <w:rPr>
          <w:rFonts w:ascii="Times New Roman" w:hAnsi="Times New Roman" w:cs="Times New Roman"/>
          <w:b/>
          <w:bCs/>
          <w:i/>
          <w:iCs/>
          <w:sz w:val="24"/>
          <w:szCs w:val="24"/>
        </w:rPr>
        <w:t>If Section 2.</w:t>
      </w:r>
      <w:ins w:id="508" w:author="Danielle Motley" w:date="2023-11-20T08:52:00Z">
        <w:r w:rsidR="005D4798">
          <w:rPr>
            <w:rFonts w:ascii="Times New Roman" w:hAnsi="Times New Roman" w:cs="Times New Roman"/>
            <w:b/>
            <w:bCs/>
            <w:i/>
            <w:iCs/>
            <w:sz w:val="24"/>
            <w:szCs w:val="24"/>
          </w:rPr>
          <w:t>3</w:t>
        </w:r>
      </w:ins>
      <w:del w:id="509" w:author="Danielle Motley" w:date="2023-11-20T08:52:00Z">
        <w:r w:rsidDel="005D4798">
          <w:rPr>
            <w:rFonts w:ascii="Times New Roman" w:hAnsi="Times New Roman" w:cs="Times New Roman"/>
            <w:b/>
            <w:bCs/>
            <w:i/>
            <w:iCs/>
            <w:sz w:val="24"/>
            <w:szCs w:val="24"/>
          </w:rPr>
          <w:delText>4</w:delText>
        </w:r>
      </w:del>
      <w:r w:rsidRPr="00C16B82">
        <w:rPr>
          <w:rFonts w:ascii="Times New Roman" w:hAnsi="Times New Roman" w:cs="Times New Roman"/>
          <w:b/>
          <w:bCs/>
          <w:i/>
          <w:iCs/>
          <w:sz w:val="24"/>
          <w:szCs w:val="24"/>
        </w:rPr>
        <w:t xml:space="preserve"> is completed, skip Section</w:t>
      </w:r>
      <w:r>
        <w:rPr>
          <w:rFonts w:ascii="Times New Roman" w:hAnsi="Times New Roman" w:cs="Times New Roman"/>
          <w:b/>
          <w:bCs/>
          <w:i/>
          <w:iCs/>
          <w:sz w:val="24"/>
          <w:szCs w:val="24"/>
        </w:rPr>
        <w:t>s</w:t>
      </w:r>
      <w:r w:rsidRPr="00C16B82">
        <w:rPr>
          <w:rFonts w:ascii="Times New Roman" w:hAnsi="Times New Roman" w:cs="Times New Roman"/>
          <w:b/>
          <w:bCs/>
          <w:i/>
          <w:iCs/>
          <w:sz w:val="24"/>
          <w:szCs w:val="24"/>
        </w:rPr>
        <w:t xml:space="preserve"> 2.</w:t>
      </w:r>
      <w:r>
        <w:rPr>
          <w:rFonts w:ascii="Times New Roman" w:hAnsi="Times New Roman" w:cs="Times New Roman"/>
          <w:b/>
          <w:bCs/>
          <w:i/>
          <w:iCs/>
          <w:sz w:val="24"/>
          <w:szCs w:val="24"/>
        </w:rPr>
        <w:t xml:space="preserve">1, 2.2, and 2.3 </w:t>
      </w:r>
      <w:r w:rsidRPr="00C16B82">
        <w:rPr>
          <w:rFonts w:ascii="Times New Roman" w:hAnsi="Times New Roman" w:cs="Times New Roman"/>
          <w:b/>
          <w:bCs/>
          <w:i/>
          <w:iCs/>
          <w:sz w:val="24"/>
          <w:szCs w:val="24"/>
        </w:rPr>
        <w:t>and continue to Section 3.</w:t>
      </w:r>
      <w:ins w:id="510" w:author="Danielle Motley" w:date="2023-11-20T10:10:00Z">
        <w:r w:rsidR="00C93461">
          <w:rPr>
            <w:rFonts w:ascii="Times New Roman" w:hAnsi="Times New Roman" w:cs="Times New Roman"/>
            <w:b/>
            <w:bCs/>
            <w:i/>
            <w:iCs/>
            <w:sz w:val="24"/>
            <w:szCs w:val="24"/>
          </w:rPr>
          <w:t>2</w:t>
        </w:r>
      </w:ins>
      <w:ins w:id="511" w:author="Danielle Motley" w:date="2023-11-20T08:56:00Z">
        <w:r w:rsidR="005D4798">
          <w:rPr>
            <w:rFonts w:ascii="Times New Roman" w:hAnsi="Times New Roman" w:cs="Times New Roman"/>
            <w:b/>
            <w:bCs/>
            <w:i/>
            <w:iCs/>
            <w:sz w:val="24"/>
            <w:szCs w:val="24"/>
          </w:rPr>
          <w:t>.</w:t>
        </w:r>
      </w:ins>
    </w:p>
    <w:p w14:paraId="2A304FC3" w14:textId="77777777" w:rsidR="008C0078" w:rsidRDefault="008C0078" w:rsidP="00BE4A17">
      <w:pPr>
        <w:spacing w:line="276" w:lineRule="auto"/>
        <w:contextualSpacing/>
        <w:rPr>
          <w:ins w:id="512" w:author="Danielle Motley" w:date="2023-11-20T11:58:00Z"/>
          <w:rFonts w:ascii="Times New Roman" w:hAnsi="Times New Roman" w:cs="Times New Roman"/>
          <w:sz w:val="24"/>
          <w:szCs w:val="24"/>
        </w:rPr>
      </w:pPr>
    </w:p>
    <w:p w14:paraId="33C865B6" w14:textId="77777777" w:rsidR="003F2FA1" w:rsidRDefault="003F2FA1">
      <w:pPr>
        <w:spacing w:line="276" w:lineRule="auto"/>
        <w:contextualSpacing/>
        <w:rPr>
          <w:rFonts w:ascii="Times New Roman" w:hAnsi="Times New Roman" w:cs="Times New Roman"/>
          <w:sz w:val="24"/>
          <w:szCs w:val="24"/>
        </w:rPr>
        <w:pPrChange w:id="513" w:author="Danielle Motley" w:date="2023-11-20T11:22:00Z">
          <w:pPr/>
        </w:pPrChange>
      </w:pPr>
    </w:p>
    <w:p w14:paraId="67E255E4" w14:textId="4872BB6B" w:rsidR="0089034B" w:rsidDel="00215EE2" w:rsidRDefault="0089034B">
      <w:pPr>
        <w:pStyle w:val="SectionHeader-Level2"/>
        <w:rPr>
          <w:del w:id="514" w:author="Danielle Motley" w:date="2023-11-20T11:11:00Z"/>
        </w:rPr>
        <w:pPrChange w:id="515" w:author="Danielle Motley" w:date="2023-11-20T13:37:00Z">
          <w:pPr/>
        </w:pPrChange>
      </w:pPr>
    </w:p>
    <w:p w14:paraId="2A3CE106" w14:textId="35E2B1D9" w:rsidR="00C16B82" w:rsidRPr="00077590" w:rsidDel="00215EE2" w:rsidRDefault="00C16B82">
      <w:pPr>
        <w:pStyle w:val="SectionHeader-Level2"/>
        <w:rPr>
          <w:del w:id="516" w:author="Danielle Motley" w:date="2023-11-20T11:11:00Z"/>
          <w:b w:val="0"/>
        </w:rPr>
        <w:sectPr w:rsidR="00C16B82" w:rsidRPr="00077590" w:rsidDel="00215EE2" w:rsidSect="00F46508">
          <w:headerReference w:type="default" r:id="rId13"/>
          <w:footerReference w:type="default" r:id="rId14"/>
          <w:pgSz w:w="12240" w:h="15840"/>
          <w:pgMar w:top="1240" w:right="1220" w:bottom="960" w:left="800" w:header="349" w:footer="774" w:gutter="0"/>
          <w:pgNumType w:start="1"/>
          <w:cols w:space="720"/>
        </w:sectPr>
        <w:pPrChange w:id="517" w:author="Danielle Motley" w:date="2023-11-20T13:37:00Z">
          <w:pPr/>
        </w:pPrChange>
      </w:pPr>
    </w:p>
    <w:p w14:paraId="1DDA89B3" w14:textId="77777777" w:rsidR="000F060C" w:rsidRDefault="000F060C" w:rsidP="005F598B">
      <w:pPr>
        <w:pStyle w:val="SectionHeader-Level2"/>
        <w:rPr>
          <w:ins w:id="518" w:author="Danielle Motley" w:date="2023-11-20T08:44:00Z"/>
        </w:rPr>
      </w:pPr>
      <w:ins w:id="519" w:author="Danielle Motley" w:date="2023-11-20T08:44:00Z">
        <w:r>
          <w:lastRenderedPageBreak/>
          <w:t>Section 3: Quality Bonus Payments (QBPs)</w:t>
        </w:r>
      </w:ins>
    </w:p>
    <w:p w14:paraId="6857B569" w14:textId="0BFBF5DF" w:rsidR="000F060C" w:rsidRPr="005D4798" w:rsidRDefault="005D4798">
      <w:pPr>
        <w:pStyle w:val="SectionSub-Section-Level3"/>
        <w:spacing w:line="276" w:lineRule="auto"/>
        <w:ind w:left="-90"/>
        <w:contextualSpacing/>
        <w:rPr>
          <w:ins w:id="520" w:author="Danielle Motley" w:date="2023-11-20T08:45:00Z"/>
          <w:sz w:val="26"/>
          <w:szCs w:val="26"/>
          <w:rPrChange w:id="521" w:author="Danielle Motley" w:date="2023-11-20T08:49:00Z">
            <w:rPr>
              <w:ins w:id="522" w:author="Danielle Motley" w:date="2023-11-20T08:45:00Z"/>
            </w:rPr>
          </w:rPrChange>
        </w:rPr>
        <w:pPrChange w:id="523" w:author="Danielle Motley" w:date="2023-11-21T14:55:00Z">
          <w:pPr/>
        </w:pPrChange>
      </w:pPr>
      <w:ins w:id="524" w:author="Danielle Motley" w:date="2023-11-20T08:49:00Z">
        <w:r w:rsidRPr="005D4798">
          <w:rPr>
            <w:sz w:val="26"/>
            <w:szCs w:val="26"/>
            <w:rPrChange w:id="525" w:author="Danielle Motley" w:date="2023-11-20T08:49:00Z">
              <w:rPr>
                <w:b/>
              </w:rPr>
            </w:rPrChange>
          </w:rPr>
          <w:t xml:space="preserve">Section 3.1: </w:t>
        </w:r>
      </w:ins>
      <w:ins w:id="526" w:author="Danielle Motley" w:date="2023-11-20T08:45:00Z">
        <w:r w:rsidR="000F060C" w:rsidRPr="005D4798">
          <w:rPr>
            <w:sz w:val="26"/>
            <w:szCs w:val="26"/>
            <w:rPrChange w:id="527" w:author="Danielle Motley" w:date="2023-11-20T08:49:00Z">
              <w:rPr>
                <w:b/>
              </w:rPr>
            </w:rPrChange>
          </w:rPr>
          <w:t>Optional QBPs (CC PPS-1 and CC PPS-3)</w:t>
        </w:r>
      </w:ins>
    </w:p>
    <w:p w14:paraId="7CA8BED1" w14:textId="08E6AEB4" w:rsidR="000F060C" w:rsidRDefault="000F060C">
      <w:pPr>
        <w:spacing w:line="276" w:lineRule="auto"/>
        <w:ind w:left="-90"/>
        <w:contextualSpacing/>
        <w:rPr>
          <w:ins w:id="528" w:author="Danielle Motley" w:date="2023-11-20T08:45:00Z"/>
          <w:rFonts w:ascii="Times New Roman" w:hAnsi="Times New Roman" w:cs="Times New Roman"/>
          <w:sz w:val="24"/>
          <w:szCs w:val="24"/>
        </w:rPr>
        <w:pPrChange w:id="529" w:author="Danielle Motley" w:date="2023-11-21T14:55:00Z">
          <w:pPr/>
        </w:pPrChange>
      </w:pPr>
      <w:ins w:id="530" w:author="Danielle Motley" w:date="2023-11-20T08:45:00Z">
        <w:r>
          <w:rPr>
            <w:rFonts w:ascii="Times New Roman" w:hAnsi="Times New Roman" w:cs="Times New Roman"/>
            <w:sz w:val="24"/>
            <w:szCs w:val="24"/>
          </w:rPr>
          <w:t xml:space="preserve">When using the </w:t>
        </w:r>
      </w:ins>
      <w:ins w:id="531" w:author="Danielle Motley" w:date="2023-11-20T08:46:00Z">
        <w:r>
          <w:rPr>
            <w:rFonts w:ascii="Times New Roman" w:hAnsi="Times New Roman" w:cs="Times New Roman"/>
            <w:sz w:val="24"/>
            <w:szCs w:val="24"/>
          </w:rPr>
          <w:t xml:space="preserve">CC PPS-1 </w:t>
        </w:r>
        <w:r w:rsidR="005D4798">
          <w:rPr>
            <w:rFonts w:ascii="Times New Roman" w:hAnsi="Times New Roman" w:cs="Times New Roman"/>
            <w:sz w:val="24"/>
            <w:szCs w:val="24"/>
          </w:rPr>
          <w:t xml:space="preserve">or </w:t>
        </w:r>
      </w:ins>
      <w:ins w:id="532" w:author="Danielle Motley" w:date="2023-11-20T08:45:00Z">
        <w:r>
          <w:rPr>
            <w:rFonts w:ascii="Times New Roman" w:hAnsi="Times New Roman" w:cs="Times New Roman"/>
            <w:sz w:val="24"/>
            <w:szCs w:val="24"/>
          </w:rPr>
          <w:t xml:space="preserve">CC PPS-3 methodology, a state may elect to offer a QBP to any CCBHC that has achieved on the state-defined threshold for a measure in accordance with Section 3: Quality Bonus Payments, of the PPS guidance. No incentive payment shall be made solely </w:t>
        </w:r>
        <w:proofErr w:type="gramStart"/>
        <w:r>
          <w:rPr>
            <w:rFonts w:ascii="Times New Roman" w:hAnsi="Times New Roman" w:cs="Times New Roman"/>
            <w:sz w:val="24"/>
            <w:szCs w:val="24"/>
          </w:rPr>
          <w:t>on the basis of</w:t>
        </w:r>
        <w:proofErr w:type="gramEnd"/>
        <w:r>
          <w:rPr>
            <w:rFonts w:ascii="Times New Roman" w:hAnsi="Times New Roman" w:cs="Times New Roman"/>
            <w:sz w:val="24"/>
            <w:szCs w:val="24"/>
          </w:rPr>
          <w:t xml:space="preserve"> reporting on measures and shall only be paid for CCBHC performance improvement at or above the measure threshold. The state can make a QBP for optional QBP quality measures provided in the PPS Guidance and may propose its own additional QBP quality measures.  Any additional state-proposed measure must be approved by CMS.  </w:t>
        </w:r>
      </w:ins>
    </w:p>
    <w:p w14:paraId="70AD4133" w14:textId="77777777" w:rsidR="000F060C" w:rsidRDefault="000F060C">
      <w:pPr>
        <w:spacing w:line="276" w:lineRule="auto"/>
        <w:contextualSpacing/>
        <w:rPr>
          <w:ins w:id="533" w:author="Danielle Motley" w:date="2023-11-20T08:45:00Z"/>
          <w:rFonts w:ascii="Times New Roman" w:hAnsi="Times New Roman" w:cs="Times New Roman"/>
          <w:sz w:val="24"/>
          <w:szCs w:val="24"/>
        </w:rPr>
        <w:pPrChange w:id="534" w:author="Danielle Motley" w:date="2023-11-20T11:22:00Z">
          <w:pPr/>
        </w:pPrChange>
      </w:pPr>
      <w:ins w:id="535" w:author="Danielle Motley" w:date="2023-11-20T08:45:00Z">
        <w:r>
          <w:rPr>
            <w:rFonts w:ascii="Times New Roman" w:hAnsi="Times New Roman" w:cs="Times New Roman"/>
            <w:sz w:val="24"/>
            <w:szCs w:val="24"/>
          </w:rPr>
          <w:t>The state chooses to (select one):</w:t>
        </w:r>
      </w:ins>
    </w:p>
    <w:p w14:paraId="41AB234F" w14:textId="505E02B8" w:rsidR="000F060C" w:rsidRPr="00442D1C" w:rsidRDefault="00442D1C">
      <w:pPr>
        <w:pStyle w:val="ListParagraph"/>
        <w:numPr>
          <w:ilvl w:val="0"/>
          <w:numId w:val="61"/>
        </w:numPr>
        <w:spacing w:line="276" w:lineRule="auto"/>
        <w:ind w:left="810"/>
        <w:rPr>
          <w:ins w:id="536" w:author="Danielle Motley" w:date="2023-11-20T08:45:00Z"/>
          <w:rFonts w:ascii="Times New Roman" w:hAnsi="Times New Roman" w:cs="Times New Roman"/>
          <w:sz w:val="24"/>
          <w:szCs w:val="24"/>
          <w:rPrChange w:id="537" w:author="Danielle Motley" w:date="2023-11-20T11:32:00Z">
            <w:rPr>
              <w:ins w:id="538" w:author="Danielle Motley" w:date="2023-11-20T08:45:00Z"/>
            </w:rPr>
          </w:rPrChange>
        </w:rPr>
        <w:pPrChange w:id="539" w:author="Danielle Motley" w:date="2023-11-20T11:32:00Z">
          <w:pPr/>
        </w:pPrChange>
      </w:pPr>
      <w:ins w:id="540" w:author="Danielle Motley" w:date="2023-11-20T11:32:00Z">
        <w:r>
          <w:rPr>
            <w:rFonts w:ascii="Times New Roman" w:hAnsi="Times New Roman" w:cs="Times New Roman"/>
            <w:sz w:val="24"/>
            <w:szCs w:val="24"/>
          </w:rPr>
          <w:t xml:space="preserve">     </w:t>
        </w:r>
      </w:ins>
      <w:ins w:id="541" w:author="Danielle Motley" w:date="2023-11-20T08:45:00Z">
        <w:r w:rsidR="000F060C" w:rsidRPr="00442D1C">
          <w:rPr>
            <w:rFonts w:ascii="Times New Roman" w:hAnsi="Times New Roman" w:cs="Times New Roman"/>
            <w:sz w:val="24"/>
            <w:szCs w:val="24"/>
            <w:rPrChange w:id="542" w:author="Danielle Motley" w:date="2023-11-20T11:32:00Z">
              <w:rPr/>
            </w:rPrChange>
          </w:rPr>
          <w:t xml:space="preserve">Not offer QBP(s) (Continue to Section </w:t>
        </w:r>
      </w:ins>
      <w:ins w:id="543" w:author="Danielle Motley" w:date="2023-11-20T08:46:00Z">
        <w:r w:rsidR="005D4798" w:rsidRPr="00442D1C">
          <w:rPr>
            <w:rFonts w:ascii="Times New Roman" w:hAnsi="Times New Roman" w:cs="Times New Roman"/>
            <w:sz w:val="24"/>
            <w:szCs w:val="24"/>
            <w:rPrChange w:id="544" w:author="Danielle Motley" w:date="2023-11-20T11:32:00Z">
              <w:rPr/>
            </w:rPrChange>
          </w:rPr>
          <w:t>4</w:t>
        </w:r>
      </w:ins>
      <w:ins w:id="545" w:author="Danielle Motley" w:date="2023-11-20T08:45:00Z">
        <w:r w:rsidR="000F060C" w:rsidRPr="00442D1C">
          <w:rPr>
            <w:rFonts w:ascii="Times New Roman" w:hAnsi="Times New Roman" w:cs="Times New Roman"/>
            <w:sz w:val="24"/>
            <w:szCs w:val="24"/>
            <w:rPrChange w:id="546" w:author="Danielle Motley" w:date="2023-11-20T11:32:00Z">
              <w:rPr/>
            </w:rPrChange>
          </w:rPr>
          <w:t>)</w:t>
        </w:r>
      </w:ins>
    </w:p>
    <w:p w14:paraId="5D76692F" w14:textId="03004C07" w:rsidR="000F060C" w:rsidRPr="00442D1C" w:rsidRDefault="00442D1C">
      <w:pPr>
        <w:pStyle w:val="ListParagraph"/>
        <w:numPr>
          <w:ilvl w:val="0"/>
          <w:numId w:val="60"/>
        </w:numPr>
        <w:spacing w:line="276" w:lineRule="auto"/>
        <w:ind w:left="810"/>
        <w:rPr>
          <w:ins w:id="547" w:author="Danielle Motley" w:date="2023-11-20T08:45:00Z"/>
          <w:sz w:val="18"/>
        </w:rPr>
        <w:pPrChange w:id="548" w:author="Danielle Motley" w:date="2023-11-20T11:32:00Z">
          <w:pPr/>
        </w:pPrChange>
      </w:pPr>
      <w:ins w:id="549" w:author="Danielle Motley" w:date="2023-11-20T11:32:00Z">
        <w:r>
          <w:rPr>
            <w:rFonts w:ascii="Times New Roman" w:hAnsi="Times New Roman" w:cs="Times New Roman"/>
            <w:spacing w:val="-8"/>
            <w:sz w:val="24"/>
            <w:szCs w:val="24"/>
          </w:rPr>
          <w:t xml:space="preserve">      </w:t>
        </w:r>
      </w:ins>
      <w:ins w:id="550" w:author="Danielle Motley" w:date="2023-11-20T08:45:00Z">
        <w:r w:rsidR="000F060C" w:rsidRPr="00442D1C">
          <w:rPr>
            <w:rFonts w:ascii="Times New Roman" w:hAnsi="Times New Roman" w:cs="Times New Roman"/>
            <w:spacing w:val="-8"/>
            <w:sz w:val="24"/>
            <w:szCs w:val="24"/>
            <w:rPrChange w:id="551" w:author="Danielle Motley" w:date="2023-11-20T11:32:00Z">
              <w:rPr/>
            </w:rPrChange>
          </w:rPr>
          <w:t>Offer OBP(s)</w:t>
        </w:r>
        <w:r w:rsidR="000F060C" w:rsidDel="00EB3238">
          <w:t xml:space="preserve"> </w:t>
        </w:r>
      </w:ins>
    </w:p>
    <w:p w14:paraId="3838ADEB" w14:textId="77777777" w:rsidR="008C0078" w:rsidRDefault="008C0078" w:rsidP="00BE4A17">
      <w:pPr>
        <w:spacing w:after="240" w:line="276" w:lineRule="auto"/>
        <w:contextualSpacing/>
        <w:rPr>
          <w:ins w:id="552" w:author="Danielle Motley" w:date="2023-11-20T11:58:00Z"/>
          <w:rFonts w:ascii="Times New Roman" w:hAnsi="Times New Roman" w:cs="Times New Roman"/>
          <w:spacing w:val="-8"/>
          <w:sz w:val="24"/>
          <w:szCs w:val="24"/>
        </w:rPr>
      </w:pPr>
    </w:p>
    <w:p w14:paraId="68B76F21" w14:textId="77777777" w:rsidR="003F2FA1" w:rsidRDefault="003F2FA1" w:rsidP="00BE4A17">
      <w:pPr>
        <w:spacing w:after="240" w:line="276" w:lineRule="auto"/>
        <w:contextualSpacing/>
        <w:rPr>
          <w:ins w:id="553" w:author="Danielle Motley" w:date="2023-11-20T11:58:00Z"/>
          <w:rFonts w:ascii="Times New Roman" w:hAnsi="Times New Roman" w:cs="Times New Roman"/>
          <w:spacing w:val="-8"/>
          <w:sz w:val="24"/>
          <w:szCs w:val="24"/>
        </w:rPr>
      </w:pPr>
    </w:p>
    <w:p w14:paraId="42EE07F1" w14:textId="77777777" w:rsidR="003F2FA1" w:rsidRDefault="003F2FA1" w:rsidP="00BE4A17">
      <w:pPr>
        <w:spacing w:after="240" w:line="276" w:lineRule="auto"/>
        <w:contextualSpacing/>
        <w:rPr>
          <w:ins w:id="554" w:author="Danielle Motley" w:date="2023-11-20T11:58:00Z"/>
          <w:rFonts w:ascii="Times New Roman" w:hAnsi="Times New Roman" w:cs="Times New Roman"/>
          <w:spacing w:val="-8"/>
          <w:sz w:val="24"/>
          <w:szCs w:val="24"/>
        </w:rPr>
      </w:pPr>
    </w:p>
    <w:p w14:paraId="22AE27F6" w14:textId="062134AA" w:rsidR="000F060C" w:rsidRDefault="000F060C">
      <w:pPr>
        <w:spacing w:after="240" w:line="276" w:lineRule="auto"/>
        <w:ind w:right="-180"/>
        <w:contextualSpacing/>
        <w:rPr>
          <w:ins w:id="555" w:author="Danielle Motley" w:date="2023-11-20T11:44:00Z"/>
          <w:rFonts w:ascii="Times New Roman" w:hAnsi="Times New Roman" w:cs="Times New Roman"/>
          <w:spacing w:val="-8"/>
          <w:sz w:val="24"/>
          <w:szCs w:val="24"/>
        </w:rPr>
        <w:pPrChange w:id="556" w:author="Danielle Motley" w:date="2023-11-20T12:00:00Z">
          <w:pPr>
            <w:spacing w:after="240" w:line="276" w:lineRule="auto"/>
            <w:contextualSpacing/>
          </w:pPr>
        </w:pPrChange>
      </w:pPr>
      <w:ins w:id="557" w:author="Danielle Motley" w:date="2023-11-20T08:45:00Z">
        <w:r>
          <w:rPr>
            <w:rFonts w:ascii="Times New Roman" w:hAnsi="Times New Roman" w:cs="Times New Roman"/>
            <w:spacing w:val="-8"/>
            <w:sz w:val="24"/>
            <w:szCs w:val="24"/>
          </w:rPr>
          <w:t xml:space="preserve">In the box below provide a list of the quality measures that will be used in addition to the required QBP measures listed in Section 3 of the PPS guidance. Please note any measure that is state-defined and provide a full description of the measure.  If additional space is needed, please </w:t>
        </w:r>
        <w:proofErr w:type="gramStart"/>
        <w:r>
          <w:rPr>
            <w:rFonts w:ascii="Times New Roman" w:hAnsi="Times New Roman" w:cs="Times New Roman"/>
            <w:spacing w:val="-8"/>
            <w:sz w:val="24"/>
            <w:szCs w:val="24"/>
          </w:rPr>
          <w:t>attach</w:t>
        </w:r>
        <w:proofErr w:type="gramEnd"/>
        <w:r>
          <w:rPr>
            <w:rFonts w:ascii="Times New Roman" w:hAnsi="Times New Roman" w:cs="Times New Roman"/>
            <w:spacing w:val="-8"/>
            <w:sz w:val="24"/>
            <w:szCs w:val="24"/>
          </w:rPr>
          <w:t xml:space="preserve"> and identify the page that pertains to this section. </w:t>
        </w:r>
      </w:ins>
    </w:p>
    <w:p w14:paraId="455427B9" w14:textId="77777777" w:rsidR="008C0078" w:rsidRPr="003F2FA1" w:rsidRDefault="008C0078">
      <w:pPr>
        <w:spacing w:after="240" w:line="276" w:lineRule="auto"/>
        <w:contextualSpacing/>
        <w:rPr>
          <w:ins w:id="558" w:author="Danielle Motley" w:date="2023-11-20T08:45:00Z"/>
          <w:rFonts w:ascii="Times New Roman" w:hAnsi="Times New Roman" w:cs="Times New Roman"/>
          <w:spacing w:val="-8"/>
          <w:sz w:val="16"/>
          <w:szCs w:val="16"/>
          <w:rPrChange w:id="559" w:author="Danielle Motley" w:date="2023-11-20T11:59:00Z">
            <w:rPr>
              <w:ins w:id="560" w:author="Danielle Motley" w:date="2023-11-20T08:45:00Z"/>
              <w:rFonts w:ascii="Times New Roman" w:hAnsi="Times New Roman" w:cs="Times New Roman"/>
              <w:spacing w:val="-8"/>
              <w:sz w:val="24"/>
              <w:szCs w:val="24"/>
            </w:rPr>
          </w:rPrChange>
        </w:rPr>
        <w:pPrChange w:id="561" w:author="Danielle Motley" w:date="2023-11-20T11:22:00Z">
          <w:pPr/>
        </w:pPrChange>
      </w:pPr>
    </w:p>
    <w:p w14:paraId="0E3FD3D3" w14:textId="37B2FC88" w:rsidR="000F060C" w:rsidRDefault="001A2537">
      <w:pPr>
        <w:spacing w:line="276" w:lineRule="auto"/>
        <w:contextualSpacing/>
        <w:rPr>
          <w:ins w:id="562" w:author="Danielle Motley" w:date="2023-11-20T08:45:00Z"/>
          <w:rFonts w:ascii="Times New Roman" w:hAnsi="Times New Roman" w:cs="Times New Roman"/>
          <w:sz w:val="24"/>
          <w:szCs w:val="24"/>
        </w:rPr>
        <w:pPrChange w:id="563" w:author="Danielle Motley" w:date="2023-11-20T11:22:00Z">
          <w:pPr/>
        </w:pPrChange>
      </w:pPr>
      <w:ins w:id="564" w:author="Danielle Motley" w:date="2023-11-20T09:07:00Z">
        <w:r>
          <w:rPr>
            <w:noProof/>
            <w:sz w:val="20"/>
          </w:rPr>
          <mc:AlternateContent>
            <mc:Choice Requires="wpg">
              <w:drawing>
                <wp:inline distT="0" distB="0" distL="0" distR="0" wp14:anchorId="688EC55F" wp14:editId="10B8994E">
                  <wp:extent cx="6263640" cy="1508760"/>
                  <wp:effectExtent l="0" t="0" r="3810" b="0"/>
                  <wp:docPr id="1500638556" name="Group 15006385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2050164360"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86755E1" id="Group 1500638556"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ins>
    </w:p>
    <w:p w14:paraId="56E7C511" w14:textId="77777777" w:rsidR="00BE6D7B" w:rsidRDefault="00BE6D7B" w:rsidP="00BE6D7B">
      <w:pPr>
        <w:spacing w:before="240" w:after="0" w:line="276" w:lineRule="auto"/>
        <w:ind w:right="-270"/>
        <w:contextualSpacing/>
        <w:rPr>
          <w:ins w:id="565" w:author="Danielle Motley" w:date="2023-11-20T12:09:00Z"/>
          <w:rFonts w:ascii="Times New Roman" w:hAnsi="Times New Roman" w:cs="Times New Roman"/>
          <w:sz w:val="24"/>
          <w:szCs w:val="24"/>
        </w:rPr>
      </w:pPr>
    </w:p>
    <w:p w14:paraId="77B9D043" w14:textId="6C041B74" w:rsidR="003F2FA1" w:rsidRDefault="000F060C">
      <w:pPr>
        <w:spacing w:before="240" w:after="0" w:line="276" w:lineRule="auto"/>
        <w:ind w:right="-270"/>
        <w:contextualSpacing/>
        <w:rPr>
          <w:ins w:id="566" w:author="Danielle Motley" w:date="2023-11-20T11:59:00Z"/>
          <w:rFonts w:ascii="Times New Roman" w:hAnsi="Times New Roman" w:cs="Times New Roman"/>
          <w:sz w:val="24"/>
          <w:szCs w:val="24"/>
        </w:rPr>
        <w:pPrChange w:id="567" w:author="Danielle Motley" w:date="2023-11-20T12:06:00Z">
          <w:pPr>
            <w:spacing w:after="0" w:line="276" w:lineRule="auto"/>
            <w:contextualSpacing/>
          </w:pPr>
        </w:pPrChange>
      </w:pPr>
      <w:ins w:id="568" w:author="Danielle Motley" w:date="2023-11-20T08:45:00Z">
        <w:r>
          <w:rPr>
            <w:rFonts w:ascii="Times New Roman" w:hAnsi="Times New Roman" w:cs="Times New Roman"/>
            <w:sz w:val="24"/>
            <w:szCs w:val="24"/>
          </w:rPr>
          <w:t xml:space="preserve">In the box below describe the QBP methodology, specifying (1) the state-developed thresholds that trigger payment, (2) the methodology for calculating the payment, (3) the amount that will be paid for each measure, and (4) how often the payment is made to CCBHCs.  Also provide an annual estimate of the amount of QBP payment by demonstration year (DY) for all clinics expected to be certified, including an estimate of the percentage of QBP payment to be made through the PPS rate.  If additional space is needed, please </w:t>
        </w:r>
        <w:proofErr w:type="gramStart"/>
        <w:r>
          <w:rPr>
            <w:rFonts w:ascii="Times New Roman" w:hAnsi="Times New Roman" w:cs="Times New Roman"/>
            <w:sz w:val="24"/>
            <w:szCs w:val="24"/>
          </w:rPr>
          <w:t>attach</w:t>
        </w:r>
        <w:proofErr w:type="gramEnd"/>
        <w:r>
          <w:rPr>
            <w:rFonts w:ascii="Times New Roman" w:hAnsi="Times New Roman" w:cs="Times New Roman"/>
            <w:sz w:val="24"/>
            <w:szCs w:val="24"/>
          </w:rPr>
          <w:t xml:space="preserve"> and identify the page that pertains to this section.</w:t>
        </w:r>
      </w:ins>
    </w:p>
    <w:p w14:paraId="2638418C" w14:textId="77777777" w:rsidR="003F2FA1" w:rsidRPr="003F2FA1" w:rsidRDefault="003F2FA1">
      <w:pPr>
        <w:spacing w:after="0" w:line="276" w:lineRule="auto"/>
        <w:contextualSpacing/>
        <w:rPr>
          <w:ins w:id="569" w:author="Danielle Motley" w:date="2023-11-20T11:44:00Z"/>
          <w:rFonts w:ascii="Times New Roman" w:hAnsi="Times New Roman" w:cs="Times New Roman"/>
          <w:sz w:val="16"/>
          <w:szCs w:val="16"/>
          <w:rPrChange w:id="570" w:author="Danielle Motley" w:date="2023-11-20T11:59:00Z">
            <w:rPr>
              <w:ins w:id="571" w:author="Danielle Motley" w:date="2023-11-20T11:44:00Z"/>
              <w:rFonts w:ascii="Times New Roman" w:hAnsi="Times New Roman" w:cs="Times New Roman"/>
              <w:sz w:val="24"/>
              <w:szCs w:val="24"/>
            </w:rPr>
          </w:rPrChange>
        </w:rPr>
        <w:pPrChange w:id="572" w:author="Danielle Motley" w:date="2023-11-20T11:58:00Z">
          <w:pPr>
            <w:spacing w:line="276" w:lineRule="auto"/>
            <w:contextualSpacing/>
          </w:pPr>
        </w:pPrChange>
      </w:pPr>
    </w:p>
    <w:p w14:paraId="49B9DE7B" w14:textId="77777777" w:rsidR="000F060C" w:rsidRDefault="000F060C">
      <w:pPr>
        <w:spacing w:after="0" w:line="276" w:lineRule="auto"/>
        <w:contextualSpacing/>
        <w:rPr>
          <w:ins w:id="573" w:author="Danielle Motley" w:date="2023-11-20T08:45:00Z"/>
          <w:rFonts w:ascii="Times New Roman" w:hAnsi="Times New Roman" w:cs="Times New Roman"/>
          <w:sz w:val="24"/>
          <w:szCs w:val="24"/>
        </w:rPr>
        <w:pPrChange w:id="574" w:author="Danielle Motley" w:date="2023-11-20T11:59:00Z">
          <w:pPr/>
        </w:pPrChange>
      </w:pPr>
      <w:ins w:id="575" w:author="Danielle Motley" w:date="2023-11-20T08:45:00Z">
        <w:r>
          <w:rPr>
            <w:noProof/>
            <w:sz w:val="20"/>
          </w:rPr>
          <w:lastRenderedPageBreak/>
          <mc:AlternateContent>
            <mc:Choice Requires="wpg">
              <w:drawing>
                <wp:inline distT="0" distB="0" distL="0" distR="0" wp14:anchorId="0A1EE741" wp14:editId="0D1329C1">
                  <wp:extent cx="6263640" cy="1508760"/>
                  <wp:effectExtent l="0" t="0" r="3810" b="0"/>
                  <wp:docPr id="272027004" name="Group 2720270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828"/>
                          </a:xfrm>
                        </wpg:grpSpPr>
                        <wps:wsp>
                          <wps:cNvPr id="537157052" name="docshape603"/>
                          <wps:cNvSpPr>
                            <a:spLocks/>
                          </wps:cNvSpPr>
                          <wps:spPr bwMode="auto">
                            <a:xfrm>
                              <a:off x="0" y="0"/>
                              <a:ext cx="9826" cy="2828"/>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D14CF2D" id="Group 272027004" o:spid="_x0000_s1026" style="width:493.2pt;height:118.8pt;mso-position-horizontal-relative:char;mso-position-vertical-relative:line" coordsize="9826,2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">
                  <v:shape id="docshape603" o:spid="_x0000_s1027" style="position:absolute;width:9826;height:2828;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828;0,2828;0,0;9826,0;9826,8;17,8;10,17;17,17;17,2810;10,2810;17,2820;9826,2820;9826,2828;17,17;10,17;17,8;17,17;9811,17;17,17;17,8;9811,8;9811,17;9811,2820;9811,8;9818,17;9826,17;9826,2810;9818,2810;9811,2820;9826,17;9818,17;9811,8;9826,8;9826,17;17,2820;10,2810;17,2810;17,2820;9811,2820;17,2820;17,2810;9811,2810;9811,2820;9826,2820;9811,2820;9818,2810;9826,2810;9826,2820" o:connectangles="0,0,0,0,0,0,0,0,0,0,0,0,0,0,0,0,0,0,0,0,0,0,0,0,0,0,0,0,0,0,0,0,0,0,0,0,0,0,0,0,0,0,0,0,0,0,0,0"/>
                  </v:shape>
                  <w10:anchorlock/>
                </v:group>
              </w:pict>
            </mc:Fallback>
          </mc:AlternateContent>
        </w:r>
      </w:ins>
    </w:p>
    <w:p w14:paraId="53467225" w14:textId="77777777" w:rsidR="008C0078" w:rsidRDefault="008C0078" w:rsidP="00BE4A17">
      <w:pPr>
        <w:spacing w:line="276" w:lineRule="auto"/>
        <w:contextualSpacing/>
        <w:rPr>
          <w:ins w:id="576" w:author="Danielle Motley" w:date="2023-11-20T12:09:00Z"/>
          <w:rFonts w:ascii="Times New Roman" w:hAnsi="Times New Roman" w:cs="Times New Roman"/>
          <w:sz w:val="24"/>
          <w:szCs w:val="24"/>
        </w:rPr>
      </w:pPr>
    </w:p>
    <w:p w14:paraId="65053FE2" w14:textId="77777777" w:rsidR="00BE6D7B" w:rsidRDefault="00BE6D7B" w:rsidP="00BE4A17">
      <w:pPr>
        <w:spacing w:line="276" w:lineRule="auto"/>
        <w:contextualSpacing/>
        <w:rPr>
          <w:ins w:id="577" w:author="Danielle Motley" w:date="2023-11-20T12:10:00Z"/>
          <w:rFonts w:ascii="Times New Roman" w:hAnsi="Times New Roman" w:cs="Times New Roman"/>
          <w:sz w:val="24"/>
          <w:szCs w:val="24"/>
        </w:rPr>
      </w:pPr>
    </w:p>
    <w:p w14:paraId="3C94E526" w14:textId="77777777" w:rsidR="00BE6D7B" w:rsidRDefault="00BE6D7B" w:rsidP="00BE4A17">
      <w:pPr>
        <w:spacing w:line="276" w:lineRule="auto"/>
        <w:contextualSpacing/>
        <w:rPr>
          <w:ins w:id="578" w:author="Danielle Motley" w:date="2023-11-20T12:10:00Z"/>
          <w:rFonts w:ascii="Times New Roman" w:hAnsi="Times New Roman" w:cs="Times New Roman"/>
          <w:sz w:val="24"/>
          <w:szCs w:val="24"/>
        </w:rPr>
      </w:pPr>
    </w:p>
    <w:p w14:paraId="3AD78506" w14:textId="77777777" w:rsidR="00BE6D7B" w:rsidRDefault="00BE6D7B" w:rsidP="00BE4A17">
      <w:pPr>
        <w:spacing w:line="276" w:lineRule="auto"/>
        <w:contextualSpacing/>
        <w:rPr>
          <w:ins w:id="579" w:author="Danielle Motley" w:date="2023-11-20T12:10:00Z"/>
          <w:rFonts w:ascii="Times New Roman" w:hAnsi="Times New Roman" w:cs="Times New Roman"/>
          <w:sz w:val="24"/>
          <w:szCs w:val="24"/>
        </w:rPr>
      </w:pPr>
    </w:p>
    <w:p w14:paraId="0D810F89" w14:textId="77777777" w:rsidR="00BE6D7B" w:rsidRDefault="00BE6D7B" w:rsidP="00BE4A17">
      <w:pPr>
        <w:spacing w:line="276" w:lineRule="auto"/>
        <w:contextualSpacing/>
        <w:rPr>
          <w:ins w:id="580" w:author="Danielle Motley" w:date="2023-11-20T12:10:00Z"/>
          <w:rFonts w:ascii="Times New Roman" w:hAnsi="Times New Roman" w:cs="Times New Roman"/>
          <w:sz w:val="24"/>
          <w:szCs w:val="24"/>
        </w:rPr>
      </w:pPr>
    </w:p>
    <w:p w14:paraId="2D2A27DD" w14:textId="77777777" w:rsidR="00BE6D7B" w:rsidRDefault="00BE6D7B" w:rsidP="00BE4A17">
      <w:pPr>
        <w:spacing w:line="276" w:lineRule="auto"/>
        <w:contextualSpacing/>
        <w:rPr>
          <w:ins w:id="581" w:author="Danielle Motley" w:date="2023-11-20T12:10:00Z"/>
          <w:rFonts w:ascii="Times New Roman" w:hAnsi="Times New Roman" w:cs="Times New Roman"/>
          <w:sz w:val="24"/>
          <w:szCs w:val="24"/>
        </w:rPr>
      </w:pPr>
    </w:p>
    <w:p w14:paraId="0A2E7896" w14:textId="77777777" w:rsidR="00BE6D7B" w:rsidRDefault="00BE6D7B" w:rsidP="00BE4A17">
      <w:pPr>
        <w:spacing w:line="276" w:lineRule="auto"/>
        <w:contextualSpacing/>
        <w:rPr>
          <w:ins w:id="582" w:author="Danielle Motley" w:date="2023-11-20T12:10:00Z"/>
          <w:rFonts w:ascii="Times New Roman" w:hAnsi="Times New Roman" w:cs="Times New Roman"/>
          <w:sz w:val="24"/>
          <w:szCs w:val="24"/>
        </w:rPr>
      </w:pPr>
    </w:p>
    <w:p w14:paraId="67DE6CBE" w14:textId="77777777" w:rsidR="00BE6D7B" w:rsidRDefault="00BE6D7B" w:rsidP="00BE4A17">
      <w:pPr>
        <w:spacing w:line="276" w:lineRule="auto"/>
        <w:contextualSpacing/>
        <w:rPr>
          <w:ins w:id="583" w:author="Danielle Motley" w:date="2023-11-20T12:10:00Z"/>
          <w:rFonts w:ascii="Times New Roman" w:hAnsi="Times New Roman" w:cs="Times New Roman"/>
          <w:sz w:val="24"/>
          <w:szCs w:val="24"/>
        </w:rPr>
      </w:pPr>
    </w:p>
    <w:p w14:paraId="5ADB9D1C" w14:textId="77777777" w:rsidR="00BE6D7B" w:rsidRDefault="00BE6D7B" w:rsidP="00BE4A17">
      <w:pPr>
        <w:spacing w:line="276" w:lineRule="auto"/>
        <w:contextualSpacing/>
        <w:rPr>
          <w:ins w:id="584" w:author="Danielle Motley" w:date="2023-11-20T12:10:00Z"/>
          <w:rFonts w:ascii="Times New Roman" w:hAnsi="Times New Roman" w:cs="Times New Roman"/>
          <w:sz w:val="24"/>
          <w:szCs w:val="24"/>
        </w:rPr>
      </w:pPr>
    </w:p>
    <w:p w14:paraId="09A9B7C3" w14:textId="77777777" w:rsidR="00BE6D7B" w:rsidRDefault="00BE6D7B" w:rsidP="00BE4A17">
      <w:pPr>
        <w:spacing w:line="276" w:lineRule="auto"/>
        <w:contextualSpacing/>
        <w:rPr>
          <w:ins w:id="585" w:author="Danielle Motley" w:date="2023-11-20T12:10:00Z"/>
          <w:rFonts w:ascii="Times New Roman" w:hAnsi="Times New Roman" w:cs="Times New Roman"/>
          <w:sz w:val="24"/>
          <w:szCs w:val="24"/>
        </w:rPr>
      </w:pPr>
    </w:p>
    <w:p w14:paraId="1E06F05E" w14:textId="77777777" w:rsidR="00BE6D7B" w:rsidRDefault="00BE6D7B" w:rsidP="00BE4A17">
      <w:pPr>
        <w:spacing w:line="276" w:lineRule="auto"/>
        <w:contextualSpacing/>
        <w:rPr>
          <w:ins w:id="586" w:author="Danielle Motley" w:date="2023-11-20T12:10:00Z"/>
          <w:rFonts w:ascii="Times New Roman" w:hAnsi="Times New Roman" w:cs="Times New Roman"/>
          <w:sz w:val="24"/>
          <w:szCs w:val="24"/>
        </w:rPr>
      </w:pPr>
    </w:p>
    <w:p w14:paraId="2439B246" w14:textId="77777777" w:rsidR="00BE6D7B" w:rsidRDefault="00BE6D7B" w:rsidP="00BE4A17">
      <w:pPr>
        <w:spacing w:line="276" w:lineRule="auto"/>
        <w:contextualSpacing/>
        <w:rPr>
          <w:ins w:id="587" w:author="Danielle Motley" w:date="2023-11-20T12:10:00Z"/>
          <w:rFonts w:ascii="Times New Roman" w:hAnsi="Times New Roman" w:cs="Times New Roman"/>
          <w:sz w:val="24"/>
          <w:szCs w:val="24"/>
        </w:rPr>
      </w:pPr>
    </w:p>
    <w:p w14:paraId="7A98E7B3" w14:textId="5A059BDF" w:rsidR="000F060C" w:rsidRDefault="000F060C" w:rsidP="00BE4A17">
      <w:pPr>
        <w:spacing w:line="276" w:lineRule="auto"/>
        <w:contextualSpacing/>
        <w:rPr>
          <w:ins w:id="588" w:author="Danielle Motley" w:date="2023-11-20T11:33:00Z"/>
          <w:rFonts w:ascii="Times New Roman" w:hAnsi="Times New Roman" w:cs="Times New Roman"/>
          <w:spacing w:val="-8"/>
          <w:sz w:val="24"/>
          <w:szCs w:val="24"/>
        </w:rPr>
      </w:pPr>
      <w:ins w:id="589" w:author="Danielle Motley" w:date="2023-11-20T08:45:00Z">
        <w:r w:rsidRPr="00FC2FBB">
          <w:rPr>
            <w:rFonts w:ascii="Times New Roman" w:hAnsi="Times New Roman" w:cs="Times New Roman"/>
            <w:sz w:val="24"/>
            <w:szCs w:val="24"/>
          </w:rPr>
          <w:t>In the box below, please specify how the state-developed thresholds were developed in such a way where QBPs made to providers are reflective of performance improvement, the provision of a higher quality of care, improvement of beneficiary health, or a reduction in health disparities. Please also explain how state needs assessments, priorities, and goals were used to determine the thresholds for the QBP quality measures.</w:t>
        </w:r>
        <w:r w:rsidRPr="00FC2FBB">
          <w:rPr>
            <w:rFonts w:ascii="Times New Roman" w:hAnsi="Times New Roman" w:cs="Times New Roman"/>
            <w:spacing w:val="-8"/>
            <w:sz w:val="24"/>
            <w:szCs w:val="24"/>
          </w:rPr>
          <w:t xml:space="preserve"> </w:t>
        </w:r>
        <w:r>
          <w:rPr>
            <w:rFonts w:ascii="Times New Roman" w:hAnsi="Times New Roman" w:cs="Times New Roman"/>
            <w:spacing w:val="-8"/>
            <w:sz w:val="24"/>
            <w:szCs w:val="24"/>
          </w:rPr>
          <w:t xml:space="preserve">If additional space is needed, please </w:t>
        </w:r>
        <w:proofErr w:type="gramStart"/>
        <w:r>
          <w:rPr>
            <w:rFonts w:ascii="Times New Roman" w:hAnsi="Times New Roman" w:cs="Times New Roman"/>
            <w:spacing w:val="-8"/>
            <w:sz w:val="24"/>
            <w:szCs w:val="24"/>
          </w:rPr>
          <w:t>attach</w:t>
        </w:r>
        <w:proofErr w:type="gramEnd"/>
        <w:r>
          <w:rPr>
            <w:rFonts w:ascii="Times New Roman" w:hAnsi="Times New Roman" w:cs="Times New Roman"/>
            <w:spacing w:val="-8"/>
            <w:sz w:val="24"/>
            <w:szCs w:val="24"/>
          </w:rPr>
          <w:t xml:space="preserve"> and identify the page that pertains to this section. </w:t>
        </w:r>
      </w:ins>
    </w:p>
    <w:p w14:paraId="32216BF2" w14:textId="77777777" w:rsidR="00442D1C" w:rsidRPr="008C0078" w:rsidRDefault="00442D1C">
      <w:pPr>
        <w:spacing w:line="276" w:lineRule="auto"/>
        <w:contextualSpacing/>
        <w:rPr>
          <w:ins w:id="590" w:author="Danielle Motley" w:date="2023-11-20T08:45:00Z"/>
          <w:rFonts w:ascii="Times New Roman" w:hAnsi="Times New Roman" w:cs="Times New Roman"/>
          <w:spacing w:val="-8"/>
          <w:sz w:val="16"/>
          <w:szCs w:val="16"/>
          <w:rPrChange w:id="591" w:author="Danielle Motley" w:date="2023-11-20T11:44:00Z">
            <w:rPr>
              <w:ins w:id="592" w:author="Danielle Motley" w:date="2023-11-20T08:45:00Z"/>
              <w:rFonts w:ascii="Times New Roman" w:hAnsi="Times New Roman" w:cs="Times New Roman"/>
              <w:spacing w:val="-8"/>
              <w:sz w:val="24"/>
              <w:szCs w:val="24"/>
            </w:rPr>
          </w:rPrChange>
        </w:rPr>
        <w:pPrChange w:id="593" w:author="Danielle Motley" w:date="2023-11-20T11:22:00Z">
          <w:pPr/>
        </w:pPrChange>
      </w:pPr>
    </w:p>
    <w:p w14:paraId="56FDC81E" w14:textId="77777777" w:rsidR="000F060C" w:rsidRDefault="000F060C" w:rsidP="00BE4A17">
      <w:pPr>
        <w:spacing w:line="276" w:lineRule="auto"/>
        <w:contextualSpacing/>
        <w:rPr>
          <w:ins w:id="594" w:author="Danielle Motley" w:date="2023-11-20T11:43:00Z"/>
          <w:rFonts w:ascii="Times New Roman" w:hAnsi="Times New Roman" w:cs="Times New Roman"/>
          <w:sz w:val="24"/>
          <w:szCs w:val="24"/>
          <w:u w:val="single"/>
        </w:rPr>
      </w:pPr>
      <w:ins w:id="595" w:author="Danielle Motley" w:date="2023-11-20T08:45:00Z">
        <w:r>
          <w:rPr>
            <w:noProof/>
            <w:sz w:val="20"/>
          </w:rPr>
          <mc:AlternateContent>
            <mc:Choice Requires="wpg">
              <w:drawing>
                <wp:inline distT="0" distB="0" distL="0" distR="0" wp14:anchorId="627573E8" wp14:editId="17B6BAFE">
                  <wp:extent cx="6263640" cy="1508760"/>
                  <wp:effectExtent l="0" t="0" r="3810" b="0"/>
                  <wp:docPr id="162935476" name="Group 162935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359990713"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EED2C3" id="Group 162935476"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ins>
    </w:p>
    <w:p w14:paraId="74BDA194" w14:textId="77777777" w:rsidR="008C0078" w:rsidRDefault="008C0078">
      <w:pPr>
        <w:spacing w:line="276" w:lineRule="auto"/>
        <w:contextualSpacing/>
        <w:rPr>
          <w:ins w:id="596" w:author="Danielle Motley" w:date="2023-11-20T08:45:00Z"/>
          <w:rFonts w:ascii="Times New Roman" w:hAnsi="Times New Roman" w:cs="Times New Roman"/>
          <w:sz w:val="24"/>
          <w:szCs w:val="24"/>
          <w:u w:val="single"/>
        </w:rPr>
        <w:pPrChange w:id="597" w:author="Danielle Motley" w:date="2023-11-20T11:22:00Z">
          <w:pPr/>
        </w:pPrChange>
      </w:pPr>
    </w:p>
    <w:p w14:paraId="3C06E23F" w14:textId="6F570430" w:rsidR="005D4798" w:rsidRPr="005D4798" w:rsidRDefault="005D4798">
      <w:pPr>
        <w:pStyle w:val="SectionSub-Section-Level3"/>
        <w:spacing w:line="276" w:lineRule="auto"/>
        <w:contextualSpacing/>
        <w:rPr>
          <w:ins w:id="598" w:author="Danielle Motley" w:date="2023-11-20T08:47:00Z"/>
          <w:sz w:val="26"/>
          <w:szCs w:val="26"/>
          <w:rPrChange w:id="599" w:author="Danielle Motley" w:date="2023-11-20T08:50:00Z">
            <w:rPr>
              <w:ins w:id="600" w:author="Danielle Motley" w:date="2023-11-20T08:47:00Z"/>
            </w:rPr>
          </w:rPrChange>
        </w:rPr>
        <w:pPrChange w:id="601" w:author="Danielle Motley" w:date="2023-11-20T11:22:00Z">
          <w:pPr>
            <w:pStyle w:val="SectionSub-Section-Level3"/>
          </w:pPr>
        </w:pPrChange>
      </w:pPr>
      <w:ins w:id="602" w:author="Danielle Motley" w:date="2023-11-20T08:49:00Z">
        <w:r w:rsidRPr="005D4798">
          <w:rPr>
            <w:sz w:val="26"/>
            <w:szCs w:val="26"/>
            <w:rPrChange w:id="603" w:author="Danielle Motley" w:date="2023-11-20T08:50:00Z">
              <w:rPr/>
            </w:rPrChange>
          </w:rPr>
          <w:t>Section 3.</w:t>
        </w:r>
      </w:ins>
      <w:ins w:id="604" w:author="Danielle Motley" w:date="2023-11-20T08:51:00Z">
        <w:r>
          <w:rPr>
            <w:sz w:val="26"/>
            <w:szCs w:val="26"/>
          </w:rPr>
          <w:t>2</w:t>
        </w:r>
      </w:ins>
      <w:ins w:id="605" w:author="Danielle Motley" w:date="2023-11-20T08:50:00Z">
        <w:r w:rsidRPr="005D4798">
          <w:rPr>
            <w:sz w:val="26"/>
            <w:szCs w:val="26"/>
            <w:rPrChange w:id="606" w:author="Danielle Motley" w:date="2023-11-20T08:50:00Z">
              <w:rPr/>
            </w:rPrChange>
          </w:rPr>
          <w:t xml:space="preserve">: </w:t>
        </w:r>
      </w:ins>
      <w:ins w:id="607" w:author="Danielle Motley" w:date="2023-11-20T08:47:00Z">
        <w:r w:rsidRPr="005D4798">
          <w:rPr>
            <w:sz w:val="26"/>
            <w:szCs w:val="26"/>
            <w:rPrChange w:id="608" w:author="Danielle Motley" w:date="2023-11-20T08:50:00Z">
              <w:rPr/>
            </w:rPrChange>
          </w:rPr>
          <w:t>Required QBPs (CC PPS-2 and CC PPS-4)</w:t>
        </w:r>
      </w:ins>
    </w:p>
    <w:p w14:paraId="50031106" w14:textId="27886D13" w:rsidR="000F060C" w:rsidRDefault="000F060C" w:rsidP="00BE4A17">
      <w:pPr>
        <w:spacing w:line="276" w:lineRule="auto"/>
        <w:contextualSpacing/>
        <w:rPr>
          <w:ins w:id="609" w:author="Danielle Motley" w:date="2023-11-20T11:43:00Z"/>
          <w:rFonts w:ascii="Times New Roman" w:hAnsi="Times New Roman" w:cs="Times New Roman"/>
          <w:sz w:val="24"/>
          <w:szCs w:val="24"/>
        </w:rPr>
      </w:pPr>
      <w:ins w:id="610" w:author="Danielle Motley" w:date="2023-11-20T08:44:00Z">
        <w:r>
          <w:rPr>
            <w:rFonts w:ascii="Times New Roman" w:hAnsi="Times New Roman" w:cs="Times New Roman"/>
            <w:sz w:val="24"/>
            <w:szCs w:val="24"/>
          </w:rPr>
          <w:t xml:space="preserve">Under the CC PPS 2 and CC PPS-4 methodologies, a state </w:t>
        </w:r>
        <w:r w:rsidRPr="00644A8C">
          <w:rPr>
            <w:rFonts w:ascii="Times New Roman" w:hAnsi="Times New Roman" w:cs="Times New Roman"/>
            <w:i/>
            <w:iCs/>
            <w:sz w:val="24"/>
            <w:szCs w:val="24"/>
          </w:rPr>
          <w:t>must</w:t>
        </w:r>
        <w:r>
          <w:rPr>
            <w:rFonts w:ascii="Times New Roman" w:hAnsi="Times New Roman" w:cs="Times New Roman"/>
            <w:sz w:val="24"/>
            <w:szCs w:val="24"/>
          </w:rPr>
          <w:t xml:space="preserve"> offer a QBP to any CCBHC that has achieved the state-defined threshold for a measure in accordance with Section 3: Quality Bonus Payments, of the PPS Guidance. No incentive payment shall be made solely </w:t>
        </w:r>
        <w:proofErr w:type="gramStart"/>
        <w:r>
          <w:rPr>
            <w:rFonts w:ascii="Times New Roman" w:hAnsi="Times New Roman" w:cs="Times New Roman"/>
            <w:sz w:val="24"/>
            <w:szCs w:val="24"/>
          </w:rPr>
          <w:t xml:space="preserve">on the basis </w:t>
        </w:r>
        <w:r>
          <w:rPr>
            <w:rFonts w:ascii="Times New Roman" w:hAnsi="Times New Roman" w:cs="Times New Roman"/>
            <w:sz w:val="24"/>
            <w:szCs w:val="24"/>
          </w:rPr>
          <w:lastRenderedPageBreak/>
          <w:t>of</w:t>
        </w:r>
        <w:proofErr w:type="gramEnd"/>
        <w:r>
          <w:rPr>
            <w:rFonts w:ascii="Times New Roman" w:hAnsi="Times New Roman" w:cs="Times New Roman"/>
            <w:sz w:val="24"/>
            <w:szCs w:val="24"/>
          </w:rPr>
          <w:t xml:space="preserve"> reporting on measures and shall only be paid for CCBHC performance at or above the measure threshold. The state can make a QBP for optional QBP quality measures provided in the PPS guidance and may propose its own additional QBP quality measures. Any additional state-proposed measures must be approved by CMS. </w:t>
        </w:r>
      </w:ins>
    </w:p>
    <w:p w14:paraId="0A69582B" w14:textId="77777777" w:rsidR="008C0078" w:rsidRDefault="008C0078">
      <w:pPr>
        <w:spacing w:line="276" w:lineRule="auto"/>
        <w:contextualSpacing/>
        <w:rPr>
          <w:ins w:id="611" w:author="Danielle Motley" w:date="2023-11-20T08:44:00Z"/>
          <w:rFonts w:ascii="Times New Roman" w:hAnsi="Times New Roman" w:cs="Times New Roman"/>
          <w:sz w:val="24"/>
          <w:szCs w:val="24"/>
        </w:rPr>
        <w:pPrChange w:id="612" w:author="Danielle Motley" w:date="2023-11-20T11:22:00Z">
          <w:pPr/>
        </w:pPrChange>
      </w:pPr>
    </w:p>
    <w:p w14:paraId="20B10154" w14:textId="253D4A87" w:rsidR="000F060C" w:rsidRDefault="000F060C">
      <w:pPr>
        <w:spacing w:after="0" w:line="276" w:lineRule="auto"/>
        <w:contextualSpacing/>
        <w:rPr>
          <w:ins w:id="613" w:author="Danielle Motley" w:date="2023-11-20T11:43:00Z"/>
          <w:rFonts w:ascii="Times New Roman" w:hAnsi="Times New Roman" w:cs="Times New Roman"/>
          <w:spacing w:val="-8"/>
          <w:sz w:val="24"/>
          <w:szCs w:val="24"/>
        </w:rPr>
        <w:pPrChange w:id="614" w:author="Danielle Motley" w:date="2023-11-20T11:44:00Z">
          <w:pPr>
            <w:spacing w:line="276" w:lineRule="auto"/>
            <w:contextualSpacing/>
          </w:pPr>
        </w:pPrChange>
      </w:pPr>
      <w:ins w:id="615" w:author="Danielle Motley" w:date="2023-11-20T08:44:00Z">
        <w:r>
          <w:rPr>
            <w:rFonts w:ascii="Times New Roman" w:hAnsi="Times New Roman" w:cs="Times New Roman"/>
            <w:spacing w:val="-8"/>
            <w:sz w:val="24"/>
            <w:szCs w:val="24"/>
          </w:rPr>
          <w:t xml:space="preserve">In the box below provide a list of the quality measures that will be used in addition to the required QBP measures listed in Section 3 of the PPS guidance. Please note any measure that is state-defined and provide a full description of the measure.  If additional space is needed, please </w:t>
        </w:r>
        <w:proofErr w:type="gramStart"/>
        <w:r>
          <w:rPr>
            <w:rFonts w:ascii="Times New Roman" w:hAnsi="Times New Roman" w:cs="Times New Roman"/>
            <w:spacing w:val="-8"/>
            <w:sz w:val="24"/>
            <w:szCs w:val="24"/>
          </w:rPr>
          <w:t>attach</w:t>
        </w:r>
        <w:proofErr w:type="gramEnd"/>
        <w:r>
          <w:rPr>
            <w:rFonts w:ascii="Times New Roman" w:hAnsi="Times New Roman" w:cs="Times New Roman"/>
            <w:spacing w:val="-8"/>
            <w:sz w:val="24"/>
            <w:szCs w:val="24"/>
          </w:rPr>
          <w:t xml:space="preserve"> and identify the page that pertains to this section. </w:t>
        </w:r>
      </w:ins>
    </w:p>
    <w:p w14:paraId="4DD87513" w14:textId="77777777" w:rsidR="008C0078" w:rsidRPr="008C0078" w:rsidRDefault="008C0078">
      <w:pPr>
        <w:spacing w:after="0" w:line="276" w:lineRule="auto"/>
        <w:contextualSpacing/>
        <w:rPr>
          <w:ins w:id="616" w:author="Danielle Motley" w:date="2023-11-20T08:44:00Z"/>
          <w:rFonts w:ascii="Times New Roman" w:hAnsi="Times New Roman" w:cs="Times New Roman"/>
          <w:spacing w:val="-8"/>
          <w:sz w:val="16"/>
          <w:szCs w:val="16"/>
          <w:rPrChange w:id="617" w:author="Danielle Motley" w:date="2023-11-20T11:44:00Z">
            <w:rPr>
              <w:ins w:id="618" w:author="Danielle Motley" w:date="2023-11-20T08:44:00Z"/>
              <w:rFonts w:ascii="Times New Roman" w:hAnsi="Times New Roman" w:cs="Times New Roman"/>
              <w:spacing w:val="-8"/>
              <w:sz w:val="24"/>
              <w:szCs w:val="24"/>
            </w:rPr>
          </w:rPrChange>
        </w:rPr>
        <w:pPrChange w:id="619" w:author="Danielle Motley" w:date="2023-11-20T11:43:00Z">
          <w:pPr/>
        </w:pPrChange>
      </w:pPr>
    </w:p>
    <w:p w14:paraId="4F9AA448" w14:textId="77777777" w:rsidR="00215EE2" w:rsidRDefault="001A2537">
      <w:pPr>
        <w:spacing w:line="276" w:lineRule="auto"/>
        <w:contextualSpacing/>
        <w:rPr>
          <w:ins w:id="620" w:author="Danielle Motley" w:date="2023-11-20T11:15:00Z"/>
          <w:rFonts w:ascii="Times New Roman" w:hAnsi="Times New Roman" w:cs="Times New Roman"/>
          <w:sz w:val="24"/>
          <w:szCs w:val="24"/>
        </w:rPr>
        <w:pPrChange w:id="621" w:author="Danielle Motley" w:date="2023-11-20T11:22:00Z">
          <w:pPr/>
        </w:pPrChange>
      </w:pPr>
      <w:ins w:id="622" w:author="Danielle Motley" w:date="2023-11-20T09:07:00Z">
        <w:r>
          <w:rPr>
            <w:noProof/>
            <w:sz w:val="20"/>
          </w:rPr>
          <mc:AlternateContent>
            <mc:Choice Requires="wpg">
              <w:drawing>
                <wp:inline distT="0" distB="0" distL="0" distR="0" wp14:anchorId="72DCF396" wp14:editId="6376DAF1">
                  <wp:extent cx="5943600" cy="1314228"/>
                  <wp:effectExtent l="0" t="0" r="0" b="635"/>
                  <wp:docPr id="1664612178" name="Group 1664612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314228"/>
                            <a:chOff x="0" y="0"/>
                            <a:chExt cx="9826" cy="2333"/>
                          </a:xfrm>
                        </wpg:grpSpPr>
                        <wps:wsp>
                          <wps:cNvPr id="296658038"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5046702" id="Group 1664612178" o:spid="_x0000_s1026" style="width:468pt;height:103.5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ins>
    </w:p>
    <w:p w14:paraId="581E9A8C" w14:textId="77777777" w:rsidR="008C0078" w:rsidRDefault="008C0078" w:rsidP="00BE4A17">
      <w:pPr>
        <w:spacing w:line="276" w:lineRule="auto"/>
        <w:contextualSpacing/>
        <w:rPr>
          <w:ins w:id="623" w:author="Danielle Motley" w:date="2023-11-20T11:44:00Z"/>
          <w:rFonts w:ascii="Times New Roman" w:hAnsi="Times New Roman" w:cs="Times New Roman"/>
          <w:sz w:val="24"/>
          <w:szCs w:val="24"/>
        </w:rPr>
      </w:pPr>
    </w:p>
    <w:p w14:paraId="4C006F2B" w14:textId="79374352" w:rsidR="000F060C" w:rsidRDefault="000F060C" w:rsidP="00BE4A17">
      <w:pPr>
        <w:spacing w:line="276" w:lineRule="auto"/>
        <w:contextualSpacing/>
        <w:rPr>
          <w:ins w:id="624" w:author="Danielle Motley" w:date="2023-11-20T11:44:00Z"/>
          <w:rFonts w:ascii="Times New Roman" w:hAnsi="Times New Roman" w:cs="Times New Roman"/>
          <w:sz w:val="24"/>
          <w:szCs w:val="24"/>
        </w:rPr>
      </w:pPr>
      <w:ins w:id="625" w:author="Danielle Motley" w:date="2023-11-20T08:44:00Z">
        <w:r>
          <w:rPr>
            <w:rFonts w:ascii="Times New Roman" w:hAnsi="Times New Roman" w:cs="Times New Roman"/>
            <w:sz w:val="24"/>
            <w:szCs w:val="24"/>
          </w:rPr>
          <w:t>In the box below describe the</w:t>
        </w:r>
      </w:ins>
      <w:ins w:id="626" w:author="Danielle Motley" w:date="2023-11-20T08:50:00Z">
        <w:r w:rsidR="005D4798">
          <w:rPr>
            <w:rFonts w:ascii="Times New Roman" w:hAnsi="Times New Roman" w:cs="Times New Roman"/>
            <w:sz w:val="24"/>
            <w:szCs w:val="24"/>
          </w:rPr>
          <w:t xml:space="preserve"> </w:t>
        </w:r>
      </w:ins>
      <w:ins w:id="627" w:author="Danielle Motley" w:date="2023-11-20T08:44:00Z">
        <w:r>
          <w:rPr>
            <w:rFonts w:ascii="Times New Roman" w:hAnsi="Times New Roman" w:cs="Times New Roman"/>
            <w:sz w:val="24"/>
            <w:szCs w:val="24"/>
          </w:rPr>
          <w:t xml:space="preserve">QBP methodology, specifying (1) the state-developed thresholds that trigger payment, (2) the methodology for calculating the payment, (3) the amount that will be paid for each measure, and (4) how often the payment is made to CCBHCs.  Also provide an annual estimate of the amount of QBP payment by demonstration year (DY) for all clinics expected to be certified, including an estimate of the percentage of QBP payment to be made through the PPS rate.  If additional space is needed, please </w:t>
        </w:r>
        <w:proofErr w:type="gramStart"/>
        <w:r>
          <w:rPr>
            <w:rFonts w:ascii="Times New Roman" w:hAnsi="Times New Roman" w:cs="Times New Roman"/>
            <w:sz w:val="24"/>
            <w:szCs w:val="24"/>
          </w:rPr>
          <w:t>attach</w:t>
        </w:r>
        <w:proofErr w:type="gramEnd"/>
        <w:r>
          <w:rPr>
            <w:rFonts w:ascii="Times New Roman" w:hAnsi="Times New Roman" w:cs="Times New Roman"/>
            <w:sz w:val="24"/>
            <w:szCs w:val="24"/>
          </w:rPr>
          <w:t xml:space="preserve"> and identify the page that pertains to this section.</w:t>
        </w:r>
      </w:ins>
    </w:p>
    <w:p w14:paraId="797C8CF5" w14:textId="77777777" w:rsidR="008C0078" w:rsidRPr="008C0078" w:rsidRDefault="008C0078">
      <w:pPr>
        <w:spacing w:line="276" w:lineRule="auto"/>
        <w:contextualSpacing/>
        <w:rPr>
          <w:ins w:id="628" w:author="Danielle Motley" w:date="2023-11-20T08:44:00Z"/>
          <w:rFonts w:ascii="Times New Roman" w:hAnsi="Times New Roman" w:cs="Times New Roman"/>
          <w:sz w:val="16"/>
          <w:szCs w:val="16"/>
          <w:rPrChange w:id="629" w:author="Danielle Motley" w:date="2023-11-20T11:44:00Z">
            <w:rPr>
              <w:ins w:id="630" w:author="Danielle Motley" w:date="2023-11-20T08:44:00Z"/>
              <w:rFonts w:ascii="Times New Roman" w:hAnsi="Times New Roman" w:cs="Times New Roman"/>
              <w:sz w:val="24"/>
              <w:szCs w:val="24"/>
            </w:rPr>
          </w:rPrChange>
        </w:rPr>
        <w:pPrChange w:id="631" w:author="Danielle Motley" w:date="2023-11-20T11:22:00Z">
          <w:pPr/>
        </w:pPrChange>
      </w:pPr>
    </w:p>
    <w:p w14:paraId="47B5ABA6" w14:textId="77777777" w:rsidR="000F060C" w:rsidRDefault="000F060C">
      <w:pPr>
        <w:spacing w:line="276" w:lineRule="auto"/>
        <w:contextualSpacing/>
        <w:rPr>
          <w:ins w:id="632" w:author="Danielle Motley" w:date="2023-11-20T08:44:00Z"/>
          <w:rFonts w:ascii="Times New Roman" w:hAnsi="Times New Roman" w:cs="Times New Roman"/>
          <w:sz w:val="24"/>
          <w:szCs w:val="24"/>
        </w:rPr>
        <w:pPrChange w:id="633" w:author="Danielle Motley" w:date="2023-11-20T11:22:00Z">
          <w:pPr/>
        </w:pPrChange>
      </w:pPr>
      <w:ins w:id="634" w:author="Danielle Motley" w:date="2023-11-20T08:44:00Z">
        <w:r>
          <w:rPr>
            <w:noProof/>
            <w:sz w:val="20"/>
          </w:rPr>
          <mc:AlternateContent>
            <mc:Choice Requires="wpg">
              <w:drawing>
                <wp:inline distT="0" distB="0" distL="0" distR="0" wp14:anchorId="11604FC9" wp14:editId="36E17CF4">
                  <wp:extent cx="6353175" cy="1411197"/>
                  <wp:effectExtent l="0" t="0" r="9525" b="0"/>
                  <wp:docPr id="1071121306" name="Group 1071121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3175" cy="1411197"/>
                            <a:chOff x="0" y="0"/>
                            <a:chExt cx="9826" cy="2333"/>
                          </a:xfrm>
                        </wpg:grpSpPr>
                        <wps:wsp>
                          <wps:cNvPr id="204543991"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B081640" id="Group 1071121306" o:spid="_x0000_s1026" style="width:500.25pt;height:111.1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ins>
    </w:p>
    <w:p w14:paraId="423C2A92" w14:textId="77777777" w:rsidR="008C0078" w:rsidRDefault="008C0078" w:rsidP="00BE4A17">
      <w:pPr>
        <w:spacing w:line="276" w:lineRule="auto"/>
        <w:contextualSpacing/>
        <w:rPr>
          <w:ins w:id="635" w:author="Danielle Motley" w:date="2023-11-20T11:44:00Z"/>
          <w:rFonts w:ascii="Times New Roman" w:hAnsi="Times New Roman" w:cs="Times New Roman"/>
          <w:sz w:val="24"/>
          <w:szCs w:val="24"/>
        </w:rPr>
      </w:pPr>
    </w:p>
    <w:p w14:paraId="1F86CFC8" w14:textId="1FF62D7F" w:rsidR="000F060C" w:rsidRPr="00FC2FBB" w:rsidRDefault="000F060C">
      <w:pPr>
        <w:spacing w:line="276" w:lineRule="auto"/>
        <w:contextualSpacing/>
        <w:rPr>
          <w:ins w:id="636" w:author="Danielle Motley" w:date="2023-11-20T08:44:00Z"/>
          <w:rFonts w:ascii="Times New Roman" w:hAnsi="Times New Roman" w:cs="Times New Roman"/>
          <w:spacing w:val="-8"/>
          <w:sz w:val="24"/>
          <w:szCs w:val="24"/>
        </w:rPr>
        <w:pPrChange w:id="637" w:author="Danielle Motley" w:date="2023-11-20T11:22:00Z">
          <w:pPr/>
        </w:pPrChange>
      </w:pPr>
      <w:ins w:id="638" w:author="Danielle Motley" w:date="2023-11-20T08:44:00Z">
        <w:r w:rsidRPr="00FC2FBB">
          <w:rPr>
            <w:rFonts w:ascii="Times New Roman" w:hAnsi="Times New Roman" w:cs="Times New Roman"/>
            <w:sz w:val="24"/>
            <w:szCs w:val="24"/>
          </w:rPr>
          <w:t>In the box below, please specify how the state-developed thresholds were developed in such a way where QBPs made to providers are reflective of performance improvement, the provision of a higher quality of care, improvement of beneficiary health, or a reduction in health disparities. Please also explain how state needs assessments, priorities, and goals were used to determine the thresholds for the QBP quality measures.</w:t>
        </w:r>
        <w:r w:rsidRPr="00FC2FBB">
          <w:rPr>
            <w:rFonts w:ascii="Times New Roman" w:hAnsi="Times New Roman" w:cs="Times New Roman"/>
            <w:spacing w:val="-8"/>
            <w:sz w:val="24"/>
            <w:szCs w:val="24"/>
          </w:rPr>
          <w:t xml:space="preserve"> If additional space is needed, please </w:t>
        </w:r>
        <w:proofErr w:type="gramStart"/>
        <w:r w:rsidRPr="00FC2FBB">
          <w:rPr>
            <w:rFonts w:ascii="Times New Roman" w:hAnsi="Times New Roman" w:cs="Times New Roman"/>
            <w:spacing w:val="-8"/>
            <w:sz w:val="24"/>
            <w:szCs w:val="24"/>
          </w:rPr>
          <w:t>attach</w:t>
        </w:r>
        <w:proofErr w:type="gramEnd"/>
        <w:r w:rsidRPr="00FC2FBB">
          <w:rPr>
            <w:rFonts w:ascii="Times New Roman" w:hAnsi="Times New Roman" w:cs="Times New Roman"/>
            <w:spacing w:val="-8"/>
            <w:sz w:val="24"/>
            <w:szCs w:val="24"/>
          </w:rPr>
          <w:t xml:space="preserve"> and identify the page that pertains to this section. </w:t>
        </w:r>
      </w:ins>
    </w:p>
    <w:p w14:paraId="719B2A41" w14:textId="77777777" w:rsidR="00215EE2" w:rsidRDefault="000F060C" w:rsidP="005F598B">
      <w:pPr>
        <w:pStyle w:val="SectionHeader-Level2"/>
        <w:rPr>
          <w:ins w:id="639" w:author="Danielle Motley" w:date="2023-11-20T11:17:00Z"/>
        </w:rPr>
      </w:pPr>
      <w:ins w:id="640" w:author="Danielle Motley" w:date="2023-11-20T08:44:00Z">
        <w:r>
          <w:rPr>
            <w:noProof/>
          </w:rPr>
          <w:lastRenderedPageBreak/>
          <mc:AlternateContent>
            <mc:Choice Requires="wpg">
              <w:drawing>
                <wp:inline distT="0" distB="0" distL="0" distR="0" wp14:anchorId="0383798E" wp14:editId="65DAF90D">
                  <wp:extent cx="6143625" cy="1411197"/>
                  <wp:effectExtent l="0" t="0" r="9525" b="0"/>
                  <wp:docPr id="1294347352" name="Group 12943473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1411197"/>
                            <a:chOff x="0" y="0"/>
                            <a:chExt cx="9826" cy="2333"/>
                          </a:xfrm>
                        </wpg:grpSpPr>
                        <wps:wsp>
                          <wps:cNvPr id="1594115416"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7EB1619" id="Group 1294347352" o:spid="_x0000_s1026" style="width:483.75pt;height:111.1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ins>
    </w:p>
    <w:p w14:paraId="1535F471" w14:textId="77777777" w:rsidR="00215EE2" w:rsidRDefault="00215EE2" w:rsidP="005F598B">
      <w:pPr>
        <w:pStyle w:val="SectionHeader-Level2"/>
        <w:rPr>
          <w:ins w:id="641" w:author="Danielle Motley" w:date="2023-11-20T11:17:00Z"/>
        </w:rPr>
      </w:pPr>
    </w:p>
    <w:p w14:paraId="76CC599B" w14:textId="2F6A1F0D" w:rsidR="00743CB4" w:rsidRPr="00215EE2" w:rsidRDefault="00743CB4" w:rsidP="005F598B">
      <w:pPr>
        <w:pStyle w:val="SectionHeader-Level2"/>
        <w:rPr>
          <w:rFonts w:cs="Times New Roman"/>
          <w:sz w:val="24"/>
          <w:szCs w:val="24"/>
          <w:rPrChange w:id="642" w:author="Danielle Motley" w:date="2023-11-20T11:16:00Z">
            <w:rPr/>
          </w:rPrChange>
        </w:rPr>
      </w:pPr>
      <w:r w:rsidRPr="00D937BE">
        <w:t xml:space="preserve">Section </w:t>
      </w:r>
      <w:del w:id="643" w:author="Danielle Motley" w:date="2023-11-20T09:09:00Z">
        <w:r w:rsidRPr="00D937BE" w:rsidDel="001A2537">
          <w:delText>3</w:delText>
        </w:r>
      </w:del>
      <w:ins w:id="644" w:author="Danielle Motley" w:date="2023-11-20T09:09:00Z">
        <w:r w:rsidR="001A2537">
          <w:t>4</w:t>
        </w:r>
      </w:ins>
      <w:r w:rsidRPr="00D937BE">
        <w:t>: Payment to CCBHCs that are FQHCs, Clinics, or Tribal Facilities</w:t>
      </w:r>
    </w:p>
    <w:p w14:paraId="2F3F235C" w14:textId="7A44F067" w:rsidR="00644A8C" w:rsidRDefault="00743CB4">
      <w:pPr>
        <w:spacing w:line="276" w:lineRule="auto"/>
        <w:ind w:left="-90"/>
        <w:contextualSpacing/>
        <w:rPr>
          <w:rFonts w:ascii="Times New Roman" w:hAnsi="Times New Roman" w:cs="Times New Roman"/>
          <w:sz w:val="24"/>
          <w:szCs w:val="24"/>
        </w:rPr>
        <w:pPrChange w:id="645" w:author="Danielle Motley" w:date="2023-11-20T12:16:00Z">
          <w:pPr>
            <w:ind w:left="-720"/>
          </w:pPr>
        </w:pPrChange>
      </w:pPr>
      <w:r>
        <w:rPr>
          <w:rFonts w:ascii="Times New Roman" w:hAnsi="Times New Roman" w:cs="Times New Roman"/>
          <w:sz w:val="24"/>
          <w:szCs w:val="24"/>
        </w:rPr>
        <w:t xml:space="preserve">In some instances, a CCBHC </w:t>
      </w:r>
      <w:r w:rsidR="00DF0EFA">
        <w:rPr>
          <w:rFonts w:ascii="Times New Roman" w:hAnsi="Times New Roman" w:cs="Times New Roman"/>
          <w:sz w:val="24"/>
          <w:szCs w:val="24"/>
        </w:rPr>
        <w:t xml:space="preserve">may </w:t>
      </w:r>
      <w:r>
        <w:rPr>
          <w:rFonts w:ascii="Times New Roman" w:hAnsi="Times New Roman" w:cs="Times New Roman"/>
          <w:sz w:val="24"/>
          <w:szCs w:val="24"/>
        </w:rPr>
        <w:t xml:space="preserve">already participate in the Medicaid program as a Federally Qualified Health Center (FQHC), clinic services provider or Indian Health Service (IHS) facility that receives payment authorized through the Medicaid state plan.  In these instances, the state should refer to the </w:t>
      </w:r>
      <w:r w:rsidR="00EC40AF">
        <w:rPr>
          <w:rFonts w:ascii="Times New Roman" w:hAnsi="Times New Roman" w:cs="Times New Roman"/>
          <w:sz w:val="24"/>
          <w:szCs w:val="24"/>
        </w:rPr>
        <w:t xml:space="preserve">PPS </w:t>
      </w:r>
      <w:r>
        <w:rPr>
          <w:rFonts w:ascii="Times New Roman" w:hAnsi="Times New Roman" w:cs="Times New Roman"/>
          <w:sz w:val="24"/>
          <w:szCs w:val="24"/>
        </w:rPr>
        <w:t>guidance for how these Medicaid providers would be paid when a clinic user receives a service authorized under both the state plan and this demonstration.</w:t>
      </w:r>
    </w:p>
    <w:p w14:paraId="3CB575AC" w14:textId="77777777" w:rsidR="00BE6D7B" w:rsidRDefault="00BE6D7B">
      <w:pPr>
        <w:pStyle w:val="ListParagraph"/>
        <w:numPr>
          <w:ilvl w:val="0"/>
          <w:numId w:val="56"/>
        </w:numPr>
        <w:spacing w:after="0" w:line="276" w:lineRule="auto"/>
        <w:ind w:left="270"/>
        <w:rPr>
          <w:ins w:id="646" w:author="Danielle Motley" w:date="2023-11-20T12:11:00Z"/>
          <w:rFonts w:ascii="Times New Roman" w:hAnsi="Times New Roman" w:cs="Times New Roman"/>
          <w:sz w:val="24"/>
          <w:szCs w:val="24"/>
        </w:rPr>
        <w:pPrChange w:id="647" w:author="Danielle Motley" w:date="2023-11-20T12:17:00Z">
          <w:pPr>
            <w:pStyle w:val="ListParagraph"/>
            <w:numPr>
              <w:numId w:val="56"/>
            </w:numPr>
            <w:spacing w:line="276" w:lineRule="auto"/>
            <w:ind w:left="360" w:hanging="360"/>
          </w:pPr>
        </w:pPrChange>
      </w:pPr>
      <w:ins w:id="648" w:author="Danielle Motley" w:date="2023-11-20T12:11:00Z">
        <w:r>
          <w:rPr>
            <w:rFonts w:ascii="Times New Roman" w:hAnsi="Times New Roman" w:cs="Times New Roman"/>
            <w:sz w:val="24"/>
            <w:szCs w:val="24"/>
          </w:rPr>
          <w:t xml:space="preserve">     </w:t>
        </w:r>
      </w:ins>
      <w:del w:id="649" w:author="Danielle Motley" w:date="2023-11-20T12:11:00Z">
        <w:r w:rsidR="00FC2FBB" w:rsidDel="00BE6D7B">
          <w:rPr>
            <w:rFonts w:ascii="Times New Roman" w:hAnsi="Times New Roman" w:cs="Times New Roman"/>
            <w:sz w:val="24"/>
            <w:szCs w:val="24"/>
          </w:rPr>
          <w:delText xml:space="preserve">  </w:delText>
        </w:r>
        <w:r w:rsidR="00914092" w:rsidRPr="00FC2FBB" w:rsidDel="00BE6D7B">
          <w:rPr>
            <w:rFonts w:ascii="Times New Roman" w:hAnsi="Times New Roman" w:cs="Times New Roman"/>
            <w:sz w:val="24"/>
            <w:szCs w:val="24"/>
          </w:rPr>
          <w:delText xml:space="preserve"> </w:delText>
        </w:r>
        <w:r w:rsidR="00FC2FBB" w:rsidDel="00BE6D7B">
          <w:rPr>
            <w:rFonts w:ascii="Times New Roman" w:hAnsi="Times New Roman" w:cs="Times New Roman"/>
            <w:sz w:val="24"/>
            <w:szCs w:val="24"/>
          </w:rPr>
          <w:delText xml:space="preserve"> </w:delText>
        </w:r>
      </w:del>
      <w:r w:rsidR="00743CB4" w:rsidRPr="00FC2FBB">
        <w:rPr>
          <w:rFonts w:ascii="Times New Roman" w:hAnsi="Times New Roman" w:cs="Times New Roman"/>
          <w:sz w:val="24"/>
          <w:szCs w:val="24"/>
        </w:rPr>
        <w:t xml:space="preserve">The state will require each certified clinic on its CCBHC cost report to report whether it </w:t>
      </w:r>
      <w:proofErr w:type="gramStart"/>
      <w:r w:rsidR="00743CB4" w:rsidRPr="00FC2FBB">
        <w:rPr>
          <w:rFonts w:ascii="Times New Roman" w:hAnsi="Times New Roman" w:cs="Times New Roman"/>
          <w:sz w:val="24"/>
          <w:szCs w:val="24"/>
        </w:rPr>
        <w:t>is</w:t>
      </w:r>
      <w:proofErr w:type="gramEnd"/>
      <w:r w:rsidR="00743CB4" w:rsidRPr="00FC2FBB">
        <w:rPr>
          <w:rFonts w:ascii="Times New Roman" w:hAnsi="Times New Roman" w:cs="Times New Roman"/>
          <w:sz w:val="24"/>
          <w:szCs w:val="24"/>
        </w:rPr>
        <w:t xml:space="preserve"> </w:t>
      </w:r>
      <w:ins w:id="650" w:author="Danielle Motley" w:date="2023-11-20T12:11:00Z">
        <w:r>
          <w:rPr>
            <w:rFonts w:ascii="Times New Roman" w:hAnsi="Times New Roman" w:cs="Times New Roman"/>
            <w:sz w:val="24"/>
            <w:szCs w:val="24"/>
          </w:rPr>
          <w:t xml:space="preserve"> </w:t>
        </w:r>
      </w:ins>
    </w:p>
    <w:p w14:paraId="265699BF" w14:textId="00DF6D29" w:rsidR="00FC2FBB" w:rsidDel="00BE6D7B" w:rsidRDefault="00BE6D7B">
      <w:pPr>
        <w:pStyle w:val="ListParagraph"/>
        <w:spacing w:after="0" w:line="276" w:lineRule="auto"/>
        <w:ind w:left="-90"/>
        <w:rPr>
          <w:del w:id="651" w:author="Danielle Motley" w:date="2023-11-20T12:11:00Z"/>
          <w:rFonts w:ascii="Times New Roman" w:hAnsi="Times New Roman" w:cs="Times New Roman"/>
          <w:sz w:val="24"/>
          <w:szCs w:val="24"/>
        </w:rPr>
        <w:pPrChange w:id="652" w:author="Danielle Motley" w:date="2023-11-20T12:16:00Z">
          <w:pPr>
            <w:pStyle w:val="ListParagraph"/>
            <w:numPr>
              <w:numId w:val="56"/>
            </w:numPr>
            <w:ind w:left="-270" w:hanging="360"/>
          </w:pPr>
        </w:pPrChange>
      </w:pPr>
      <w:ins w:id="653" w:author="Danielle Motley" w:date="2023-11-20T12:11:00Z">
        <w:r>
          <w:rPr>
            <w:rFonts w:ascii="Times New Roman" w:hAnsi="Times New Roman" w:cs="Times New Roman"/>
            <w:sz w:val="24"/>
            <w:szCs w:val="24"/>
          </w:rPr>
          <w:t xml:space="preserve">    </w:t>
        </w:r>
      </w:ins>
      <w:ins w:id="654" w:author="Danielle Motley" w:date="2023-11-20T12:12:00Z">
        <w:r w:rsidR="005C7AAA">
          <w:rPr>
            <w:rFonts w:ascii="Times New Roman" w:hAnsi="Times New Roman" w:cs="Times New Roman"/>
            <w:sz w:val="24"/>
            <w:szCs w:val="24"/>
          </w:rPr>
          <w:t xml:space="preserve">       </w:t>
        </w:r>
      </w:ins>
      <w:r w:rsidR="00743CB4" w:rsidRPr="00FC2FBB">
        <w:rPr>
          <w:rFonts w:ascii="Times New Roman" w:hAnsi="Times New Roman" w:cs="Times New Roman"/>
          <w:sz w:val="24"/>
          <w:szCs w:val="24"/>
        </w:rPr>
        <w:t xml:space="preserve">dually </w:t>
      </w:r>
      <w:del w:id="655" w:author="Danielle Motley" w:date="2023-11-20T12:11:00Z">
        <w:r w:rsidR="00FC2FBB" w:rsidDel="005C7AAA">
          <w:rPr>
            <w:rFonts w:ascii="Times New Roman" w:hAnsi="Times New Roman" w:cs="Times New Roman"/>
            <w:sz w:val="24"/>
            <w:szCs w:val="24"/>
          </w:rPr>
          <w:delText xml:space="preserve"> </w:delText>
        </w:r>
      </w:del>
    </w:p>
    <w:p w14:paraId="10B95EE6" w14:textId="149C2BE7" w:rsidR="00743CB4" w:rsidRDefault="00FC2FBB">
      <w:pPr>
        <w:spacing w:after="0" w:line="276" w:lineRule="auto"/>
        <w:ind w:left="-90"/>
        <w:rPr>
          <w:ins w:id="656" w:author="Danielle Motley" w:date="2023-11-20T12:12:00Z"/>
          <w:rFonts w:ascii="Times New Roman" w:hAnsi="Times New Roman" w:cs="Times New Roman"/>
          <w:sz w:val="24"/>
          <w:szCs w:val="24"/>
        </w:rPr>
        <w:pPrChange w:id="657" w:author="Danielle Motley" w:date="2023-11-20T12:16:00Z">
          <w:pPr>
            <w:spacing w:after="0" w:line="276" w:lineRule="auto"/>
          </w:pPr>
        </w:pPrChange>
      </w:pPr>
      <w:del w:id="658" w:author="Danielle Motley" w:date="2023-11-20T12:11:00Z">
        <w:r w:rsidRPr="00BE6D7B" w:rsidDel="00BE6D7B">
          <w:rPr>
            <w:rFonts w:ascii="Times New Roman" w:hAnsi="Times New Roman" w:cs="Times New Roman"/>
            <w:sz w:val="24"/>
            <w:szCs w:val="24"/>
            <w:rPrChange w:id="659" w:author="Danielle Motley" w:date="2023-11-20T12:11:00Z">
              <w:rPr/>
            </w:rPrChange>
          </w:rPr>
          <w:delText xml:space="preserve">    </w:delText>
        </w:r>
      </w:del>
      <w:r w:rsidR="00743CB4" w:rsidRPr="00BE6D7B">
        <w:rPr>
          <w:rFonts w:ascii="Times New Roman" w:hAnsi="Times New Roman" w:cs="Times New Roman"/>
          <w:sz w:val="24"/>
          <w:szCs w:val="24"/>
          <w:rPrChange w:id="660" w:author="Danielle Motley" w:date="2023-11-20T12:11:00Z">
            <w:rPr/>
          </w:rPrChange>
        </w:rPr>
        <w:t>certified as a FQHC, clinic services provider or IHS facility.</w:t>
      </w:r>
    </w:p>
    <w:p w14:paraId="3D6A98F1" w14:textId="77777777" w:rsidR="005C7AAA" w:rsidRPr="00BE6D7B" w:rsidRDefault="005C7AAA">
      <w:pPr>
        <w:spacing w:after="0" w:line="276" w:lineRule="auto"/>
        <w:rPr>
          <w:rFonts w:ascii="Times New Roman" w:hAnsi="Times New Roman" w:cs="Times New Roman"/>
          <w:sz w:val="24"/>
          <w:szCs w:val="24"/>
          <w:rPrChange w:id="661" w:author="Danielle Motley" w:date="2023-11-20T12:11:00Z">
            <w:rPr/>
          </w:rPrChange>
        </w:rPr>
        <w:pPrChange w:id="662" w:author="Danielle Motley" w:date="2023-11-20T12:12:00Z">
          <w:pPr>
            <w:pStyle w:val="ListParagraph"/>
            <w:ind w:left="-270"/>
          </w:pPr>
        </w:pPrChange>
      </w:pPr>
    </w:p>
    <w:p w14:paraId="37282051" w14:textId="2FBE7BBA" w:rsidR="00743CB4" w:rsidRDefault="00743CB4" w:rsidP="005F598B">
      <w:pPr>
        <w:pStyle w:val="SectionHeader-Level2"/>
        <w:rPr>
          <w:spacing w:val="-2"/>
        </w:rPr>
      </w:pPr>
      <w:r>
        <w:t>Section</w:t>
      </w:r>
      <w:r>
        <w:rPr>
          <w:spacing w:val="-7"/>
        </w:rPr>
        <w:t xml:space="preserve"> </w:t>
      </w:r>
      <w:ins w:id="663" w:author="Danielle Motley" w:date="2023-11-20T09:09:00Z">
        <w:r w:rsidR="001A2537">
          <w:t>5</w:t>
        </w:r>
      </w:ins>
      <w:del w:id="664" w:author="Danielle Motley" w:date="2023-11-20T09:09:00Z">
        <w:r w:rsidDel="001A2537">
          <w:delText>4</w:delText>
        </w:r>
      </w:del>
      <w:r>
        <w:t>:</w:t>
      </w:r>
      <w:r>
        <w:rPr>
          <w:spacing w:val="-9"/>
        </w:rPr>
        <w:t xml:space="preserve"> </w:t>
      </w:r>
      <w:r>
        <w:t>Cost</w:t>
      </w:r>
      <w:r>
        <w:rPr>
          <w:spacing w:val="-8"/>
        </w:rPr>
        <w:t xml:space="preserve"> </w:t>
      </w:r>
      <w:r>
        <w:t>Reporting</w:t>
      </w:r>
      <w:r>
        <w:rPr>
          <w:spacing w:val="-7"/>
        </w:rPr>
        <w:t xml:space="preserve"> </w:t>
      </w:r>
      <w:r>
        <w:t>and</w:t>
      </w:r>
      <w:r>
        <w:rPr>
          <w:spacing w:val="-4"/>
        </w:rPr>
        <w:t xml:space="preserve"> </w:t>
      </w:r>
      <w:r>
        <w:t>Documentation</w:t>
      </w:r>
      <w:r>
        <w:rPr>
          <w:spacing w:val="-7"/>
        </w:rPr>
        <w:t xml:space="preserve"> </w:t>
      </w:r>
      <w:r>
        <w:rPr>
          <w:spacing w:val="-2"/>
        </w:rPr>
        <w:t>Requirements</w:t>
      </w:r>
    </w:p>
    <w:p w14:paraId="49BCC2C5" w14:textId="0088C590" w:rsidR="00743CB4" w:rsidRDefault="00743CB4">
      <w:pPr>
        <w:spacing w:before="87" w:line="276" w:lineRule="auto"/>
        <w:ind w:left="-90"/>
        <w:contextualSpacing/>
        <w:jc w:val="both"/>
        <w:rPr>
          <w:rFonts w:ascii="Times New Roman"/>
          <w:bCs/>
          <w:spacing w:val="-2"/>
          <w:sz w:val="24"/>
          <w:szCs w:val="20"/>
        </w:rPr>
        <w:pPrChange w:id="665" w:author="Danielle Motley" w:date="2023-11-20T12:13:00Z">
          <w:pPr>
            <w:spacing w:before="87"/>
            <w:ind w:left="-720"/>
            <w:jc w:val="both"/>
          </w:pPr>
        </w:pPrChange>
      </w:pPr>
      <w:proofErr w:type="gramStart"/>
      <w:r>
        <w:rPr>
          <w:rFonts w:ascii="Times New Roman"/>
          <w:bCs/>
          <w:spacing w:val="-2"/>
          <w:sz w:val="24"/>
          <w:szCs w:val="20"/>
        </w:rPr>
        <w:t>In order to</w:t>
      </w:r>
      <w:proofErr w:type="gramEnd"/>
      <w:r>
        <w:rPr>
          <w:rFonts w:ascii="Times New Roman"/>
          <w:bCs/>
          <w:spacing w:val="-2"/>
          <w:sz w:val="24"/>
          <w:szCs w:val="20"/>
        </w:rPr>
        <w:t xml:space="preserve"> determine CCBHC PPS rates, states must identify allowable costs necessary to support the provision of services.  </w:t>
      </w:r>
    </w:p>
    <w:p w14:paraId="6B097C9A" w14:textId="1D26FAC4" w:rsidR="00743CB4" w:rsidRPr="00445CC2" w:rsidRDefault="00743CB4">
      <w:pPr>
        <w:pStyle w:val="Style1"/>
        <w:spacing w:line="276" w:lineRule="auto"/>
        <w:ind w:left="-90"/>
        <w:contextualSpacing/>
        <w:rPr>
          <w:spacing w:val="-4"/>
        </w:rPr>
        <w:pPrChange w:id="666" w:author="Danielle Motley" w:date="2023-11-20T12:13:00Z">
          <w:pPr>
            <w:pStyle w:val="Style1"/>
            <w:ind w:left="-720"/>
          </w:pPr>
        </w:pPrChange>
      </w:pPr>
      <w:r w:rsidRPr="00445CC2">
        <w:t xml:space="preserve">Section </w:t>
      </w:r>
      <w:del w:id="667" w:author="Danielle Motley" w:date="2023-11-20T09:10:00Z">
        <w:r w:rsidRPr="00445CC2" w:rsidDel="001A2537">
          <w:delText>4</w:delText>
        </w:r>
      </w:del>
      <w:ins w:id="668" w:author="Danielle Motley" w:date="2023-11-20T09:10:00Z">
        <w:r w:rsidR="001A2537">
          <w:t>5</w:t>
        </w:r>
      </w:ins>
      <w:r w:rsidRPr="00445CC2">
        <w:t>.1:</w:t>
      </w:r>
      <w:r w:rsidRPr="00445CC2">
        <w:rPr>
          <w:spacing w:val="-5"/>
        </w:rPr>
        <w:t xml:space="preserve"> </w:t>
      </w:r>
      <w:r w:rsidRPr="00445CC2">
        <w:t>Treatment</w:t>
      </w:r>
      <w:r w:rsidRPr="00445CC2">
        <w:rPr>
          <w:spacing w:val="-1"/>
        </w:rPr>
        <w:t xml:space="preserve"> </w:t>
      </w:r>
      <w:r w:rsidRPr="00445CC2">
        <w:t>of</w:t>
      </w:r>
      <w:r w:rsidRPr="00445CC2">
        <w:rPr>
          <w:spacing w:val="-2"/>
        </w:rPr>
        <w:t xml:space="preserve"> </w:t>
      </w:r>
      <w:r w:rsidRPr="00445CC2">
        <w:t>Select</w:t>
      </w:r>
      <w:r w:rsidRPr="00445CC2">
        <w:rPr>
          <w:spacing w:val="-4"/>
        </w:rPr>
        <w:t xml:space="preserve"> Costs</w:t>
      </w:r>
    </w:p>
    <w:p w14:paraId="75542DE0" w14:textId="21778908" w:rsidR="00743CB4" w:rsidRPr="00AD4931" w:rsidRDefault="00743CB4">
      <w:pPr>
        <w:spacing w:before="100" w:line="276" w:lineRule="auto"/>
        <w:ind w:left="-90"/>
        <w:contextualSpacing/>
        <w:rPr>
          <w:rFonts w:ascii="Times New Roman" w:hAnsi="Times New Roman" w:cs="Times New Roman"/>
          <w:bCs/>
          <w:spacing w:val="-4"/>
          <w:sz w:val="24"/>
        </w:rPr>
        <w:pPrChange w:id="669" w:author="Danielle Motley" w:date="2023-11-20T12:13:00Z">
          <w:pPr>
            <w:spacing w:before="100"/>
            <w:ind w:left="-720"/>
          </w:pPr>
        </w:pPrChange>
      </w:pPr>
      <w:r w:rsidRPr="00AD4931">
        <w:rPr>
          <w:rFonts w:ascii="Times New Roman" w:hAnsi="Times New Roman" w:cs="Times New Roman"/>
          <w:bCs/>
          <w:spacing w:val="-4"/>
          <w:sz w:val="24"/>
        </w:rPr>
        <w:t>CMS provides additional guidance for the state regarding how to treat select costs, including uncompensated care, telehealth, and interpretation or translation service costs.</w:t>
      </w:r>
    </w:p>
    <w:p w14:paraId="01D0C16A" w14:textId="5B02A383" w:rsidR="00743CB4" w:rsidRPr="00AD4931" w:rsidRDefault="00743CB4">
      <w:pPr>
        <w:pStyle w:val="ListParagraph"/>
        <w:numPr>
          <w:ilvl w:val="0"/>
          <w:numId w:val="14"/>
        </w:numPr>
        <w:spacing w:after="0" w:line="276" w:lineRule="auto"/>
        <w:ind w:left="540" w:hanging="630"/>
        <w:rPr>
          <w:rFonts w:ascii="Times New Roman" w:hAnsi="Times New Roman" w:cs="Times New Roman"/>
          <w:bCs/>
          <w:sz w:val="24"/>
        </w:rPr>
        <w:pPrChange w:id="670" w:author="Danielle Motley" w:date="2023-11-20T12:14:00Z">
          <w:pPr>
            <w:pStyle w:val="ListParagraph"/>
            <w:numPr>
              <w:numId w:val="14"/>
            </w:numPr>
            <w:spacing w:before="240" w:after="0" w:line="240" w:lineRule="auto"/>
            <w:ind w:left="-90" w:hanging="630"/>
            <w:contextualSpacing w:val="0"/>
          </w:pPr>
        </w:pPrChange>
      </w:pPr>
      <w:r w:rsidRPr="00AD4931">
        <w:rPr>
          <w:rFonts w:ascii="Times New Roman" w:hAnsi="Times New Roman" w:cs="Times New Roman"/>
          <w:bCs/>
          <w:sz w:val="24"/>
        </w:rPr>
        <w:t xml:space="preserve">The </w:t>
      </w:r>
      <w:r w:rsidRPr="008100DC">
        <w:rPr>
          <w:rFonts w:ascii="Times New Roman" w:hAnsi="Times New Roman" w:cs="Times New Roman"/>
          <w:bCs/>
          <w:sz w:val="24"/>
        </w:rPr>
        <w:t>state</w:t>
      </w:r>
      <w:r w:rsidRPr="00AD4931">
        <w:rPr>
          <w:rFonts w:ascii="Times New Roman" w:hAnsi="Times New Roman" w:cs="Times New Roman"/>
          <w:bCs/>
          <w:sz w:val="24"/>
        </w:rPr>
        <w:t xml:space="preserve"> excludes the cost of uncompensated care from its calculation of the CCBHC PPS</w:t>
      </w:r>
      <w:r w:rsidR="00F22A81" w:rsidRPr="00AD4931">
        <w:rPr>
          <w:rFonts w:ascii="Times New Roman" w:hAnsi="Times New Roman" w:cs="Times New Roman"/>
          <w:bCs/>
          <w:sz w:val="24"/>
        </w:rPr>
        <w:t xml:space="preserve"> </w:t>
      </w:r>
      <w:r w:rsidR="00D937BE" w:rsidRPr="00AD4931">
        <w:rPr>
          <w:rFonts w:ascii="Times New Roman" w:hAnsi="Times New Roman" w:cs="Times New Roman"/>
          <w:bCs/>
          <w:sz w:val="24"/>
        </w:rPr>
        <w:t xml:space="preserve">   </w:t>
      </w:r>
      <w:r w:rsidR="00F22A81" w:rsidRPr="00AD4931">
        <w:rPr>
          <w:rFonts w:ascii="Times New Roman" w:hAnsi="Times New Roman" w:cs="Times New Roman"/>
          <w:bCs/>
          <w:sz w:val="24"/>
        </w:rPr>
        <w:t>rate(s)</w:t>
      </w:r>
      <w:r w:rsidRPr="00AD4931">
        <w:rPr>
          <w:rFonts w:ascii="Times New Roman" w:hAnsi="Times New Roman" w:cs="Times New Roman"/>
          <w:bCs/>
          <w:sz w:val="24"/>
        </w:rPr>
        <w:t>.</w:t>
      </w:r>
    </w:p>
    <w:p w14:paraId="6CF56AFB" w14:textId="77777777" w:rsidR="007E0436" w:rsidRPr="00D937BE" w:rsidRDefault="007E0436">
      <w:pPr>
        <w:pStyle w:val="ListParagraph"/>
        <w:spacing w:after="0" w:line="276" w:lineRule="auto"/>
        <w:ind w:left="-90"/>
        <w:rPr>
          <w:rFonts w:ascii="Cambria"/>
          <w:bCs/>
          <w:sz w:val="24"/>
        </w:rPr>
        <w:pPrChange w:id="671" w:author="Danielle Motley" w:date="2023-11-20T12:13:00Z">
          <w:pPr>
            <w:pStyle w:val="ListParagraph"/>
            <w:spacing w:after="0" w:line="240" w:lineRule="auto"/>
            <w:ind w:left="-90"/>
            <w:contextualSpacing w:val="0"/>
          </w:pPr>
        </w:pPrChange>
      </w:pPr>
    </w:p>
    <w:p w14:paraId="580324A0" w14:textId="127C9419" w:rsidR="00147E39" w:rsidRDefault="00B16539">
      <w:pPr>
        <w:pStyle w:val="Style1"/>
        <w:spacing w:line="276" w:lineRule="auto"/>
        <w:ind w:left="-90"/>
        <w:contextualSpacing/>
        <w:rPr>
          <w:spacing w:val="-2"/>
        </w:rPr>
        <w:pPrChange w:id="672" w:author="Danielle Motley" w:date="2023-11-20T12:13:00Z">
          <w:pPr>
            <w:pStyle w:val="Style1"/>
            <w:ind w:left="-720"/>
          </w:pPr>
        </w:pPrChange>
      </w:pPr>
      <w:r w:rsidRPr="00445CC2">
        <w:t xml:space="preserve">Section </w:t>
      </w:r>
      <w:ins w:id="673" w:author="Danielle Motley" w:date="2023-11-20T09:10:00Z">
        <w:r w:rsidR="001A2537">
          <w:t>5</w:t>
        </w:r>
      </w:ins>
      <w:del w:id="674" w:author="Danielle Motley" w:date="2023-11-20T09:10:00Z">
        <w:r w:rsidRPr="00445CC2" w:rsidDel="001A2537">
          <w:delText>4</w:delText>
        </w:r>
      </w:del>
      <w:r w:rsidRPr="00445CC2">
        <w:t>.2:</w:t>
      </w:r>
      <w:r w:rsidRPr="00445CC2">
        <w:rPr>
          <w:spacing w:val="-6"/>
        </w:rPr>
        <w:t xml:space="preserve"> </w:t>
      </w:r>
      <w:r w:rsidRPr="00445CC2">
        <w:t>Cost Report</w:t>
      </w:r>
      <w:r w:rsidRPr="00445CC2">
        <w:rPr>
          <w:spacing w:val="-2"/>
        </w:rPr>
        <w:t xml:space="preserve"> </w:t>
      </w:r>
      <w:r w:rsidRPr="00445CC2">
        <w:t>Elements</w:t>
      </w:r>
      <w:r w:rsidRPr="00445CC2">
        <w:rPr>
          <w:spacing w:val="-6"/>
        </w:rPr>
        <w:t xml:space="preserve"> </w:t>
      </w:r>
      <w:r w:rsidRPr="00445CC2">
        <w:t>and</w:t>
      </w:r>
      <w:r w:rsidRPr="00445CC2">
        <w:rPr>
          <w:spacing w:val="-3"/>
        </w:rPr>
        <w:t xml:space="preserve"> </w:t>
      </w:r>
      <w:r w:rsidRPr="00445CC2">
        <w:t>Data</w:t>
      </w:r>
      <w:r w:rsidRPr="00445CC2">
        <w:rPr>
          <w:spacing w:val="-1"/>
        </w:rPr>
        <w:t xml:space="preserve"> </w:t>
      </w:r>
      <w:r w:rsidRPr="00445CC2">
        <w:rPr>
          <w:spacing w:val="-2"/>
        </w:rPr>
        <w:t>Essentials</w:t>
      </w:r>
    </w:p>
    <w:p w14:paraId="44D40A57" w14:textId="5545105F" w:rsidR="00CB0783" w:rsidRPr="00D22EBD" w:rsidRDefault="00CB0783">
      <w:pPr>
        <w:pStyle w:val="Level4"/>
        <w:spacing w:line="276" w:lineRule="auto"/>
        <w:ind w:left="-90"/>
        <w:contextualSpacing/>
        <w:rPr>
          <w:sz w:val="24"/>
          <w:szCs w:val="24"/>
        </w:rPr>
        <w:pPrChange w:id="675" w:author="Danielle Motley" w:date="2023-11-20T12:13:00Z">
          <w:pPr>
            <w:pStyle w:val="Level4"/>
          </w:pPr>
        </w:pPrChange>
      </w:pPr>
      <w:r w:rsidRPr="00D22EBD">
        <w:rPr>
          <w:sz w:val="24"/>
          <w:szCs w:val="24"/>
        </w:rPr>
        <w:t>Cost Reporting</w:t>
      </w:r>
    </w:p>
    <w:p w14:paraId="2E6D32B3" w14:textId="4B23D6A5" w:rsidR="00ED5201" w:rsidRPr="005E59F9" w:rsidRDefault="00B16539">
      <w:pPr>
        <w:pStyle w:val="ListParagraph"/>
        <w:numPr>
          <w:ilvl w:val="0"/>
          <w:numId w:val="14"/>
        </w:numPr>
        <w:spacing w:before="240" w:after="240" w:line="276" w:lineRule="auto"/>
        <w:ind w:left="540" w:hanging="630"/>
        <w:rPr>
          <w:rFonts w:ascii="Times New Roman" w:hAnsi="Times New Roman" w:cs="Times New Roman"/>
          <w:bCs/>
          <w:sz w:val="24"/>
        </w:rPr>
        <w:pPrChange w:id="676" w:author="Danielle Motley" w:date="2023-11-20T12:13:00Z">
          <w:pPr>
            <w:pStyle w:val="ListParagraph"/>
            <w:numPr>
              <w:numId w:val="14"/>
            </w:numPr>
            <w:spacing w:before="240" w:after="240" w:line="240" w:lineRule="atLeast"/>
            <w:ind w:left="-90" w:hanging="630"/>
            <w:contextualSpacing w:val="0"/>
          </w:pPr>
        </w:pPrChange>
      </w:pPr>
      <w:r w:rsidRPr="005E59F9">
        <w:rPr>
          <w:rFonts w:ascii="Times New Roman" w:hAnsi="Times New Roman" w:cs="Times New Roman"/>
          <w:bCs/>
          <w:sz w:val="24"/>
        </w:rPr>
        <w:t xml:space="preserve">The state will use the CMS CCBHC cost report and has attached a sample completed </w:t>
      </w:r>
      <w:r w:rsidR="00B0101F" w:rsidRPr="005E59F9">
        <w:rPr>
          <w:rFonts w:ascii="Times New Roman" w:hAnsi="Times New Roman" w:cs="Times New Roman"/>
          <w:bCs/>
          <w:sz w:val="24"/>
        </w:rPr>
        <w:t xml:space="preserve">CCBHC Cost Report </w:t>
      </w:r>
      <w:r w:rsidRPr="005E59F9">
        <w:rPr>
          <w:rFonts w:ascii="Times New Roman" w:hAnsi="Times New Roman" w:cs="Times New Roman"/>
          <w:bCs/>
          <w:sz w:val="24"/>
        </w:rPr>
        <w:t>form plus an explanatory narrative that demonstrates the rate for DY1.</w:t>
      </w:r>
    </w:p>
    <w:p w14:paraId="226EC75B" w14:textId="41A358E8" w:rsidR="00B16539" w:rsidRPr="005E59F9" w:rsidRDefault="00B16539">
      <w:pPr>
        <w:pStyle w:val="ListParagraph"/>
        <w:numPr>
          <w:ilvl w:val="0"/>
          <w:numId w:val="14"/>
        </w:numPr>
        <w:spacing w:before="240" w:after="240" w:line="276" w:lineRule="auto"/>
        <w:ind w:left="540" w:hanging="630"/>
        <w:rPr>
          <w:rFonts w:ascii="Times New Roman" w:hAnsi="Times New Roman" w:cs="Times New Roman"/>
          <w:bCs/>
          <w:sz w:val="24"/>
        </w:rPr>
        <w:pPrChange w:id="677" w:author="Danielle Motley" w:date="2023-11-20T12:13:00Z">
          <w:pPr>
            <w:pStyle w:val="ListParagraph"/>
            <w:numPr>
              <w:numId w:val="14"/>
            </w:numPr>
            <w:spacing w:before="240" w:after="240" w:line="240" w:lineRule="atLeast"/>
            <w:ind w:left="-90" w:hanging="630"/>
            <w:contextualSpacing w:val="0"/>
          </w:pPr>
        </w:pPrChange>
      </w:pPr>
      <w:r w:rsidRPr="005E59F9">
        <w:rPr>
          <w:rFonts w:ascii="Times New Roman" w:hAnsi="Times New Roman" w:cs="Times New Roman"/>
          <w:bCs/>
          <w:sz w:val="24"/>
        </w:rPr>
        <w:lastRenderedPageBreak/>
        <w:t>The state will use its own cost report and has attached a sample completed</w:t>
      </w:r>
      <w:r w:rsidR="00B0101F" w:rsidRPr="005E59F9">
        <w:rPr>
          <w:rFonts w:ascii="Times New Roman" w:hAnsi="Times New Roman" w:cs="Times New Roman"/>
          <w:bCs/>
          <w:sz w:val="24"/>
        </w:rPr>
        <w:t xml:space="preserve"> CCBHC Cost Report</w:t>
      </w:r>
      <w:r w:rsidRPr="005E59F9">
        <w:rPr>
          <w:rFonts w:ascii="Times New Roman" w:hAnsi="Times New Roman" w:cs="Times New Roman"/>
          <w:bCs/>
          <w:sz w:val="24"/>
        </w:rPr>
        <w:t xml:space="preserve"> form</w:t>
      </w:r>
      <w:r w:rsidR="00ED5201" w:rsidRPr="005E59F9">
        <w:rPr>
          <w:rFonts w:ascii="Times New Roman" w:hAnsi="Times New Roman" w:cs="Times New Roman"/>
          <w:bCs/>
          <w:sz w:val="24"/>
        </w:rPr>
        <w:t xml:space="preserve"> </w:t>
      </w:r>
      <w:r w:rsidRPr="005E59F9">
        <w:rPr>
          <w:rFonts w:ascii="Times New Roman" w:hAnsi="Times New Roman" w:cs="Times New Roman"/>
          <w:bCs/>
          <w:sz w:val="24"/>
        </w:rPr>
        <w:t>plus an explanatory narrative that demonstrates the rate for DY1</w:t>
      </w:r>
      <w:r w:rsidR="00ED2941" w:rsidRPr="005E59F9">
        <w:rPr>
          <w:rFonts w:ascii="Times New Roman" w:hAnsi="Times New Roman" w:cs="Times New Roman"/>
          <w:bCs/>
          <w:sz w:val="24"/>
        </w:rPr>
        <w:t xml:space="preserve"> and the cost report instructions</w:t>
      </w:r>
      <w:r w:rsidRPr="005E59F9">
        <w:rPr>
          <w:rFonts w:ascii="Times New Roman" w:hAnsi="Times New Roman" w:cs="Times New Roman"/>
          <w:bCs/>
          <w:sz w:val="24"/>
        </w:rPr>
        <w:t>.</w:t>
      </w:r>
    </w:p>
    <w:p w14:paraId="1CA1FA57" w14:textId="3A88B233" w:rsidR="00B16539" w:rsidRDefault="00B16539">
      <w:pPr>
        <w:spacing w:before="100" w:line="276" w:lineRule="auto"/>
        <w:ind w:left="-90"/>
        <w:contextualSpacing/>
        <w:rPr>
          <w:rFonts w:ascii="Times New Roman" w:hAnsi="Times New Roman" w:cs="Times New Roman"/>
          <w:bCs/>
          <w:sz w:val="24"/>
        </w:rPr>
        <w:pPrChange w:id="678" w:author="Danielle Motley" w:date="2023-11-20T12:13:00Z">
          <w:pPr>
            <w:spacing w:before="100"/>
            <w:ind w:left="720"/>
          </w:pPr>
        </w:pPrChange>
      </w:pPr>
      <w:r>
        <w:rPr>
          <w:rFonts w:ascii="Times New Roman" w:hAnsi="Times New Roman" w:cs="Times New Roman"/>
          <w:bCs/>
          <w:sz w:val="24"/>
        </w:rPr>
        <w:t xml:space="preserve">The attached state-developed cost report template includes following key elements as specified in section 4.2 of the PPS guidance: </w:t>
      </w:r>
    </w:p>
    <w:p w14:paraId="0586941F" w14:textId="19134F4C" w:rsidR="00B16539" w:rsidRPr="00D937BE" w:rsidRDefault="00B16539">
      <w:pPr>
        <w:pStyle w:val="ListParagraph"/>
        <w:numPr>
          <w:ilvl w:val="0"/>
          <w:numId w:val="57"/>
        </w:numPr>
        <w:spacing w:before="100" w:line="276" w:lineRule="auto"/>
        <w:ind w:left="900"/>
        <w:rPr>
          <w:rFonts w:ascii="Times New Roman" w:hAnsi="Times New Roman" w:cs="Times New Roman"/>
          <w:bCs/>
          <w:sz w:val="24"/>
        </w:rPr>
        <w:pPrChange w:id="679" w:author="Danielle Motley" w:date="2023-11-20T12:14:00Z">
          <w:pPr>
            <w:pStyle w:val="ListParagraph"/>
            <w:numPr>
              <w:numId w:val="57"/>
            </w:numPr>
            <w:spacing w:before="100"/>
            <w:ind w:left="1440" w:hanging="360"/>
          </w:pPr>
        </w:pPrChange>
      </w:pPr>
      <w:r w:rsidRPr="00D937BE">
        <w:rPr>
          <w:rFonts w:ascii="Times New Roman" w:hAnsi="Times New Roman" w:cs="Times New Roman"/>
          <w:bCs/>
          <w:sz w:val="24"/>
        </w:rPr>
        <w:t xml:space="preserve"> Provider Information</w:t>
      </w:r>
    </w:p>
    <w:p w14:paraId="5298503E" w14:textId="74761F64" w:rsidR="00B16539" w:rsidRPr="00D937BE" w:rsidRDefault="00B16539">
      <w:pPr>
        <w:pStyle w:val="ListParagraph"/>
        <w:numPr>
          <w:ilvl w:val="0"/>
          <w:numId w:val="57"/>
        </w:numPr>
        <w:spacing w:before="100" w:line="276" w:lineRule="auto"/>
        <w:ind w:left="900"/>
        <w:rPr>
          <w:rFonts w:ascii="Times New Roman" w:hAnsi="Times New Roman" w:cs="Times New Roman"/>
          <w:bCs/>
          <w:sz w:val="24"/>
        </w:rPr>
        <w:pPrChange w:id="680" w:author="Danielle Motley" w:date="2023-11-20T12:14:00Z">
          <w:pPr>
            <w:pStyle w:val="ListParagraph"/>
            <w:numPr>
              <w:numId w:val="57"/>
            </w:numPr>
            <w:spacing w:before="100"/>
            <w:ind w:left="1440" w:hanging="360"/>
          </w:pPr>
        </w:pPrChange>
      </w:pPr>
      <w:r w:rsidRPr="00D937BE">
        <w:rPr>
          <w:rFonts w:ascii="Times New Roman" w:hAnsi="Times New Roman" w:cs="Times New Roman"/>
          <w:bCs/>
          <w:sz w:val="24"/>
        </w:rPr>
        <w:t xml:space="preserve"> Direct and Indirect Cost-Identification</w:t>
      </w:r>
    </w:p>
    <w:p w14:paraId="167C1712" w14:textId="59701CCF" w:rsidR="00B16539" w:rsidRPr="00D937BE" w:rsidRDefault="00B16539">
      <w:pPr>
        <w:pStyle w:val="ListParagraph"/>
        <w:numPr>
          <w:ilvl w:val="0"/>
          <w:numId w:val="57"/>
        </w:numPr>
        <w:spacing w:before="100" w:line="276" w:lineRule="auto"/>
        <w:ind w:left="900"/>
        <w:rPr>
          <w:rFonts w:ascii="Times New Roman" w:hAnsi="Times New Roman" w:cs="Times New Roman"/>
          <w:bCs/>
          <w:sz w:val="24"/>
        </w:rPr>
        <w:pPrChange w:id="681" w:author="Danielle Motley" w:date="2023-11-20T12:14:00Z">
          <w:pPr>
            <w:pStyle w:val="ListParagraph"/>
            <w:numPr>
              <w:numId w:val="57"/>
            </w:numPr>
            <w:spacing w:before="100"/>
            <w:ind w:left="1440" w:hanging="360"/>
          </w:pPr>
        </w:pPrChange>
      </w:pPr>
      <w:r w:rsidRPr="00D937BE">
        <w:rPr>
          <w:rFonts w:ascii="Times New Roman" w:hAnsi="Times New Roman" w:cs="Times New Roman"/>
          <w:bCs/>
          <w:sz w:val="24"/>
        </w:rPr>
        <w:t xml:space="preserve"> Direct and Overhead Cost-Allocations</w:t>
      </w:r>
    </w:p>
    <w:p w14:paraId="5E0DB590" w14:textId="39C03BC8" w:rsidR="00B16539" w:rsidRPr="00D937BE" w:rsidRDefault="00B16539">
      <w:pPr>
        <w:pStyle w:val="ListParagraph"/>
        <w:numPr>
          <w:ilvl w:val="0"/>
          <w:numId w:val="57"/>
        </w:numPr>
        <w:spacing w:before="100" w:line="276" w:lineRule="auto"/>
        <w:ind w:left="900"/>
        <w:rPr>
          <w:rFonts w:ascii="Times New Roman" w:hAnsi="Times New Roman" w:cs="Times New Roman"/>
          <w:bCs/>
          <w:sz w:val="24"/>
        </w:rPr>
        <w:pPrChange w:id="682" w:author="Danielle Motley" w:date="2023-11-20T12:14:00Z">
          <w:pPr>
            <w:pStyle w:val="ListParagraph"/>
            <w:numPr>
              <w:numId w:val="57"/>
            </w:numPr>
            <w:spacing w:before="100"/>
            <w:ind w:left="1440" w:hanging="360"/>
          </w:pPr>
        </w:pPrChange>
      </w:pPr>
      <w:r w:rsidRPr="00D937BE">
        <w:rPr>
          <w:rFonts w:ascii="Times New Roman" w:hAnsi="Times New Roman" w:cs="Times New Roman"/>
          <w:bCs/>
          <w:sz w:val="24"/>
        </w:rPr>
        <w:t xml:space="preserve"> Number of Visits</w:t>
      </w:r>
    </w:p>
    <w:p w14:paraId="6E7B5F69" w14:textId="71D9A486" w:rsidR="00B16539" w:rsidRDefault="00B16539" w:rsidP="005C7AAA">
      <w:pPr>
        <w:pStyle w:val="ListParagraph"/>
        <w:numPr>
          <w:ilvl w:val="0"/>
          <w:numId w:val="57"/>
        </w:numPr>
        <w:spacing w:before="100" w:line="276" w:lineRule="auto"/>
        <w:ind w:left="900"/>
        <w:rPr>
          <w:ins w:id="683" w:author="Danielle Motley" w:date="2023-11-20T12:15:00Z"/>
          <w:rFonts w:ascii="Times New Roman" w:hAnsi="Times New Roman" w:cs="Times New Roman"/>
          <w:bCs/>
          <w:sz w:val="24"/>
        </w:rPr>
      </w:pPr>
      <w:r w:rsidRPr="00D937BE">
        <w:rPr>
          <w:rFonts w:ascii="Times New Roman" w:hAnsi="Times New Roman" w:cs="Times New Roman"/>
          <w:bCs/>
          <w:sz w:val="24"/>
        </w:rPr>
        <w:t xml:space="preserve"> Rate Calculations</w:t>
      </w:r>
    </w:p>
    <w:p w14:paraId="2231952F" w14:textId="77777777" w:rsidR="005C7AAA" w:rsidRDefault="005C7AAA" w:rsidP="005C7AAA">
      <w:pPr>
        <w:pStyle w:val="ListParagraph"/>
        <w:spacing w:before="100" w:line="276" w:lineRule="auto"/>
        <w:ind w:left="900"/>
        <w:rPr>
          <w:ins w:id="684" w:author="Danielle Motley" w:date="2023-11-20T12:15:00Z"/>
          <w:rFonts w:ascii="Times New Roman" w:hAnsi="Times New Roman" w:cs="Times New Roman"/>
          <w:bCs/>
          <w:sz w:val="24"/>
        </w:rPr>
      </w:pPr>
    </w:p>
    <w:p w14:paraId="1EA83AB9" w14:textId="4E509EC9" w:rsidR="005F598B" w:rsidRDefault="005F598B">
      <w:pPr>
        <w:rPr>
          <w:ins w:id="685" w:author="Danielle Motley" w:date="2023-11-20T13:38:00Z"/>
          <w:rFonts w:ascii="Times New Roman" w:eastAsiaTheme="majorEastAsia" w:hAnsi="Times New Roman" w:cstheme="majorBidi"/>
          <w:b/>
          <w:color w:val="auto"/>
          <w:sz w:val="26"/>
          <w:szCs w:val="26"/>
          <w:u w:val="single"/>
        </w:rPr>
      </w:pPr>
      <w:ins w:id="686" w:author="Danielle Motley" w:date="2023-11-20T13:38:00Z">
        <w:r>
          <w:br w:type="page"/>
        </w:r>
      </w:ins>
    </w:p>
    <w:p w14:paraId="05E85592" w14:textId="77777777" w:rsidR="005C7AAA" w:rsidRPr="00D937BE" w:rsidDel="006D0552" w:rsidRDefault="005C7AAA">
      <w:pPr>
        <w:pStyle w:val="SectionHeader-Level2"/>
        <w:rPr>
          <w:del w:id="687" w:author="Danielle Motley" w:date="2023-11-20T12:49:00Z"/>
        </w:rPr>
        <w:pPrChange w:id="688" w:author="Danielle Motley" w:date="2023-11-20T13:37:00Z">
          <w:pPr>
            <w:pStyle w:val="ListParagraph"/>
            <w:numPr>
              <w:numId w:val="57"/>
            </w:numPr>
            <w:spacing w:before="100"/>
            <w:ind w:left="1440" w:hanging="360"/>
          </w:pPr>
        </w:pPrChange>
      </w:pPr>
    </w:p>
    <w:p w14:paraId="2E87A2EC" w14:textId="0488E14F" w:rsidR="00B16539" w:rsidRDefault="00B16539" w:rsidP="005F598B">
      <w:pPr>
        <w:pStyle w:val="SectionHeader-Level2"/>
        <w:rPr>
          <w:spacing w:val="-2"/>
        </w:rPr>
      </w:pPr>
      <w:r>
        <w:t>Section</w:t>
      </w:r>
      <w:r>
        <w:rPr>
          <w:spacing w:val="-5"/>
        </w:rPr>
        <w:t xml:space="preserve"> </w:t>
      </w:r>
      <w:ins w:id="689" w:author="Danielle Motley" w:date="2023-11-20T09:10:00Z">
        <w:r w:rsidR="001A2537">
          <w:t>6</w:t>
        </w:r>
      </w:ins>
      <w:del w:id="690" w:author="Danielle Motley" w:date="2023-11-20T09:10:00Z">
        <w:r w:rsidDel="001A2537">
          <w:delText>5</w:delText>
        </w:r>
      </w:del>
      <w:r>
        <w:t>:</w:t>
      </w:r>
      <w:r>
        <w:rPr>
          <w:spacing w:val="-7"/>
        </w:rPr>
        <w:t xml:space="preserve"> </w:t>
      </w:r>
      <w:r>
        <w:t>Managed</w:t>
      </w:r>
      <w:r>
        <w:rPr>
          <w:spacing w:val="-5"/>
        </w:rPr>
        <w:t xml:space="preserve"> </w:t>
      </w:r>
      <w:r>
        <w:t>Care</w:t>
      </w:r>
      <w:r>
        <w:rPr>
          <w:spacing w:val="-7"/>
        </w:rPr>
        <w:t xml:space="preserve"> </w:t>
      </w:r>
      <w:r>
        <w:rPr>
          <w:spacing w:val="-2"/>
        </w:rPr>
        <w:t>Considerations</w:t>
      </w:r>
    </w:p>
    <w:p w14:paraId="14889AE2" w14:textId="6D19C858" w:rsidR="007277D1" w:rsidRPr="006D0552" w:rsidDel="006D0552" w:rsidRDefault="00B16539">
      <w:pPr>
        <w:spacing w:line="276" w:lineRule="auto"/>
        <w:ind w:left="-90"/>
        <w:contextualSpacing/>
        <w:rPr>
          <w:del w:id="691" w:author="Danielle Motley" w:date="2023-11-20T12:48:00Z"/>
          <w:rFonts w:ascii="Times New Roman" w:hAnsi="Times New Roman" w:cs="Times New Roman"/>
          <w:bCs/>
          <w:sz w:val="24"/>
          <w:szCs w:val="24"/>
          <w:rPrChange w:id="692" w:author="Danielle Motley" w:date="2023-11-20T12:50:00Z">
            <w:rPr>
              <w:del w:id="693" w:author="Danielle Motley" w:date="2023-11-20T12:48:00Z"/>
              <w:rFonts w:ascii="Times New Roman"/>
              <w:bCs/>
              <w:sz w:val="24"/>
              <w:szCs w:val="20"/>
            </w:rPr>
          </w:rPrChange>
        </w:rPr>
        <w:pPrChange w:id="694" w:author="Danielle Motley" w:date="2023-11-20T12:57:00Z">
          <w:pPr>
            <w:ind w:left="-720"/>
          </w:pPr>
        </w:pPrChange>
      </w:pPr>
      <w:r w:rsidRPr="006D0552">
        <w:rPr>
          <w:rFonts w:ascii="Times New Roman" w:hAnsi="Times New Roman" w:cs="Times New Roman"/>
          <w:bCs/>
          <w:sz w:val="24"/>
          <w:szCs w:val="24"/>
          <w:rPrChange w:id="695" w:author="Danielle Motley" w:date="2023-11-20T12:50:00Z">
            <w:rPr>
              <w:rFonts w:ascii="Times New Roman"/>
              <w:bCs/>
              <w:sz w:val="24"/>
              <w:szCs w:val="20"/>
            </w:rPr>
          </w:rPrChange>
        </w:rPr>
        <w:t xml:space="preserve">The statute requires payment of PPS and allows payment to be made </w:t>
      </w:r>
      <w:ins w:id="696" w:author="Danielle Motley" w:date="2023-11-21T14:57:00Z">
        <w:r w:rsidR="008F3794">
          <w:rPr>
            <w:rFonts w:ascii="Times New Roman" w:hAnsi="Times New Roman" w:cs="Times New Roman"/>
            <w:bCs/>
            <w:sz w:val="24"/>
            <w:szCs w:val="24"/>
          </w:rPr>
          <w:t xml:space="preserve">through </w:t>
        </w:r>
      </w:ins>
      <w:r w:rsidRPr="006D0552">
        <w:rPr>
          <w:rFonts w:ascii="Times New Roman" w:hAnsi="Times New Roman" w:cs="Times New Roman"/>
          <w:bCs/>
          <w:sz w:val="24"/>
          <w:szCs w:val="24"/>
          <w:rPrChange w:id="697" w:author="Danielle Motley" w:date="2023-11-20T12:50:00Z">
            <w:rPr>
              <w:rFonts w:ascii="Times New Roman"/>
              <w:bCs/>
              <w:sz w:val="24"/>
              <w:szCs w:val="20"/>
            </w:rPr>
          </w:rPrChange>
        </w:rPr>
        <w:t>FFS and</w:t>
      </w:r>
      <w:ins w:id="698" w:author="Danielle Motley" w:date="2023-11-20T12:51:00Z">
        <w:r w:rsidR="006D0552">
          <w:rPr>
            <w:rFonts w:ascii="Times New Roman" w:hAnsi="Times New Roman" w:cs="Times New Roman"/>
            <w:bCs/>
            <w:sz w:val="24"/>
            <w:szCs w:val="24"/>
          </w:rPr>
          <w:t>/or</w:t>
        </w:r>
      </w:ins>
      <w:r w:rsidRPr="006D0552">
        <w:rPr>
          <w:rFonts w:ascii="Times New Roman" w:hAnsi="Times New Roman" w:cs="Times New Roman"/>
          <w:bCs/>
          <w:sz w:val="24"/>
          <w:szCs w:val="24"/>
          <w:rPrChange w:id="699" w:author="Danielle Motley" w:date="2023-11-20T12:50:00Z">
            <w:rPr>
              <w:rFonts w:ascii="Times New Roman"/>
              <w:bCs/>
              <w:sz w:val="24"/>
              <w:szCs w:val="20"/>
            </w:rPr>
          </w:rPrChange>
        </w:rPr>
        <w:t xml:space="preserve"> through managed care </w:t>
      </w:r>
      <w:ins w:id="700" w:author="Danielle Motley" w:date="2023-11-20T12:51:00Z">
        <w:r w:rsidR="006D0552">
          <w:rPr>
            <w:rFonts w:ascii="Times New Roman" w:hAnsi="Times New Roman" w:cs="Times New Roman"/>
            <w:bCs/>
            <w:sz w:val="24"/>
            <w:szCs w:val="24"/>
          </w:rPr>
          <w:t xml:space="preserve">delivery </w:t>
        </w:r>
      </w:ins>
      <w:r w:rsidRPr="006D0552">
        <w:rPr>
          <w:rFonts w:ascii="Times New Roman" w:hAnsi="Times New Roman" w:cs="Times New Roman"/>
          <w:bCs/>
          <w:sz w:val="24"/>
          <w:szCs w:val="24"/>
          <w:rPrChange w:id="701" w:author="Danielle Motley" w:date="2023-11-20T12:50:00Z">
            <w:rPr>
              <w:rFonts w:ascii="Times New Roman"/>
              <w:bCs/>
              <w:sz w:val="24"/>
              <w:szCs w:val="20"/>
            </w:rPr>
          </w:rPrChange>
        </w:rPr>
        <w:t xml:space="preserve">systems for demonstration services.  If the state chooses to include CCBHC service coverage in their managed care </w:t>
      </w:r>
      <w:del w:id="702" w:author="Danielle Motley" w:date="2023-11-21T14:58:00Z">
        <w:r w:rsidRPr="006D0552" w:rsidDel="008F3794">
          <w:rPr>
            <w:rFonts w:ascii="Times New Roman" w:hAnsi="Times New Roman" w:cs="Times New Roman"/>
            <w:bCs/>
            <w:sz w:val="24"/>
            <w:szCs w:val="24"/>
            <w:rPrChange w:id="703" w:author="Danielle Motley" w:date="2023-11-20T12:50:00Z">
              <w:rPr>
                <w:rFonts w:ascii="Times New Roman"/>
                <w:bCs/>
                <w:sz w:val="24"/>
                <w:szCs w:val="20"/>
              </w:rPr>
            </w:rPrChange>
          </w:rPr>
          <w:delText>agreements</w:delText>
        </w:r>
      </w:del>
      <w:ins w:id="704" w:author="Danielle Motley" w:date="2023-11-21T14:58:00Z">
        <w:r w:rsidR="008F3794">
          <w:rPr>
            <w:rFonts w:ascii="Times New Roman" w:hAnsi="Times New Roman" w:cs="Times New Roman"/>
            <w:bCs/>
            <w:sz w:val="24"/>
            <w:szCs w:val="24"/>
          </w:rPr>
          <w:t>contracts</w:t>
        </w:r>
      </w:ins>
      <w:r w:rsidRPr="006D0552">
        <w:rPr>
          <w:rFonts w:ascii="Times New Roman" w:hAnsi="Times New Roman" w:cs="Times New Roman"/>
          <w:bCs/>
          <w:sz w:val="24"/>
          <w:szCs w:val="24"/>
          <w:rPrChange w:id="705" w:author="Danielle Motley" w:date="2023-11-20T12:50:00Z">
            <w:rPr>
              <w:rFonts w:ascii="Times New Roman"/>
              <w:bCs/>
              <w:sz w:val="24"/>
              <w:szCs w:val="20"/>
            </w:rPr>
          </w:rPrChange>
        </w:rPr>
        <w:t xml:space="preserve">, CCBHCs must still receive the </w:t>
      </w:r>
      <w:r w:rsidR="00992125" w:rsidRPr="006D0552">
        <w:rPr>
          <w:rFonts w:ascii="Times New Roman" w:hAnsi="Times New Roman" w:cs="Times New Roman"/>
          <w:bCs/>
          <w:sz w:val="24"/>
          <w:szCs w:val="24"/>
          <w:rPrChange w:id="706" w:author="Danielle Motley" w:date="2023-11-20T12:50:00Z">
            <w:rPr>
              <w:rFonts w:ascii="Times New Roman"/>
              <w:bCs/>
              <w:sz w:val="24"/>
              <w:szCs w:val="20"/>
            </w:rPr>
          </w:rPrChange>
        </w:rPr>
        <w:t>full PPS payment</w:t>
      </w:r>
      <w:del w:id="707" w:author="Danielle Motley" w:date="2023-11-20T12:46:00Z">
        <w:r w:rsidRPr="006D0552" w:rsidDel="006D0552">
          <w:rPr>
            <w:rFonts w:ascii="Times New Roman" w:hAnsi="Times New Roman" w:cs="Times New Roman"/>
            <w:bCs/>
            <w:sz w:val="24"/>
            <w:szCs w:val="24"/>
            <w:rPrChange w:id="708" w:author="Danielle Motley" w:date="2023-11-20T12:50:00Z">
              <w:rPr>
                <w:rFonts w:ascii="Times New Roman"/>
                <w:bCs/>
                <w:sz w:val="24"/>
                <w:szCs w:val="20"/>
              </w:rPr>
            </w:rPrChange>
          </w:rPr>
          <w:delText>, or their actuarial equivalent.</w:delText>
        </w:r>
      </w:del>
      <w:del w:id="709" w:author="Danielle Motley" w:date="2023-11-20T12:48:00Z">
        <w:r w:rsidRPr="006D0552" w:rsidDel="006D0552">
          <w:rPr>
            <w:rFonts w:ascii="Times New Roman" w:hAnsi="Times New Roman" w:cs="Times New Roman"/>
            <w:bCs/>
            <w:sz w:val="24"/>
            <w:szCs w:val="24"/>
            <w:rPrChange w:id="710" w:author="Danielle Motley" w:date="2023-11-20T12:50:00Z">
              <w:rPr>
                <w:rFonts w:ascii="Times New Roman"/>
                <w:bCs/>
                <w:sz w:val="24"/>
                <w:szCs w:val="20"/>
              </w:rPr>
            </w:rPrChange>
          </w:rPr>
          <w:delText xml:space="preserve">  </w:delText>
        </w:r>
        <w:bookmarkStart w:id="711" w:name="_Hlk148434996"/>
      </w:del>
    </w:p>
    <w:bookmarkEnd w:id="711"/>
    <w:p w14:paraId="11FBADC6" w14:textId="77777777" w:rsidR="00FD2D74" w:rsidRDefault="00A40B18" w:rsidP="00FD2D74">
      <w:pPr>
        <w:spacing w:line="276" w:lineRule="auto"/>
        <w:ind w:left="-90"/>
        <w:contextualSpacing/>
        <w:rPr>
          <w:ins w:id="712" w:author="Danielle Motley" w:date="2023-11-20T12:57:00Z"/>
          <w:rFonts w:ascii="Times New Roman" w:hAnsi="Times New Roman" w:cs="Times New Roman"/>
          <w:sz w:val="24"/>
          <w:szCs w:val="24"/>
        </w:rPr>
      </w:pPr>
      <w:del w:id="713" w:author="Danielle Motley" w:date="2023-11-20T12:48:00Z">
        <w:r w:rsidRPr="006D0552" w:rsidDel="006D0552">
          <w:rPr>
            <w:rFonts w:ascii="Times New Roman" w:hAnsi="Times New Roman" w:cs="Times New Roman"/>
            <w:sz w:val="24"/>
            <w:szCs w:val="24"/>
            <w:rPrChange w:id="714" w:author="Danielle Motley" w:date="2023-11-20T12:50:00Z">
              <w:rPr/>
            </w:rPrChange>
          </w:rPr>
          <w:delText>Se</w:delText>
        </w:r>
      </w:del>
      <w:del w:id="715" w:author="Danielle Motley" w:date="2023-11-20T12:57:00Z">
        <w:r w:rsidRPr="006D0552" w:rsidDel="00FD2D74">
          <w:rPr>
            <w:rFonts w:ascii="Times New Roman" w:hAnsi="Times New Roman" w:cs="Times New Roman"/>
            <w:sz w:val="24"/>
            <w:szCs w:val="24"/>
            <w:rPrChange w:id="716" w:author="Danielle Motley" w:date="2023-11-20T12:50:00Z">
              <w:rPr/>
            </w:rPrChange>
          </w:rPr>
          <w:delText>ction</w:delText>
        </w:r>
      </w:del>
      <w:ins w:id="717" w:author="Danielle Motley" w:date="2023-11-20T12:57:00Z">
        <w:r w:rsidR="00FD2D74">
          <w:rPr>
            <w:rFonts w:ascii="Times New Roman" w:hAnsi="Times New Roman" w:cs="Times New Roman"/>
            <w:sz w:val="24"/>
            <w:szCs w:val="24"/>
          </w:rPr>
          <w:t>.</w:t>
        </w:r>
      </w:ins>
    </w:p>
    <w:p w14:paraId="00542BEC" w14:textId="51935D30" w:rsidR="00A40B18" w:rsidRPr="00FD2D74" w:rsidRDefault="00FD2D74">
      <w:pPr>
        <w:pStyle w:val="Style1"/>
        <w:ind w:left="-90"/>
        <w:pPrChange w:id="718" w:author="Danielle Motley" w:date="2023-11-20T14:36:00Z">
          <w:pPr>
            <w:pStyle w:val="Style1"/>
            <w:ind w:left="-720"/>
          </w:pPr>
        </w:pPrChange>
      </w:pPr>
      <w:ins w:id="719" w:author="Danielle Motley" w:date="2023-11-20T12:58:00Z">
        <w:r>
          <w:t xml:space="preserve">Section </w:t>
        </w:r>
      </w:ins>
      <w:del w:id="720" w:author="Danielle Motley" w:date="2023-11-20T12:57:00Z">
        <w:r w:rsidR="00A40B18" w:rsidRPr="00FD2D74" w:rsidDel="00FD2D74">
          <w:delText xml:space="preserve"> </w:delText>
        </w:r>
      </w:del>
      <w:ins w:id="721" w:author="Danielle Motley" w:date="2023-11-20T09:10:00Z">
        <w:r w:rsidR="001A2537" w:rsidRPr="00FD2D74">
          <w:t>6</w:t>
        </w:r>
      </w:ins>
      <w:del w:id="722" w:author="Danielle Motley" w:date="2023-11-20T09:10:00Z">
        <w:r w:rsidR="00A40B18" w:rsidRPr="00FD2D74" w:rsidDel="001A2537">
          <w:delText>5</w:delText>
        </w:r>
      </w:del>
      <w:r w:rsidR="00A40B18" w:rsidRPr="00FD2D74">
        <w:t>.</w:t>
      </w:r>
      <w:r w:rsidR="00BE60D5" w:rsidRPr="00FD2D74">
        <w:t>1</w:t>
      </w:r>
      <w:ins w:id="723" w:author="Danielle Motley" w:date="2023-11-20T09:12:00Z">
        <w:r w:rsidR="001A2537" w:rsidRPr="00FD2D74">
          <w:t>:</w:t>
        </w:r>
      </w:ins>
      <w:r w:rsidR="00BE60D5" w:rsidRPr="00FD2D74">
        <w:t xml:space="preserve"> </w:t>
      </w:r>
      <w:r w:rsidR="00A40B18" w:rsidRPr="00FD2D74">
        <w:t>Managed Care Capitation CCBHC PPS Rate Method</w:t>
      </w:r>
      <w:r w:rsidR="00BE60D5" w:rsidRPr="00FD2D74">
        <w:t>ology</w:t>
      </w:r>
    </w:p>
    <w:p w14:paraId="5F4DCD4D" w14:textId="66E299E6" w:rsidR="00FD2D74" w:rsidRPr="00FD2D74" w:rsidRDefault="00FD2D74" w:rsidP="005C7AAA">
      <w:pPr>
        <w:pStyle w:val="ListParagraph"/>
        <w:numPr>
          <w:ilvl w:val="0"/>
          <w:numId w:val="59"/>
        </w:numPr>
        <w:spacing w:before="100" w:line="276" w:lineRule="auto"/>
        <w:ind w:left="360" w:hanging="450"/>
        <w:rPr>
          <w:ins w:id="724" w:author="Danielle Motley" w:date="2023-11-20T13:00:00Z"/>
          <w:rFonts w:ascii="Times New Roman" w:hAnsi="Times New Roman" w:cs="Times New Roman"/>
          <w:b/>
          <w:sz w:val="24"/>
          <w:rPrChange w:id="725" w:author="Danielle Motley" w:date="2023-11-20T13:00:00Z">
            <w:rPr>
              <w:ins w:id="726" w:author="Danielle Motley" w:date="2023-11-20T13:00:00Z"/>
              <w:rFonts w:ascii="Times New Roman" w:hAnsi="Times New Roman" w:cs="Times New Roman"/>
              <w:bCs/>
              <w:sz w:val="24"/>
            </w:rPr>
          </w:rPrChange>
        </w:rPr>
      </w:pPr>
      <w:ins w:id="727" w:author="Danielle Motley" w:date="2023-11-20T12:58:00Z">
        <w:r>
          <w:rPr>
            <w:rFonts w:ascii="Times New Roman" w:hAnsi="Times New Roman" w:cs="Times New Roman"/>
            <w:bCs/>
            <w:sz w:val="24"/>
          </w:rPr>
          <w:t xml:space="preserve">Please </w:t>
        </w:r>
      </w:ins>
      <w:ins w:id="728" w:author="Danielle Motley" w:date="2023-11-20T12:59:00Z">
        <w:r w:rsidRPr="00FD2D74">
          <w:rPr>
            <w:rFonts w:ascii="Times New Roman" w:hAnsi="Times New Roman" w:cs="Times New Roman"/>
            <w:bCs/>
            <w:sz w:val="24"/>
          </w:rPr>
          <w:t xml:space="preserve">check the box </w:t>
        </w:r>
        <w:r>
          <w:rPr>
            <w:rFonts w:ascii="Times New Roman" w:hAnsi="Times New Roman" w:cs="Times New Roman"/>
            <w:bCs/>
            <w:sz w:val="24"/>
          </w:rPr>
          <w:t>if</w:t>
        </w:r>
        <w:r w:rsidRPr="00FD2D74">
          <w:rPr>
            <w:rFonts w:ascii="Times New Roman" w:hAnsi="Times New Roman" w:cs="Times New Roman"/>
            <w:bCs/>
            <w:sz w:val="24"/>
          </w:rPr>
          <w:t xml:space="preserve"> at least some, if not </w:t>
        </w:r>
        <w:proofErr w:type="gramStart"/>
        <w:r w:rsidRPr="00FD2D74">
          <w:rPr>
            <w:rFonts w:ascii="Times New Roman" w:hAnsi="Times New Roman" w:cs="Times New Roman"/>
            <w:bCs/>
            <w:sz w:val="24"/>
          </w:rPr>
          <w:t>all of</w:t>
        </w:r>
        <w:proofErr w:type="gramEnd"/>
        <w:r w:rsidRPr="00FD2D74">
          <w:rPr>
            <w:rFonts w:ascii="Times New Roman" w:hAnsi="Times New Roman" w:cs="Times New Roman"/>
            <w:bCs/>
            <w:sz w:val="24"/>
          </w:rPr>
          <w:t xml:space="preserve"> the </w:t>
        </w:r>
        <w:r>
          <w:rPr>
            <w:rFonts w:ascii="Times New Roman" w:hAnsi="Times New Roman" w:cs="Times New Roman"/>
            <w:bCs/>
            <w:sz w:val="24"/>
          </w:rPr>
          <w:t xml:space="preserve">CCBHC </w:t>
        </w:r>
        <w:r w:rsidRPr="00FD2D74">
          <w:rPr>
            <w:rFonts w:ascii="Times New Roman" w:hAnsi="Times New Roman" w:cs="Times New Roman"/>
            <w:bCs/>
            <w:sz w:val="24"/>
          </w:rPr>
          <w:t>services under the demonstration will be delivered through managed care</w:t>
        </w:r>
      </w:ins>
      <w:ins w:id="729" w:author="Danielle Motley" w:date="2023-11-20T13:01:00Z">
        <w:r>
          <w:rPr>
            <w:rFonts w:ascii="Times New Roman" w:hAnsi="Times New Roman" w:cs="Times New Roman"/>
            <w:bCs/>
            <w:sz w:val="24"/>
          </w:rPr>
          <w:t>.</w:t>
        </w:r>
      </w:ins>
    </w:p>
    <w:p w14:paraId="3422413F" w14:textId="029B413E" w:rsidR="00A40B18" w:rsidRPr="005C7AAA" w:rsidRDefault="00FD2D74">
      <w:pPr>
        <w:pStyle w:val="ListParagraph"/>
        <w:numPr>
          <w:ilvl w:val="0"/>
          <w:numId w:val="59"/>
        </w:numPr>
        <w:spacing w:before="100" w:line="276" w:lineRule="auto"/>
        <w:ind w:left="360" w:hanging="450"/>
        <w:rPr>
          <w:rFonts w:ascii="Times New Roman" w:hAnsi="Times New Roman" w:cs="Times New Roman"/>
          <w:b/>
          <w:sz w:val="24"/>
          <w:rPrChange w:id="730" w:author="Danielle Motley" w:date="2023-11-20T12:15:00Z">
            <w:rPr>
              <w:rFonts w:ascii="Cambria"/>
              <w:b/>
              <w:sz w:val="24"/>
            </w:rPr>
          </w:rPrChange>
        </w:rPr>
        <w:pPrChange w:id="731" w:author="Danielle Motley" w:date="2023-11-20T12:16:00Z">
          <w:pPr>
            <w:pStyle w:val="ListParagraph"/>
            <w:numPr>
              <w:numId w:val="59"/>
            </w:numPr>
            <w:spacing w:before="100"/>
            <w:ind w:left="-270" w:hanging="450"/>
          </w:pPr>
        </w:pPrChange>
      </w:pPr>
      <w:ins w:id="732" w:author="Danielle Motley" w:date="2023-11-20T13:00:00Z">
        <w:r>
          <w:rPr>
            <w:rFonts w:ascii="Times New Roman" w:hAnsi="Times New Roman" w:cs="Times New Roman"/>
            <w:bCs/>
            <w:sz w:val="24"/>
          </w:rPr>
          <w:t xml:space="preserve">Please </w:t>
        </w:r>
      </w:ins>
      <w:ins w:id="733" w:author="Danielle Motley" w:date="2023-11-20T13:01:00Z">
        <w:r>
          <w:rPr>
            <w:rFonts w:ascii="Times New Roman" w:hAnsi="Times New Roman" w:cs="Times New Roman"/>
            <w:bCs/>
            <w:sz w:val="24"/>
          </w:rPr>
          <w:t xml:space="preserve">check the box to </w:t>
        </w:r>
      </w:ins>
      <w:ins w:id="734" w:author="Danielle Motley" w:date="2023-11-20T13:00:00Z">
        <w:r>
          <w:rPr>
            <w:rFonts w:ascii="Times New Roman" w:hAnsi="Times New Roman" w:cs="Times New Roman"/>
            <w:bCs/>
            <w:sz w:val="24"/>
          </w:rPr>
          <w:t>confir</w:t>
        </w:r>
      </w:ins>
      <w:ins w:id="735" w:author="Danielle Motley" w:date="2023-11-20T13:01:00Z">
        <w:r>
          <w:rPr>
            <w:rFonts w:ascii="Times New Roman" w:hAnsi="Times New Roman" w:cs="Times New Roman"/>
            <w:bCs/>
            <w:sz w:val="24"/>
          </w:rPr>
          <w:t xml:space="preserve">m that </w:t>
        </w:r>
      </w:ins>
      <w:ins w:id="736" w:author="Danielle Motley" w:date="2023-11-20T13:02:00Z">
        <w:r>
          <w:rPr>
            <w:rFonts w:ascii="Times New Roman" w:hAnsi="Times New Roman" w:cs="Times New Roman"/>
            <w:bCs/>
            <w:sz w:val="24"/>
          </w:rPr>
          <w:t xml:space="preserve">the PPS methodology selected in Section 2 will apply to </w:t>
        </w:r>
      </w:ins>
      <w:ins w:id="737" w:author="Danielle Motley" w:date="2023-11-20T13:01:00Z">
        <w:r>
          <w:rPr>
            <w:rFonts w:ascii="Times New Roman" w:hAnsi="Times New Roman" w:cs="Times New Roman"/>
            <w:bCs/>
            <w:sz w:val="24"/>
          </w:rPr>
          <w:t xml:space="preserve">CCBHC demonstration services delivered </w:t>
        </w:r>
      </w:ins>
      <w:ins w:id="738" w:author="Danielle Motley" w:date="2023-11-20T13:02:00Z">
        <w:r>
          <w:rPr>
            <w:rFonts w:ascii="Times New Roman" w:hAnsi="Times New Roman" w:cs="Times New Roman"/>
            <w:bCs/>
            <w:sz w:val="24"/>
          </w:rPr>
          <w:t xml:space="preserve">in both </w:t>
        </w:r>
      </w:ins>
      <w:ins w:id="739" w:author="Danielle Motley" w:date="2023-11-20T13:01:00Z">
        <w:r>
          <w:rPr>
            <w:rFonts w:ascii="Times New Roman" w:hAnsi="Times New Roman" w:cs="Times New Roman"/>
            <w:bCs/>
            <w:sz w:val="24"/>
          </w:rPr>
          <w:t xml:space="preserve">managed care </w:t>
        </w:r>
      </w:ins>
      <w:del w:id="740" w:author="Danielle Motley" w:date="2023-11-20T12:58:00Z">
        <w:r w:rsidR="00A40B18" w:rsidRPr="005C7AAA" w:rsidDel="00FD2D74">
          <w:rPr>
            <w:rFonts w:ascii="Times New Roman" w:hAnsi="Times New Roman" w:cs="Times New Roman"/>
            <w:bCs/>
            <w:sz w:val="24"/>
            <w:rPrChange w:id="741" w:author="Danielle Motley" w:date="2023-11-20T12:15:00Z">
              <w:rPr>
                <w:rFonts w:ascii="Cambria"/>
                <w:bCs/>
                <w:sz w:val="24"/>
              </w:rPr>
            </w:rPrChange>
          </w:rPr>
          <w:delText xml:space="preserve">The </w:delText>
        </w:r>
      </w:del>
      <w:del w:id="742" w:author="Danielle Motley" w:date="2023-11-20T13:02:00Z">
        <w:r w:rsidR="00A40B18" w:rsidRPr="005C7AAA" w:rsidDel="00FD2D74">
          <w:rPr>
            <w:rFonts w:ascii="Times New Roman" w:hAnsi="Times New Roman" w:cs="Times New Roman"/>
            <w:bCs/>
            <w:sz w:val="24"/>
            <w:rPrChange w:id="743" w:author="Danielle Motley" w:date="2023-11-20T12:15:00Z">
              <w:rPr>
                <w:rFonts w:ascii="Cambria"/>
                <w:bCs/>
                <w:sz w:val="24"/>
              </w:rPr>
            </w:rPrChange>
          </w:rPr>
          <w:delText xml:space="preserve">PPS methodology selected in Section 2 will apply to services delivered in both managed care payment </w:delText>
        </w:r>
      </w:del>
      <w:r w:rsidR="00A40B18" w:rsidRPr="005C7AAA">
        <w:rPr>
          <w:rFonts w:ascii="Times New Roman" w:hAnsi="Times New Roman" w:cs="Times New Roman"/>
          <w:bCs/>
          <w:sz w:val="24"/>
          <w:rPrChange w:id="744" w:author="Danielle Motley" w:date="2023-11-20T12:15:00Z">
            <w:rPr>
              <w:rFonts w:ascii="Cambria"/>
              <w:bCs/>
              <w:sz w:val="24"/>
            </w:rPr>
          </w:rPrChange>
        </w:rPr>
        <w:t>and FFS.</w:t>
      </w:r>
      <w:r w:rsidR="00A40B18" w:rsidRPr="005C7AAA">
        <w:rPr>
          <w:rFonts w:ascii="Times New Roman" w:hAnsi="Times New Roman" w:cs="Times New Roman"/>
          <w:b/>
          <w:sz w:val="24"/>
          <w:rPrChange w:id="745" w:author="Danielle Motley" w:date="2023-11-20T12:15:00Z">
            <w:rPr>
              <w:rFonts w:ascii="Cambria"/>
              <w:b/>
              <w:sz w:val="24"/>
            </w:rPr>
          </w:rPrChange>
        </w:rPr>
        <w:t xml:space="preserve"> </w:t>
      </w:r>
    </w:p>
    <w:p w14:paraId="73D55425" w14:textId="57C4FA49" w:rsidR="00A40B18" w:rsidRPr="00D22EBD" w:rsidRDefault="00A40B18">
      <w:pPr>
        <w:pStyle w:val="Style1"/>
        <w:spacing w:line="276" w:lineRule="auto"/>
        <w:ind w:left="-90"/>
        <w:contextualSpacing/>
        <w:pPrChange w:id="746" w:author="Danielle Motley" w:date="2023-11-20T14:36:00Z">
          <w:pPr>
            <w:pStyle w:val="Style1"/>
            <w:ind w:left="-720"/>
          </w:pPr>
        </w:pPrChange>
      </w:pPr>
      <w:r w:rsidRPr="00BE60D5">
        <w:t>Section</w:t>
      </w:r>
      <w:r w:rsidRPr="00D22EBD">
        <w:t xml:space="preserve"> </w:t>
      </w:r>
      <w:del w:id="747" w:author="Danielle Motley" w:date="2023-11-20T09:10:00Z">
        <w:r w:rsidRPr="00BE60D5" w:rsidDel="001A2537">
          <w:delText>5</w:delText>
        </w:r>
      </w:del>
      <w:ins w:id="748" w:author="Danielle Motley" w:date="2023-11-20T09:10:00Z">
        <w:r w:rsidR="001A2537">
          <w:t>6</w:t>
        </w:r>
      </w:ins>
      <w:r w:rsidRPr="00BE60D5">
        <w:t>.</w:t>
      </w:r>
      <w:r w:rsidR="00BE60D5">
        <w:t>2</w:t>
      </w:r>
      <w:ins w:id="749" w:author="Danielle Motley" w:date="2023-11-20T09:12:00Z">
        <w:r w:rsidR="001A2537">
          <w:t>:</w:t>
        </w:r>
      </w:ins>
      <w:r w:rsidRPr="00D22EBD">
        <w:t xml:space="preserve"> </w:t>
      </w:r>
      <w:r w:rsidRPr="00BE60D5">
        <w:t>Building</w:t>
      </w:r>
      <w:r w:rsidRPr="00D22EBD">
        <w:t xml:space="preserve"> </w:t>
      </w:r>
      <w:r w:rsidRPr="00BE60D5">
        <w:t>CCBHC</w:t>
      </w:r>
      <w:r w:rsidRPr="00D22EBD">
        <w:t xml:space="preserve"> </w:t>
      </w:r>
      <w:r w:rsidRPr="00BE60D5">
        <w:t>PPS</w:t>
      </w:r>
      <w:r w:rsidRPr="00D22EBD">
        <w:t xml:space="preserve"> </w:t>
      </w:r>
      <w:r w:rsidRPr="00BE60D5">
        <w:t>Rates</w:t>
      </w:r>
      <w:r w:rsidRPr="00D22EBD">
        <w:t xml:space="preserve"> </w:t>
      </w:r>
      <w:r w:rsidRPr="00BE60D5">
        <w:t>into</w:t>
      </w:r>
      <w:r w:rsidRPr="00D22EBD">
        <w:t xml:space="preserve"> </w:t>
      </w:r>
      <w:r w:rsidRPr="00BE60D5">
        <w:t>Managed</w:t>
      </w:r>
      <w:r w:rsidRPr="00D22EBD">
        <w:t xml:space="preserve"> </w:t>
      </w:r>
      <w:r w:rsidRPr="00BE60D5">
        <w:t>Care</w:t>
      </w:r>
      <w:r w:rsidRPr="00D22EBD">
        <w:t xml:space="preserve"> Capitation</w:t>
      </w:r>
    </w:p>
    <w:p w14:paraId="791EA5AC" w14:textId="6AC073A3" w:rsidR="005C7AAA" w:rsidRPr="005C7AAA" w:rsidDel="00677915" w:rsidRDefault="00445CC2">
      <w:pPr>
        <w:spacing w:before="100" w:line="276" w:lineRule="auto"/>
        <w:ind w:left="-90"/>
        <w:contextualSpacing/>
        <w:rPr>
          <w:del w:id="750" w:author="Danielle Motley" w:date="2023-11-20T13:04:00Z"/>
          <w:rFonts w:ascii="Times New Roman" w:hAnsi="Times New Roman" w:cs="Times New Roman"/>
          <w:bCs/>
          <w:spacing w:val="-2"/>
          <w:sz w:val="16"/>
          <w:szCs w:val="16"/>
          <w:rPrChange w:id="751" w:author="Danielle Motley" w:date="2023-11-20T12:21:00Z">
            <w:rPr>
              <w:del w:id="752" w:author="Danielle Motley" w:date="2023-11-20T13:04:00Z"/>
              <w:rFonts w:ascii="Times New Roman" w:hAnsi="Times New Roman" w:cs="Times New Roman"/>
              <w:bCs/>
              <w:spacing w:val="-2"/>
              <w:sz w:val="24"/>
            </w:rPr>
          </w:rPrChange>
        </w:rPr>
        <w:pPrChange w:id="753" w:author="Danielle Motley" w:date="2023-11-20T14:36:00Z">
          <w:pPr>
            <w:spacing w:before="100"/>
            <w:ind w:left="-720"/>
          </w:pPr>
        </w:pPrChange>
      </w:pPr>
      <w:del w:id="754" w:author="Danielle Motley" w:date="2023-11-20T13:04:00Z">
        <w:r w:rsidDel="00677915">
          <w:rPr>
            <w:rFonts w:ascii="Times New Roman" w:hAnsi="Times New Roman" w:cs="Times New Roman"/>
            <w:bCs/>
            <w:spacing w:val="-2"/>
            <w:sz w:val="24"/>
          </w:rPr>
          <w:delText>Explain how the state will ensure access to CCBHC services from Managed Care Organizations (MCO), Prepaid Inpatient Health Plans (PIHP), or Prepaid Ambulatory Health Plans (PAHP) through network adequacy requirements.  If additional space is needed, please attach and identify the page that pertains to this section.</w:delText>
        </w:r>
      </w:del>
    </w:p>
    <w:p w14:paraId="4DB12DE1" w14:textId="4F434C90" w:rsidR="00445CC2" w:rsidRPr="00694CFA" w:rsidDel="00677915" w:rsidRDefault="00445CC2">
      <w:pPr>
        <w:spacing w:before="100" w:line="276" w:lineRule="auto"/>
        <w:ind w:left="-90"/>
        <w:contextualSpacing/>
        <w:rPr>
          <w:del w:id="755" w:author="Danielle Motley" w:date="2023-11-20T13:04:00Z"/>
          <w:rFonts w:ascii="Times New Roman" w:hAnsi="Times New Roman" w:cs="Times New Roman"/>
          <w:bCs/>
          <w:spacing w:val="-2"/>
          <w:sz w:val="24"/>
        </w:rPr>
        <w:pPrChange w:id="756" w:author="Danielle Motley" w:date="2023-11-20T14:36:00Z">
          <w:pPr>
            <w:spacing w:before="100"/>
            <w:ind w:left="-720"/>
          </w:pPr>
        </w:pPrChange>
      </w:pPr>
      <w:del w:id="757" w:author="Danielle Motley" w:date="2023-11-20T13:04:00Z">
        <w:r w:rsidRPr="00694CFA" w:rsidDel="00677915">
          <w:rPr>
            <w:noProof/>
            <w:sz w:val="20"/>
          </w:rPr>
          <mc:AlternateContent>
            <mc:Choice Requires="wpg">
              <w:drawing>
                <wp:inline distT="0" distB="0" distL="0" distR="0" wp14:anchorId="47FCC983" wp14:editId="3DCB2C13">
                  <wp:extent cx="6263640" cy="1508760"/>
                  <wp:effectExtent l="0" t="0" r="3810" b="0"/>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49"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8383394" id="Group 48"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del>
    </w:p>
    <w:p w14:paraId="6AB5CCB0" w14:textId="63DB6AF1" w:rsidR="00445CC2" w:rsidRPr="00105D57" w:rsidRDefault="00445CC2">
      <w:pPr>
        <w:spacing w:before="100" w:line="276" w:lineRule="auto"/>
        <w:ind w:left="-90"/>
        <w:contextualSpacing/>
        <w:rPr>
          <w:rFonts w:ascii="Times New Roman" w:hAnsi="Times New Roman" w:cs="Times New Roman"/>
          <w:bCs/>
          <w:spacing w:val="-2"/>
          <w:sz w:val="24"/>
        </w:rPr>
        <w:pPrChange w:id="758" w:author="Danielle Motley" w:date="2023-11-20T14:36:00Z">
          <w:pPr>
            <w:spacing w:before="100"/>
            <w:ind w:left="-720"/>
          </w:pPr>
        </w:pPrChange>
      </w:pPr>
      <w:r w:rsidRPr="00105D57">
        <w:rPr>
          <w:rFonts w:ascii="Times New Roman" w:hAnsi="Times New Roman" w:cs="Times New Roman"/>
          <w:bCs/>
          <w:spacing w:val="-2"/>
          <w:sz w:val="24"/>
        </w:rPr>
        <w:t>CMS offers states the option of using either of the following methodologies for incorporating the CCBHC rate into the managed care payment methodology (select one):</w:t>
      </w:r>
    </w:p>
    <w:p w14:paraId="6FABF390" w14:textId="40806863" w:rsidR="00445CC2" w:rsidRPr="00105D57" w:rsidRDefault="00445CC2">
      <w:pPr>
        <w:pStyle w:val="ListParagraph"/>
        <w:numPr>
          <w:ilvl w:val="0"/>
          <w:numId w:val="59"/>
        </w:numPr>
        <w:spacing w:before="100" w:line="276" w:lineRule="auto"/>
        <w:ind w:left="450" w:hanging="450"/>
        <w:rPr>
          <w:rFonts w:ascii="Times New Roman" w:hAnsi="Times New Roman" w:cs="Times New Roman"/>
          <w:bCs/>
          <w:spacing w:val="-2"/>
          <w:sz w:val="24"/>
        </w:rPr>
        <w:pPrChange w:id="759" w:author="Danielle Motley" w:date="2023-11-20T12:17:00Z">
          <w:pPr>
            <w:pStyle w:val="ListParagraph"/>
            <w:numPr>
              <w:numId w:val="59"/>
            </w:numPr>
            <w:spacing w:before="100"/>
            <w:ind w:left="-270" w:hanging="450"/>
          </w:pPr>
        </w:pPrChange>
      </w:pPr>
      <w:bookmarkStart w:id="760" w:name="_Hlk148437294"/>
      <w:bookmarkStart w:id="761" w:name="_Hlk148436894"/>
      <w:r w:rsidRPr="00105D57">
        <w:rPr>
          <w:rFonts w:ascii="Times New Roman" w:hAnsi="Times New Roman" w:cs="Times New Roman"/>
          <w:bCs/>
          <w:spacing w:val="-2"/>
          <w:sz w:val="24"/>
        </w:rPr>
        <w:t>Fully incorporate the PPS payment into the managed care capitation rate and require the managed care plans to pay the full PPS.</w:t>
      </w:r>
    </w:p>
    <w:bookmarkEnd w:id="760"/>
    <w:p w14:paraId="4D73F8F3" w14:textId="5D78C53E" w:rsidR="00445CC2" w:rsidRDefault="00445CC2" w:rsidP="005C7AAA">
      <w:pPr>
        <w:spacing w:before="100" w:line="276" w:lineRule="auto"/>
        <w:ind w:left="450" w:right="-90"/>
        <w:contextualSpacing/>
        <w:rPr>
          <w:ins w:id="762" w:author="Danielle Motley" w:date="2023-11-20T12:21:00Z"/>
          <w:rFonts w:ascii="Times New Roman" w:hAnsi="Times New Roman" w:cs="Times New Roman"/>
          <w:bCs/>
          <w:spacing w:val="-2"/>
          <w:sz w:val="24"/>
        </w:rPr>
      </w:pPr>
      <w:r w:rsidRPr="00105D57">
        <w:rPr>
          <w:rFonts w:ascii="Times New Roman" w:hAnsi="Times New Roman" w:cs="Times New Roman"/>
          <w:bCs/>
          <w:spacing w:val="-2"/>
          <w:sz w:val="24"/>
        </w:rPr>
        <w:t xml:space="preserve">Explain how the state will provide adequate oversight </w:t>
      </w:r>
      <w:r w:rsidR="00B8560A" w:rsidRPr="00105D57">
        <w:rPr>
          <w:rFonts w:ascii="Times New Roman" w:hAnsi="Times New Roman" w:cs="Times New Roman"/>
          <w:bCs/>
          <w:spacing w:val="-2"/>
          <w:sz w:val="24"/>
        </w:rPr>
        <w:t xml:space="preserve">to ensure </w:t>
      </w:r>
      <w:r w:rsidRPr="00105D57">
        <w:rPr>
          <w:rFonts w:ascii="Times New Roman" w:hAnsi="Times New Roman" w:cs="Times New Roman"/>
          <w:bCs/>
          <w:spacing w:val="-2"/>
          <w:sz w:val="24"/>
        </w:rPr>
        <w:t>CCBHCs receive the actual PPS rates, including provisions for special populations and outlier payments</w:t>
      </w:r>
      <w:r w:rsidR="00B8560A" w:rsidRPr="00105D57">
        <w:rPr>
          <w:rFonts w:ascii="Times New Roman" w:hAnsi="Times New Roman" w:cs="Times New Roman"/>
          <w:bCs/>
          <w:spacing w:val="-2"/>
          <w:sz w:val="24"/>
        </w:rPr>
        <w:t>, as applicable (PPS-2 and PPS-4)</w:t>
      </w:r>
      <w:r w:rsidRPr="00105D57">
        <w:rPr>
          <w:rFonts w:ascii="Times New Roman" w:hAnsi="Times New Roman" w:cs="Times New Roman"/>
          <w:bCs/>
          <w:spacing w:val="-2"/>
          <w:sz w:val="24"/>
        </w:rPr>
        <w:t xml:space="preserve">.  If additional space is needed, please </w:t>
      </w:r>
      <w:proofErr w:type="gramStart"/>
      <w:r w:rsidRPr="00105D57">
        <w:rPr>
          <w:rFonts w:ascii="Times New Roman" w:hAnsi="Times New Roman" w:cs="Times New Roman"/>
          <w:bCs/>
          <w:spacing w:val="-2"/>
          <w:sz w:val="24"/>
        </w:rPr>
        <w:t>attach</w:t>
      </w:r>
      <w:proofErr w:type="gramEnd"/>
      <w:r w:rsidRPr="00105D57">
        <w:rPr>
          <w:rFonts w:ascii="Times New Roman" w:hAnsi="Times New Roman" w:cs="Times New Roman"/>
          <w:bCs/>
          <w:spacing w:val="-2"/>
          <w:sz w:val="24"/>
        </w:rPr>
        <w:t xml:space="preserve"> and identify the page that pertains to this section.</w:t>
      </w:r>
    </w:p>
    <w:p w14:paraId="4B521CDC" w14:textId="77777777" w:rsidR="005C7AAA" w:rsidRPr="005C7AAA" w:rsidRDefault="005C7AAA">
      <w:pPr>
        <w:spacing w:before="100" w:line="276" w:lineRule="auto"/>
        <w:ind w:left="450" w:right="-90"/>
        <w:contextualSpacing/>
        <w:rPr>
          <w:rFonts w:ascii="Times New Roman" w:hAnsi="Times New Roman" w:cs="Times New Roman"/>
          <w:bCs/>
          <w:spacing w:val="-2"/>
          <w:sz w:val="16"/>
          <w:szCs w:val="16"/>
          <w:rPrChange w:id="763" w:author="Danielle Motley" w:date="2023-11-20T12:21:00Z">
            <w:rPr>
              <w:rFonts w:ascii="Times New Roman" w:hAnsi="Times New Roman" w:cs="Times New Roman"/>
              <w:bCs/>
              <w:spacing w:val="-2"/>
              <w:sz w:val="24"/>
            </w:rPr>
          </w:rPrChange>
        </w:rPr>
        <w:pPrChange w:id="764" w:author="Danielle Motley" w:date="2023-11-20T12:17:00Z">
          <w:pPr>
            <w:spacing w:before="100"/>
            <w:ind w:left="-270" w:right="-90"/>
          </w:pPr>
        </w:pPrChange>
      </w:pPr>
    </w:p>
    <w:bookmarkEnd w:id="761"/>
    <w:p w14:paraId="75225CCA" w14:textId="5B5CED0E" w:rsidR="00445CC2" w:rsidRPr="00694CFA" w:rsidRDefault="00445CC2">
      <w:pPr>
        <w:spacing w:before="100" w:line="276" w:lineRule="auto"/>
        <w:ind w:left="90"/>
        <w:contextualSpacing/>
        <w:rPr>
          <w:rFonts w:ascii="Times New Roman" w:hAnsi="Times New Roman" w:cs="Times New Roman"/>
          <w:bCs/>
          <w:spacing w:val="-2"/>
          <w:sz w:val="24"/>
        </w:rPr>
        <w:pPrChange w:id="765" w:author="Danielle Motley" w:date="2023-11-20T12:21:00Z">
          <w:pPr>
            <w:spacing w:before="100"/>
            <w:ind w:left="-270"/>
          </w:pPr>
        </w:pPrChange>
      </w:pPr>
      <w:r w:rsidRPr="00105D57">
        <w:rPr>
          <w:noProof/>
          <w:sz w:val="20"/>
        </w:rPr>
        <w:lastRenderedPageBreak/>
        <mc:AlternateContent>
          <mc:Choice Requires="wpg">
            <w:drawing>
              <wp:inline distT="0" distB="0" distL="0" distR="0" wp14:anchorId="5CACBF85" wp14:editId="51F06224">
                <wp:extent cx="6263640" cy="1508760"/>
                <wp:effectExtent l="0" t="0" r="3810" b="0"/>
                <wp:docPr id="1167333564" name="Group 1167333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990270300"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4C6A97E" id="Group 1167333564"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p>
    <w:p w14:paraId="115834E5" w14:textId="77777777" w:rsidR="00E82457" w:rsidRDefault="00E82457" w:rsidP="005C7AAA">
      <w:pPr>
        <w:spacing w:before="100" w:line="276" w:lineRule="auto"/>
        <w:contextualSpacing/>
        <w:rPr>
          <w:ins w:id="766" w:author="Danielle Motley" w:date="2023-11-20T12:24:00Z"/>
          <w:rFonts w:ascii="Times New Roman" w:hAnsi="Times New Roman" w:cs="Times New Roman"/>
          <w:b/>
          <w:spacing w:val="-2"/>
          <w:sz w:val="24"/>
          <w:u w:val="single"/>
        </w:rPr>
      </w:pPr>
    </w:p>
    <w:p w14:paraId="16FF2A59" w14:textId="30DFB60F" w:rsidR="00445CC2" w:rsidRPr="00971522" w:rsidRDefault="00445CC2">
      <w:pPr>
        <w:spacing w:before="100" w:line="276" w:lineRule="auto"/>
        <w:contextualSpacing/>
        <w:rPr>
          <w:rFonts w:ascii="Times New Roman" w:hAnsi="Times New Roman" w:cs="Times New Roman"/>
          <w:b/>
          <w:spacing w:val="-2"/>
          <w:sz w:val="24"/>
          <w:u w:val="single"/>
        </w:rPr>
        <w:pPrChange w:id="767" w:author="Danielle Motley" w:date="2023-11-20T12:15:00Z">
          <w:pPr>
            <w:spacing w:before="100"/>
            <w:ind w:left="-720"/>
          </w:pPr>
        </w:pPrChange>
      </w:pPr>
      <w:r w:rsidRPr="00694CFA">
        <w:rPr>
          <w:rFonts w:ascii="Times New Roman" w:hAnsi="Times New Roman" w:cs="Times New Roman"/>
          <w:b/>
          <w:spacing w:val="-2"/>
          <w:sz w:val="24"/>
          <w:u w:val="single"/>
        </w:rPr>
        <w:t>OR</w:t>
      </w:r>
    </w:p>
    <w:p w14:paraId="5A96FA0B" w14:textId="692A9D0C" w:rsidR="00445CC2" w:rsidRPr="00105D57" w:rsidRDefault="00445CC2">
      <w:pPr>
        <w:pStyle w:val="ListParagraph"/>
        <w:numPr>
          <w:ilvl w:val="0"/>
          <w:numId w:val="59"/>
        </w:numPr>
        <w:spacing w:before="100" w:line="276" w:lineRule="auto"/>
        <w:ind w:left="630" w:hanging="630"/>
        <w:rPr>
          <w:rFonts w:ascii="Times New Roman" w:hAnsi="Times New Roman" w:cs="Times New Roman"/>
          <w:bCs/>
          <w:spacing w:val="-2"/>
          <w:sz w:val="24"/>
        </w:rPr>
        <w:pPrChange w:id="768" w:author="Danielle Motley" w:date="2023-11-20T12:28:00Z">
          <w:pPr>
            <w:pStyle w:val="ListParagraph"/>
            <w:numPr>
              <w:numId w:val="59"/>
            </w:numPr>
            <w:spacing w:before="100"/>
            <w:ind w:left="-90" w:hanging="630"/>
          </w:pPr>
        </w:pPrChange>
      </w:pPr>
      <w:r w:rsidRPr="00105D57">
        <w:rPr>
          <w:rFonts w:ascii="Times New Roman" w:hAnsi="Times New Roman" w:cs="Times New Roman"/>
          <w:bCs/>
          <w:spacing w:val="-2"/>
          <w:sz w:val="24"/>
        </w:rPr>
        <w:t xml:space="preserve">Require the managed care plans to pay a rate to the CCBHCs that other providers would receive for similar services, then use a </w:t>
      </w:r>
      <w:r w:rsidR="00020B4F" w:rsidRPr="00105D57">
        <w:rPr>
          <w:rFonts w:ascii="Times New Roman" w:hAnsi="Times New Roman" w:cs="Times New Roman"/>
          <w:bCs/>
          <w:spacing w:val="-2"/>
          <w:sz w:val="24"/>
        </w:rPr>
        <w:t xml:space="preserve">state </w:t>
      </w:r>
      <w:r w:rsidRPr="00105D57">
        <w:rPr>
          <w:rFonts w:ascii="Times New Roman" w:hAnsi="Times New Roman" w:cs="Times New Roman"/>
          <w:bCs/>
          <w:spacing w:val="-2"/>
          <w:sz w:val="24"/>
        </w:rPr>
        <w:t>supplemental payment (wraparound) to ensure payment to CCBHCs is equal to the PPS.</w:t>
      </w:r>
    </w:p>
    <w:p w14:paraId="7C22702E" w14:textId="77777777" w:rsidR="005F598B" w:rsidRDefault="005F598B" w:rsidP="005C7AAA">
      <w:pPr>
        <w:spacing w:before="100" w:line="276" w:lineRule="auto"/>
        <w:contextualSpacing/>
        <w:rPr>
          <w:ins w:id="769" w:author="Danielle Motley" w:date="2023-11-20T13:38:00Z"/>
          <w:rFonts w:ascii="Times New Roman" w:hAnsi="Times New Roman" w:cs="Times New Roman"/>
          <w:bCs/>
          <w:spacing w:val="-2"/>
          <w:sz w:val="24"/>
        </w:rPr>
      </w:pPr>
    </w:p>
    <w:p w14:paraId="6D035CD9" w14:textId="1756E882" w:rsidR="00445CC2" w:rsidRDefault="00445CC2" w:rsidP="005C7AAA">
      <w:pPr>
        <w:spacing w:before="100" w:line="276" w:lineRule="auto"/>
        <w:contextualSpacing/>
        <w:rPr>
          <w:ins w:id="770" w:author="Danielle Motley" w:date="2023-11-20T12:21:00Z"/>
          <w:rFonts w:ascii="Times New Roman" w:hAnsi="Times New Roman" w:cs="Times New Roman"/>
          <w:bCs/>
          <w:spacing w:val="-2"/>
          <w:sz w:val="24"/>
        </w:rPr>
      </w:pPr>
      <w:r>
        <w:rPr>
          <w:rFonts w:ascii="Times New Roman" w:hAnsi="Times New Roman" w:cs="Times New Roman"/>
          <w:bCs/>
          <w:spacing w:val="-2"/>
          <w:sz w:val="24"/>
        </w:rPr>
        <w:t xml:space="preserve">Explain how the state will provide adequate oversight related to reconciling managed care payments with full PPS rates, including provisions for special populations and outlier payments.  If additional space is needed, please </w:t>
      </w:r>
      <w:proofErr w:type="gramStart"/>
      <w:r>
        <w:rPr>
          <w:rFonts w:ascii="Times New Roman" w:hAnsi="Times New Roman" w:cs="Times New Roman"/>
          <w:bCs/>
          <w:spacing w:val="-2"/>
          <w:sz w:val="24"/>
        </w:rPr>
        <w:t>attach</w:t>
      </w:r>
      <w:proofErr w:type="gramEnd"/>
      <w:r>
        <w:rPr>
          <w:rFonts w:ascii="Times New Roman" w:hAnsi="Times New Roman" w:cs="Times New Roman"/>
          <w:bCs/>
          <w:spacing w:val="-2"/>
          <w:sz w:val="24"/>
        </w:rPr>
        <w:t xml:space="preserve"> and identify the page that pertains to this section.</w:t>
      </w:r>
    </w:p>
    <w:p w14:paraId="699D13BA" w14:textId="77777777" w:rsidR="00E82457" w:rsidRDefault="00E82457">
      <w:pPr>
        <w:spacing w:before="100" w:line="276" w:lineRule="auto"/>
        <w:contextualSpacing/>
        <w:rPr>
          <w:rFonts w:ascii="Times New Roman" w:hAnsi="Times New Roman" w:cs="Times New Roman"/>
          <w:bCs/>
          <w:spacing w:val="-2"/>
          <w:sz w:val="24"/>
        </w:rPr>
        <w:pPrChange w:id="771" w:author="Danielle Motley" w:date="2023-11-20T12:15:00Z">
          <w:pPr>
            <w:spacing w:before="100"/>
            <w:ind w:left="-90"/>
          </w:pPr>
        </w:pPrChange>
      </w:pPr>
    </w:p>
    <w:p w14:paraId="350DDD67" w14:textId="77777777" w:rsidR="00445CC2" w:rsidRDefault="00445CC2">
      <w:pPr>
        <w:spacing w:before="100" w:line="276" w:lineRule="auto"/>
        <w:contextualSpacing/>
        <w:rPr>
          <w:rFonts w:ascii="Times New Roman" w:hAnsi="Times New Roman" w:cs="Times New Roman"/>
          <w:bCs/>
          <w:spacing w:val="-2"/>
          <w:sz w:val="24"/>
        </w:rPr>
        <w:pPrChange w:id="772" w:author="Danielle Motley" w:date="2023-11-20T12:15:00Z">
          <w:pPr>
            <w:spacing w:before="100"/>
            <w:ind w:left="-90"/>
          </w:pPr>
        </w:pPrChange>
      </w:pPr>
      <w:r>
        <w:rPr>
          <w:noProof/>
          <w:sz w:val="20"/>
        </w:rPr>
        <mc:AlternateContent>
          <mc:Choice Requires="wpg">
            <w:drawing>
              <wp:inline distT="0" distB="0" distL="0" distR="0" wp14:anchorId="45009BA5" wp14:editId="7B4F6453">
                <wp:extent cx="6263640" cy="1508760"/>
                <wp:effectExtent l="0" t="0" r="3810" b="0"/>
                <wp:docPr id="1449135692" name="Group 14491356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712295978"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95AAB9E" id="Group 1449135692"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p>
    <w:p w14:paraId="5A0AA056" w14:textId="77777777" w:rsidR="00E82457" w:rsidRDefault="00E82457" w:rsidP="005C7AAA">
      <w:pPr>
        <w:spacing w:before="100" w:line="276" w:lineRule="auto"/>
        <w:contextualSpacing/>
        <w:rPr>
          <w:ins w:id="773" w:author="Danielle Motley" w:date="2023-11-20T12:21:00Z"/>
          <w:rFonts w:ascii="Times New Roman" w:hAnsi="Times New Roman" w:cs="Times New Roman"/>
          <w:bCs/>
          <w:spacing w:val="-2"/>
          <w:sz w:val="24"/>
        </w:rPr>
      </w:pPr>
    </w:p>
    <w:p w14:paraId="6FF399E6" w14:textId="3D96B781" w:rsidR="00445CC2" w:rsidRDefault="00445CC2" w:rsidP="005C7AAA">
      <w:pPr>
        <w:spacing w:before="100" w:line="276" w:lineRule="auto"/>
        <w:contextualSpacing/>
        <w:rPr>
          <w:ins w:id="774" w:author="Danielle Motley" w:date="2023-11-20T13:06:00Z"/>
          <w:rFonts w:ascii="Times New Roman" w:hAnsi="Times New Roman" w:cs="Times New Roman"/>
          <w:bCs/>
          <w:spacing w:val="-2"/>
          <w:sz w:val="24"/>
        </w:rPr>
      </w:pPr>
      <w:r>
        <w:rPr>
          <w:rFonts w:ascii="Times New Roman" w:hAnsi="Times New Roman" w:cs="Times New Roman"/>
          <w:bCs/>
          <w:spacing w:val="-2"/>
          <w:sz w:val="24"/>
        </w:rPr>
        <w:t>Explain the frequency and timing of the wraparound payment used by the state:</w:t>
      </w:r>
    </w:p>
    <w:p w14:paraId="0BB40EA0" w14:textId="77777777" w:rsidR="00677915" w:rsidRPr="00677915" w:rsidRDefault="00677915">
      <w:pPr>
        <w:spacing w:before="100" w:line="276" w:lineRule="auto"/>
        <w:contextualSpacing/>
        <w:rPr>
          <w:rFonts w:ascii="Times New Roman" w:hAnsi="Times New Roman" w:cs="Times New Roman"/>
          <w:bCs/>
          <w:spacing w:val="-2"/>
          <w:sz w:val="16"/>
          <w:szCs w:val="16"/>
          <w:rPrChange w:id="775" w:author="Danielle Motley" w:date="2023-11-20T13:06:00Z">
            <w:rPr>
              <w:rFonts w:ascii="Times New Roman" w:hAnsi="Times New Roman" w:cs="Times New Roman"/>
              <w:bCs/>
              <w:spacing w:val="-2"/>
              <w:sz w:val="24"/>
            </w:rPr>
          </w:rPrChange>
        </w:rPr>
        <w:pPrChange w:id="776" w:author="Danielle Motley" w:date="2023-11-20T12:15:00Z">
          <w:pPr>
            <w:spacing w:before="100"/>
            <w:ind w:left="-90"/>
          </w:pPr>
        </w:pPrChange>
      </w:pPr>
    </w:p>
    <w:p w14:paraId="2B16FA89" w14:textId="57517096" w:rsidR="00445CC2" w:rsidRDefault="00445CC2">
      <w:pPr>
        <w:spacing w:before="100" w:line="480" w:lineRule="auto"/>
        <w:contextualSpacing/>
        <w:rPr>
          <w:rFonts w:ascii="Times New Roman" w:hAnsi="Times New Roman" w:cs="Times New Roman"/>
          <w:bCs/>
          <w:spacing w:val="-2"/>
          <w:sz w:val="24"/>
        </w:rPr>
        <w:pPrChange w:id="777" w:author="Danielle Motley" w:date="2023-11-20T12:25:00Z">
          <w:pPr>
            <w:spacing w:before="100"/>
            <w:ind w:left="-90"/>
          </w:pPr>
        </w:pPrChange>
      </w:pPr>
      <w:r>
        <w:rPr>
          <w:noProof/>
          <w:sz w:val="20"/>
        </w:rPr>
        <mc:AlternateContent>
          <mc:Choice Requires="wpg">
            <w:drawing>
              <wp:inline distT="0" distB="0" distL="0" distR="0" wp14:anchorId="39C2D650" wp14:editId="59B69566">
                <wp:extent cx="6263640" cy="1508760"/>
                <wp:effectExtent l="0" t="0" r="3810" b="0"/>
                <wp:docPr id="1339135317" name="Group 1339135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2028280332" name="docshape603"/>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9EB0145" id="Group 1339135317"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">
                <v:shape id="docshape603"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p>
    <w:p w14:paraId="5EBDD5DA" w14:textId="154F0D2B" w:rsidR="00445CC2" w:rsidDel="006865BE" w:rsidRDefault="00445CC2">
      <w:pPr>
        <w:pStyle w:val="Style1"/>
        <w:spacing w:line="276" w:lineRule="auto"/>
        <w:contextualSpacing/>
        <w:rPr>
          <w:del w:id="778" w:author="Danielle Motley" w:date="2023-11-20T13:30:00Z"/>
          <w:spacing w:val="-2"/>
        </w:rPr>
        <w:pPrChange w:id="779" w:author="Danielle Motley" w:date="2023-11-20T12:15:00Z">
          <w:pPr>
            <w:pStyle w:val="Style1"/>
            <w:ind w:left="-720"/>
          </w:pPr>
        </w:pPrChange>
      </w:pPr>
      <w:bookmarkStart w:id="780" w:name="_Hlk151378818"/>
      <w:r w:rsidRPr="00445CC2">
        <w:lastRenderedPageBreak/>
        <w:t>Section</w:t>
      </w:r>
      <w:r w:rsidRPr="00445CC2">
        <w:rPr>
          <w:spacing w:val="-2"/>
        </w:rPr>
        <w:t xml:space="preserve"> </w:t>
      </w:r>
      <w:ins w:id="781" w:author="Danielle Motley" w:date="2023-11-20T09:10:00Z">
        <w:r w:rsidR="001A2537">
          <w:t>6</w:t>
        </w:r>
      </w:ins>
      <w:del w:id="782" w:author="Danielle Motley" w:date="2023-11-20T09:10:00Z">
        <w:r w:rsidRPr="00445CC2" w:rsidDel="001A2537">
          <w:delText>5</w:delText>
        </w:r>
      </w:del>
      <w:r w:rsidRPr="00445CC2">
        <w:t>.</w:t>
      </w:r>
      <w:r w:rsidR="00BE60D5">
        <w:t>3</w:t>
      </w:r>
      <w:ins w:id="783" w:author="Danielle Motley" w:date="2023-11-20T09:12:00Z">
        <w:r w:rsidR="001A2537">
          <w:t>:</w:t>
        </w:r>
      </w:ins>
      <w:r w:rsidRPr="00445CC2">
        <w:rPr>
          <w:spacing w:val="-5"/>
        </w:rPr>
        <w:t xml:space="preserve"> </w:t>
      </w:r>
      <w:ins w:id="784" w:author="Danielle Motley" w:date="2023-11-20T13:30:00Z">
        <w:r w:rsidR="006865BE" w:rsidRPr="006865BE">
          <w:rPr>
            <w:spacing w:val="-5"/>
          </w:rPr>
          <w:t>Managed Care Delivery System Operational Considerations</w:t>
        </w:r>
        <w:r w:rsidR="006865BE" w:rsidRPr="006865BE" w:rsidDel="006865BE">
          <w:rPr>
            <w:spacing w:val="-5"/>
          </w:rPr>
          <w:t xml:space="preserve"> </w:t>
        </w:r>
      </w:ins>
      <w:del w:id="785" w:author="Danielle Motley" w:date="2023-11-20T13:30:00Z">
        <w:r w:rsidRPr="00445CC2" w:rsidDel="006865BE">
          <w:delText>PIHP and</w:delText>
        </w:r>
        <w:r w:rsidRPr="00445CC2" w:rsidDel="006865BE">
          <w:rPr>
            <w:spacing w:val="-4"/>
          </w:rPr>
          <w:delText xml:space="preserve"> </w:delText>
        </w:r>
        <w:r w:rsidRPr="00445CC2" w:rsidDel="006865BE">
          <w:delText>PAHP</w:delText>
        </w:r>
        <w:r w:rsidRPr="00445CC2" w:rsidDel="006865BE">
          <w:rPr>
            <w:spacing w:val="-2"/>
          </w:rPr>
          <w:delText xml:space="preserve"> </w:delText>
        </w:r>
        <w:r w:rsidRPr="00445CC2" w:rsidDel="006865BE">
          <w:delText>Coverage</w:delText>
        </w:r>
        <w:r w:rsidRPr="00445CC2" w:rsidDel="006865BE">
          <w:rPr>
            <w:spacing w:val="-3"/>
          </w:rPr>
          <w:delText xml:space="preserve"> </w:delText>
        </w:r>
        <w:r w:rsidRPr="00445CC2" w:rsidDel="006865BE">
          <w:delText>Areas in</w:delText>
        </w:r>
        <w:r w:rsidRPr="00445CC2" w:rsidDel="006865BE">
          <w:rPr>
            <w:spacing w:val="-2"/>
          </w:rPr>
          <w:delText xml:space="preserve"> </w:delText>
        </w:r>
        <w:r w:rsidRPr="00445CC2" w:rsidDel="006865BE">
          <w:delText>Managed</w:delText>
        </w:r>
        <w:r w:rsidRPr="00445CC2" w:rsidDel="006865BE">
          <w:rPr>
            <w:spacing w:val="-7"/>
          </w:rPr>
          <w:delText xml:space="preserve"> </w:delText>
        </w:r>
        <w:r w:rsidRPr="00445CC2" w:rsidDel="006865BE">
          <w:delText>Care</w:delText>
        </w:r>
        <w:r w:rsidRPr="00445CC2" w:rsidDel="006865BE">
          <w:rPr>
            <w:spacing w:val="-3"/>
          </w:rPr>
          <w:delText xml:space="preserve"> </w:delText>
        </w:r>
        <w:r w:rsidRPr="00445CC2" w:rsidDel="006865BE">
          <w:rPr>
            <w:spacing w:val="-2"/>
          </w:rPr>
          <w:delText>States</w:delText>
        </w:r>
      </w:del>
    </w:p>
    <w:p w14:paraId="79FB1CCA" w14:textId="52F65DF7" w:rsidR="00445CC2" w:rsidRPr="00105D57" w:rsidDel="006865BE" w:rsidRDefault="00445CC2">
      <w:pPr>
        <w:pStyle w:val="Style1"/>
        <w:spacing w:line="276" w:lineRule="auto"/>
        <w:contextualSpacing/>
        <w:rPr>
          <w:del w:id="786" w:author="Danielle Motley" w:date="2023-11-20T13:30:00Z"/>
          <w:rFonts w:cs="Times New Roman"/>
          <w:bCs/>
          <w:spacing w:val="-2"/>
          <w:sz w:val="24"/>
        </w:rPr>
        <w:pPrChange w:id="787" w:author="Danielle Motley" w:date="2023-11-20T13:30:00Z">
          <w:pPr>
            <w:pStyle w:val="ListParagraph"/>
            <w:numPr>
              <w:numId w:val="58"/>
            </w:numPr>
            <w:spacing w:before="100"/>
            <w:ind w:left="-90" w:hanging="630"/>
          </w:pPr>
        </w:pPrChange>
      </w:pPr>
      <w:del w:id="788" w:author="Danielle Motley" w:date="2023-11-20T13:30:00Z">
        <w:r w:rsidRPr="00105D57" w:rsidDel="006865BE">
          <w:rPr>
            <w:rFonts w:cs="Times New Roman"/>
            <w:bCs/>
            <w:spacing w:val="-2"/>
            <w:sz w:val="24"/>
          </w:rPr>
          <w:delText>The state contracts with a PIHP or PAHP and intends to use these delivery systems as part of the CCBHC service delivery.</w:delText>
        </w:r>
      </w:del>
    </w:p>
    <w:p w14:paraId="4390C6C8" w14:textId="77777777" w:rsidR="006865BE" w:rsidRDefault="006865BE" w:rsidP="006865BE">
      <w:pPr>
        <w:pStyle w:val="Style1"/>
        <w:spacing w:line="276" w:lineRule="auto"/>
        <w:contextualSpacing/>
        <w:rPr>
          <w:ins w:id="789" w:author="Danielle Motley" w:date="2023-11-20T13:30:00Z"/>
          <w:rFonts w:cs="Times New Roman"/>
          <w:w w:val="105"/>
          <w:sz w:val="24"/>
        </w:rPr>
      </w:pPr>
    </w:p>
    <w:p w14:paraId="7B648B05" w14:textId="77777777" w:rsidR="001F0AE3" w:rsidRPr="00FF5AD4" w:rsidRDefault="001F0AE3">
      <w:pPr>
        <w:spacing w:before="100" w:line="276" w:lineRule="auto"/>
        <w:rPr>
          <w:ins w:id="790" w:author="Danielle Motley" w:date="2023-11-21T15:11:00Z"/>
          <w:rFonts w:ascii="Times New Roman" w:hAnsi="Times New Roman" w:cs="Times New Roman"/>
          <w:bCs/>
          <w:spacing w:val="-2"/>
          <w:sz w:val="24"/>
        </w:rPr>
        <w:pPrChange w:id="791" w:author="Danielle Motley" w:date="2023-11-21T15:30:00Z">
          <w:pPr>
            <w:spacing w:before="100"/>
            <w:ind w:left="-360"/>
          </w:pPr>
        </w:pPrChange>
      </w:pPr>
      <w:ins w:id="792" w:author="Danielle Motley" w:date="2023-11-21T15:11:00Z">
        <w:r>
          <w:rPr>
            <w:rFonts w:ascii="Times New Roman" w:hAnsi="Times New Roman" w:cs="Times New Roman"/>
            <w:bCs/>
            <w:spacing w:val="-2"/>
            <w:sz w:val="24"/>
          </w:rPr>
          <w:t xml:space="preserve">Strategies for avoiding duplication of payments: There is significant variation of how services are delivered through Medicaid managed care. </w:t>
        </w:r>
        <w:r w:rsidRPr="00FF5AD4">
          <w:rPr>
            <w:rFonts w:ascii="Times New Roman" w:hAnsi="Times New Roman" w:cs="Times New Roman"/>
            <w:bCs/>
            <w:spacing w:val="-2"/>
            <w:sz w:val="24"/>
          </w:rPr>
          <w:t xml:space="preserve">Several states contract with PIHPs and PAHPs that specialize in behavioral health services. Medicaid enrollees may be members of a PIHP or PAHP and MCO at the same time. As such, a CCBHC may not be aware which managed care plan is responsible for payment of behavioral health services.  </w:t>
        </w:r>
        <w:r>
          <w:rPr>
            <w:rFonts w:ascii="Times New Roman" w:hAnsi="Times New Roman" w:cs="Times New Roman"/>
            <w:bCs/>
            <w:spacing w:val="-2"/>
            <w:sz w:val="24"/>
          </w:rPr>
          <w:t>Please indicate the contractual arrangement(s) that will be delivering services under the demonstration:</w:t>
        </w:r>
      </w:ins>
    </w:p>
    <w:p w14:paraId="5B3625EB" w14:textId="77777777" w:rsidR="001F0AE3" w:rsidRDefault="001F0AE3">
      <w:pPr>
        <w:pStyle w:val="ListParagraph"/>
        <w:numPr>
          <w:ilvl w:val="0"/>
          <w:numId w:val="58"/>
        </w:numPr>
        <w:spacing w:before="100" w:line="276" w:lineRule="auto"/>
        <w:ind w:left="630" w:hanging="630"/>
        <w:rPr>
          <w:ins w:id="793" w:author="Danielle Motley" w:date="2023-11-21T15:11:00Z"/>
          <w:rFonts w:ascii="Times New Roman" w:hAnsi="Times New Roman" w:cs="Times New Roman"/>
          <w:bCs/>
          <w:spacing w:val="-2"/>
          <w:sz w:val="24"/>
        </w:rPr>
        <w:pPrChange w:id="794" w:author="Danielle Motley" w:date="2023-11-21T15:30:00Z">
          <w:pPr>
            <w:pStyle w:val="ListParagraph"/>
            <w:numPr>
              <w:numId w:val="58"/>
            </w:numPr>
            <w:spacing w:before="100"/>
            <w:ind w:left="630" w:hanging="630"/>
          </w:pPr>
        </w:pPrChange>
      </w:pPr>
      <w:ins w:id="795" w:author="Danielle Motley" w:date="2023-11-21T15:11:00Z">
        <w:r>
          <w:rPr>
            <w:rFonts w:ascii="Times New Roman" w:hAnsi="Times New Roman" w:cs="Times New Roman"/>
            <w:bCs/>
            <w:spacing w:val="-2"/>
            <w:sz w:val="24"/>
          </w:rPr>
          <w:t xml:space="preserve">CCBHC demonstration services will be delivered by multiple managed care plans (MCOs, PIHPs, PAHPs). </w:t>
        </w:r>
      </w:ins>
    </w:p>
    <w:p w14:paraId="47597FD0" w14:textId="77777777" w:rsidR="001F0AE3" w:rsidRPr="007F20F8" w:rsidRDefault="001F0AE3">
      <w:pPr>
        <w:spacing w:before="100" w:line="276" w:lineRule="auto"/>
        <w:ind w:left="630"/>
        <w:rPr>
          <w:ins w:id="796" w:author="Danielle Motley" w:date="2023-11-21T15:11:00Z"/>
          <w:rFonts w:ascii="Times New Roman" w:hAnsi="Times New Roman" w:cs="Times New Roman"/>
          <w:b/>
          <w:spacing w:val="-2"/>
          <w:sz w:val="24"/>
        </w:rPr>
        <w:pPrChange w:id="797" w:author="Danielle Motley" w:date="2023-11-21T15:30:00Z">
          <w:pPr>
            <w:spacing w:before="100"/>
            <w:ind w:left="-720"/>
          </w:pPr>
        </w:pPrChange>
      </w:pPr>
      <w:ins w:id="798" w:author="Danielle Motley" w:date="2023-11-21T15:11:00Z">
        <w:r w:rsidRPr="007F20F8">
          <w:rPr>
            <w:rFonts w:ascii="Times New Roman" w:hAnsi="Times New Roman" w:cs="Times New Roman"/>
            <w:b/>
            <w:spacing w:val="-2"/>
            <w:sz w:val="24"/>
          </w:rPr>
          <w:t xml:space="preserve">OR: </w:t>
        </w:r>
      </w:ins>
    </w:p>
    <w:p w14:paraId="4F89276D" w14:textId="77777777" w:rsidR="001F0AE3" w:rsidRDefault="001F0AE3">
      <w:pPr>
        <w:pStyle w:val="ListParagraph"/>
        <w:numPr>
          <w:ilvl w:val="0"/>
          <w:numId w:val="58"/>
        </w:numPr>
        <w:spacing w:before="100" w:line="276" w:lineRule="auto"/>
        <w:ind w:left="630" w:hanging="630"/>
        <w:rPr>
          <w:ins w:id="799" w:author="Danielle Motley" w:date="2023-11-21T15:11:00Z"/>
          <w:rFonts w:ascii="Times New Roman" w:hAnsi="Times New Roman" w:cs="Times New Roman"/>
          <w:bCs/>
          <w:spacing w:val="-2"/>
          <w:sz w:val="24"/>
        </w:rPr>
        <w:pPrChange w:id="800" w:author="Danielle Motley" w:date="2023-11-21T15:30:00Z">
          <w:pPr>
            <w:pStyle w:val="ListParagraph"/>
            <w:numPr>
              <w:numId w:val="58"/>
            </w:numPr>
            <w:spacing w:before="100"/>
            <w:ind w:left="90" w:hanging="630"/>
          </w:pPr>
        </w:pPrChange>
      </w:pPr>
      <w:ins w:id="801" w:author="Danielle Motley" w:date="2023-11-21T15:11:00Z">
        <w:r>
          <w:rPr>
            <w:rFonts w:ascii="Times New Roman" w:hAnsi="Times New Roman" w:cs="Times New Roman"/>
            <w:bCs/>
            <w:spacing w:val="-2"/>
            <w:sz w:val="24"/>
          </w:rPr>
          <w:t>The state will require all CCBHC services to be delivered under the contract for one managed care plan.</w:t>
        </w:r>
      </w:ins>
    </w:p>
    <w:p w14:paraId="19925D83" w14:textId="77777777" w:rsidR="005F598B" w:rsidRDefault="005F598B" w:rsidP="005F598B">
      <w:pPr>
        <w:pStyle w:val="ListParagraph"/>
        <w:spacing w:before="100"/>
        <w:ind w:left="0"/>
        <w:rPr>
          <w:ins w:id="802" w:author="Danielle Motley" w:date="2023-11-20T13:35:00Z"/>
          <w:rFonts w:ascii="Times New Roman" w:hAnsi="Times New Roman" w:cs="Times New Roman"/>
          <w:bCs/>
          <w:spacing w:val="-2"/>
          <w:sz w:val="24"/>
        </w:rPr>
      </w:pPr>
    </w:p>
    <w:p w14:paraId="2403205A" w14:textId="7CDACA34" w:rsidR="00445CC2" w:rsidRPr="006865BE" w:rsidRDefault="00445CC2">
      <w:pPr>
        <w:spacing w:line="276" w:lineRule="auto"/>
        <w:rPr>
          <w:ins w:id="803" w:author="Danielle Motley" w:date="2023-11-20T12:22:00Z"/>
          <w:rFonts w:ascii="Times New Roman" w:hAnsi="Times New Roman" w:cs="Times New Roman"/>
          <w:w w:val="105"/>
          <w:sz w:val="24"/>
          <w:szCs w:val="24"/>
          <w:rPrChange w:id="804" w:author="Danielle Motley" w:date="2023-11-20T13:30:00Z">
            <w:rPr>
              <w:ins w:id="805" w:author="Danielle Motley" w:date="2023-11-20T12:22:00Z"/>
              <w:w w:val="105"/>
            </w:rPr>
          </w:rPrChange>
        </w:rPr>
        <w:pPrChange w:id="806" w:author="Danielle Motley" w:date="2023-11-21T15:29:00Z">
          <w:pPr>
            <w:spacing w:line="276" w:lineRule="auto"/>
            <w:contextualSpacing/>
          </w:pPr>
        </w:pPrChange>
      </w:pPr>
      <w:r w:rsidRPr="006865BE">
        <w:rPr>
          <w:rFonts w:ascii="Times New Roman" w:hAnsi="Times New Roman" w:cs="Times New Roman"/>
          <w:w w:val="105"/>
          <w:sz w:val="24"/>
          <w:szCs w:val="24"/>
          <w:rPrChange w:id="807" w:author="Danielle Motley" w:date="2023-11-20T13:30:00Z">
            <w:rPr>
              <w:w w:val="105"/>
            </w:rPr>
          </w:rPrChange>
        </w:rPr>
        <w:t>Describe</w:t>
      </w:r>
      <w:r w:rsidRPr="006865BE">
        <w:rPr>
          <w:rFonts w:ascii="Times New Roman" w:hAnsi="Times New Roman" w:cs="Times New Roman"/>
          <w:spacing w:val="-15"/>
          <w:w w:val="105"/>
          <w:sz w:val="24"/>
          <w:szCs w:val="24"/>
          <w:rPrChange w:id="808" w:author="Danielle Motley" w:date="2023-11-20T13:30:00Z">
            <w:rPr>
              <w:spacing w:val="-15"/>
              <w:w w:val="105"/>
            </w:rPr>
          </w:rPrChange>
        </w:rPr>
        <w:t xml:space="preserve"> </w:t>
      </w:r>
      <w:r w:rsidRPr="006865BE">
        <w:rPr>
          <w:rFonts w:ascii="Times New Roman" w:hAnsi="Times New Roman" w:cs="Times New Roman"/>
          <w:w w:val="105"/>
          <w:sz w:val="24"/>
          <w:szCs w:val="24"/>
          <w:rPrChange w:id="809" w:author="Danielle Motley" w:date="2023-11-20T13:30:00Z">
            <w:rPr>
              <w:w w:val="105"/>
            </w:rPr>
          </w:rPrChange>
        </w:rPr>
        <w:t>which</w:t>
      </w:r>
      <w:r w:rsidRPr="006865BE">
        <w:rPr>
          <w:rFonts w:ascii="Times New Roman" w:hAnsi="Times New Roman" w:cs="Times New Roman"/>
          <w:spacing w:val="-16"/>
          <w:w w:val="105"/>
          <w:sz w:val="24"/>
          <w:szCs w:val="24"/>
          <w:rPrChange w:id="810" w:author="Danielle Motley" w:date="2023-11-20T13:30:00Z">
            <w:rPr>
              <w:spacing w:val="-16"/>
              <w:w w:val="105"/>
            </w:rPr>
          </w:rPrChange>
        </w:rPr>
        <w:t xml:space="preserve"> </w:t>
      </w:r>
      <w:r w:rsidRPr="006865BE">
        <w:rPr>
          <w:rFonts w:ascii="Times New Roman" w:hAnsi="Times New Roman" w:cs="Times New Roman"/>
          <w:w w:val="105"/>
          <w:sz w:val="24"/>
          <w:szCs w:val="24"/>
          <w:rPrChange w:id="811" w:author="Danielle Motley" w:date="2023-11-20T13:30:00Z">
            <w:rPr>
              <w:w w:val="105"/>
            </w:rPr>
          </w:rPrChange>
        </w:rPr>
        <w:t>managed</w:t>
      </w:r>
      <w:r w:rsidRPr="006865BE">
        <w:rPr>
          <w:rFonts w:ascii="Times New Roman" w:hAnsi="Times New Roman" w:cs="Times New Roman"/>
          <w:spacing w:val="-15"/>
          <w:w w:val="105"/>
          <w:sz w:val="24"/>
          <w:szCs w:val="24"/>
          <w:rPrChange w:id="812" w:author="Danielle Motley" w:date="2023-11-20T13:30:00Z">
            <w:rPr>
              <w:spacing w:val="-15"/>
              <w:w w:val="105"/>
            </w:rPr>
          </w:rPrChange>
        </w:rPr>
        <w:t xml:space="preserve"> </w:t>
      </w:r>
      <w:r w:rsidRPr="006865BE">
        <w:rPr>
          <w:rFonts w:ascii="Times New Roman" w:hAnsi="Times New Roman" w:cs="Times New Roman"/>
          <w:w w:val="105"/>
          <w:sz w:val="24"/>
          <w:szCs w:val="24"/>
          <w:rPrChange w:id="813" w:author="Danielle Motley" w:date="2023-11-20T13:30:00Z">
            <w:rPr>
              <w:w w:val="105"/>
            </w:rPr>
          </w:rPrChange>
        </w:rPr>
        <w:t>care</w:t>
      </w:r>
      <w:r w:rsidRPr="006865BE">
        <w:rPr>
          <w:rFonts w:ascii="Times New Roman" w:hAnsi="Times New Roman" w:cs="Times New Roman"/>
          <w:spacing w:val="-15"/>
          <w:w w:val="105"/>
          <w:sz w:val="24"/>
          <w:szCs w:val="24"/>
          <w:rPrChange w:id="814" w:author="Danielle Motley" w:date="2023-11-20T13:30:00Z">
            <w:rPr>
              <w:spacing w:val="-15"/>
              <w:w w:val="105"/>
            </w:rPr>
          </w:rPrChange>
        </w:rPr>
        <w:t xml:space="preserve"> </w:t>
      </w:r>
      <w:r w:rsidRPr="006865BE">
        <w:rPr>
          <w:rFonts w:ascii="Times New Roman" w:hAnsi="Times New Roman" w:cs="Times New Roman"/>
          <w:w w:val="105"/>
          <w:sz w:val="24"/>
          <w:szCs w:val="24"/>
          <w:rPrChange w:id="815" w:author="Danielle Motley" w:date="2023-11-20T13:30:00Z">
            <w:rPr>
              <w:w w:val="105"/>
            </w:rPr>
          </w:rPrChange>
        </w:rPr>
        <w:t>plans</w:t>
      </w:r>
      <w:r w:rsidRPr="006865BE">
        <w:rPr>
          <w:rFonts w:ascii="Times New Roman" w:hAnsi="Times New Roman" w:cs="Times New Roman"/>
          <w:spacing w:val="-16"/>
          <w:w w:val="105"/>
          <w:sz w:val="24"/>
          <w:szCs w:val="24"/>
          <w:rPrChange w:id="816" w:author="Danielle Motley" w:date="2023-11-20T13:30:00Z">
            <w:rPr>
              <w:spacing w:val="-16"/>
              <w:w w:val="105"/>
            </w:rPr>
          </w:rPrChange>
        </w:rPr>
        <w:t xml:space="preserve"> </w:t>
      </w:r>
      <w:r w:rsidRPr="006865BE">
        <w:rPr>
          <w:rFonts w:ascii="Times New Roman" w:hAnsi="Times New Roman" w:cs="Times New Roman"/>
          <w:w w:val="105"/>
          <w:sz w:val="24"/>
          <w:szCs w:val="24"/>
          <w:rPrChange w:id="817" w:author="Danielle Motley" w:date="2023-11-20T13:30:00Z">
            <w:rPr>
              <w:w w:val="105"/>
            </w:rPr>
          </w:rPrChange>
        </w:rPr>
        <w:t>will</w:t>
      </w:r>
      <w:r w:rsidRPr="006865BE">
        <w:rPr>
          <w:rFonts w:ascii="Times New Roman" w:hAnsi="Times New Roman" w:cs="Times New Roman"/>
          <w:spacing w:val="-15"/>
          <w:w w:val="105"/>
          <w:sz w:val="24"/>
          <w:szCs w:val="24"/>
          <w:rPrChange w:id="818" w:author="Danielle Motley" w:date="2023-11-20T13:30:00Z">
            <w:rPr>
              <w:spacing w:val="-15"/>
              <w:w w:val="105"/>
            </w:rPr>
          </w:rPrChange>
        </w:rPr>
        <w:t xml:space="preserve"> </w:t>
      </w:r>
      <w:r w:rsidRPr="006865BE">
        <w:rPr>
          <w:rFonts w:ascii="Times New Roman" w:hAnsi="Times New Roman" w:cs="Times New Roman"/>
          <w:w w:val="105"/>
          <w:sz w:val="24"/>
          <w:szCs w:val="24"/>
          <w:rPrChange w:id="819" w:author="Danielle Motley" w:date="2023-11-20T13:30:00Z">
            <w:rPr>
              <w:w w:val="105"/>
            </w:rPr>
          </w:rPrChange>
        </w:rPr>
        <w:t>be</w:t>
      </w:r>
      <w:r w:rsidRPr="006865BE">
        <w:rPr>
          <w:rFonts w:ascii="Times New Roman" w:hAnsi="Times New Roman" w:cs="Times New Roman"/>
          <w:spacing w:val="-15"/>
          <w:w w:val="105"/>
          <w:sz w:val="24"/>
          <w:szCs w:val="24"/>
          <w:rPrChange w:id="820" w:author="Danielle Motley" w:date="2023-11-20T13:30:00Z">
            <w:rPr>
              <w:spacing w:val="-15"/>
              <w:w w:val="105"/>
            </w:rPr>
          </w:rPrChange>
        </w:rPr>
        <w:t xml:space="preserve"> </w:t>
      </w:r>
      <w:r w:rsidRPr="006865BE">
        <w:rPr>
          <w:rFonts w:ascii="Times New Roman" w:hAnsi="Times New Roman" w:cs="Times New Roman"/>
          <w:w w:val="105"/>
          <w:sz w:val="24"/>
          <w:szCs w:val="24"/>
          <w:rPrChange w:id="821" w:author="Danielle Motley" w:date="2023-11-20T13:30:00Z">
            <w:rPr>
              <w:w w:val="105"/>
            </w:rPr>
          </w:rPrChange>
        </w:rPr>
        <w:t>responsible</w:t>
      </w:r>
      <w:r w:rsidRPr="006865BE">
        <w:rPr>
          <w:rFonts w:ascii="Times New Roman" w:hAnsi="Times New Roman" w:cs="Times New Roman"/>
          <w:spacing w:val="-15"/>
          <w:w w:val="105"/>
          <w:sz w:val="24"/>
          <w:szCs w:val="24"/>
          <w:rPrChange w:id="822" w:author="Danielle Motley" w:date="2023-11-20T13:30:00Z">
            <w:rPr>
              <w:spacing w:val="-15"/>
              <w:w w:val="105"/>
            </w:rPr>
          </w:rPrChange>
        </w:rPr>
        <w:t xml:space="preserve"> </w:t>
      </w:r>
      <w:r w:rsidRPr="006865BE">
        <w:rPr>
          <w:rFonts w:ascii="Times New Roman" w:hAnsi="Times New Roman" w:cs="Times New Roman"/>
          <w:w w:val="105"/>
          <w:sz w:val="24"/>
          <w:szCs w:val="24"/>
          <w:rPrChange w:id="823" w:author="Danielle Motley" w:date="2023-11-20T13:30:00Z">
            <w:rPr>
              <w:w w:val="105"/>
            </w:rPr>
          </w:rPrChange>
        </w:rPr>
        <w:t>for</w:t>
      </w:r>
      <w:r w:rsidRPr="006865BE">
        <w:rPr>
          <w:rFonts w:ascii="Times New Roman" w:hAnsi="Times New Roman" w:cs="Times New Roman"/>
          <w:spacing w:val="-5"/>
          <w:w w:val="105"/>
          <w:sz w:val="24"/>
          <w:szCs w:val="24"/>
          <w:rPrChange w:id="824" w:author="Danielle Motley" w:date="2023-11-20T13:30:00Z">
            <w:rPr>
              <w:spacing w:val="-5"/>
              <w:w w:val="105"/>
            </w:rPr>
          </w:rPrChange>
        </w:rPr>
        <w:t xml:space="preserve"> </w:t>
      </w:r>
      <w:r w:rsidRPr="006865BE">
        <w:rPr>
          <w:rFonts w:ascii="Times New Roman" w:hAnsi="Times New Roman" w:cs="Times New Roman"/>
          <w:w w:val="105"/>
          <w:sz w:val="24"/>
          <w:szCs w:val="24"/>
          <w:rPrChange w:id="825" w:author="Danielle Motley" w:date="2023-11-20T13:30:00Z">
            <w:rPr>
              <w:w w:val="105"/>
            </w:rPr>
          </w:rPrChange>
        </w:rPr>
        <w:t>providing</w:t>
      </w:r>
      <w:r w:rsidRPr="006865BE">
        <w:rPr>
          <w:rFonts w:ascii="Times New Roman" w:hAnsi="Times New Roman" w:cs="Times New Roman"/>
          <w:spacing w:val="-16"/>
          <w:w w:val="105"/>
          <w:sz w:val="24"/>
          <w:szCs w:val="24"/>
          <w:rPrChange w:id="826" w:author="Danielle Motley" w:date="2023-11-20T13:30:00Z">
            <w:rPr>
              <w:spacing w:val="-16"/>
              <w:w w:val="105"/>
            </w:rPr>
          </w:rPrChange>
        </w:rPr>
        <w:t xml:space="preserve"> </w:t>
      </w:r>
      <w:r w:rsidRPr="006865BE">
        <w:rPr>
          <w:rFonts w:ascii="Times New Roman" w:hAnsi="Times New Roman" w:cs="Times New Roman"/>
          <w:w w:val="105"/>
          <w:sz w:val="24"/>
          <w:szCs w:val="24"/>
          <w:rPrChange w:id="827" w:author="Danielle Motley" w:date="2023-11-20T13:30:00Z">
            <w:rPr>
              <w:w w:val="105"/>
            </w:rPr>
          </w:rPrChange>
        </w:rPr>
        <w:t>CCBHC</w:t>
      </w:r>
      <w:r w:rsidRPr="006865BE">
        <w:rPr>
          <w:rFonts w:ascii="Times New Roman" w:hAnsi="Times New Roman" w:cs="Times New Roman"/>
          <w:spacing w:val="-15"/>
          <w:w w:val="105"/>
          <w:sz w:val="24"/>
          <w:szCs w:val="24"/>
          <w:rPrChange w:id="828" w:author="Danielle Motley" w:date="2023-11-20T13:30:00Z">
            <w:rPr>
              <w:spacing w:val="-15"/>
              <w:w w:val="105"/>
            </w:rPr>
          </w:rPrChange>
        </w:rPr>
        <w:t xml:space="preserve"> </w:t>
      </w:r>
      <w:r w:rsidRPr="006865BE">
        <w:rPr>
          <w:rFonts w:ascii="Times New Roman" w:hAnsi="Times New Roman" w:cs="Times New Roman"/>
          <w:w w:val="105"/>
          <w:sz w:val="24"/>
          <w:szCs w:val="24"/>
          <w:rPrChange w:id="829" w:author="Danielle Motley" w:date="2023-11-20T13:30:00Z">
            <w:rPr>
              <w:w w:val="105"/>
            </w:rPr>
          </w:rPrChange>
        </w:rPr>
        <w:t>services</w:t>
      </w:r>
      <w:r w:rsidRPr="006865BE">
        <w:rPr>
          <w:rFonts w:ascii="Times New Roman" w:hAnsi="Times New Roman" w:cs="Times New Roman"/>
          <w:spacing w:val="-15"/>
          <w:w w:val="105"/>
          <w:sz w:val="24"/>
          <w:szCs w:val="24"/>
          <w:rPrChange w:id="830" w:author="Danielle Motley" w:date="2023-11-20T13:30:00Z">
            <w:rPr>
              <w:spacing w:val="-15"/>
              <w:w w:val="105"/>
            </w:rPr>
          </w:rPrChange>
        </w:rPr>
        <w:t xml:space="preserve"> </w:t>
      </w:r>
      <w:r w:rsidRPr="006865BE">
        <w:rPr>
          <w:rFonts w:ascii="Times New Roman" w:hAnsi="Times New Roman" w:cs="Times New Roman"/>
          <w:w w:val="105"/>
          <w:sz w:val="24"/>
          <w:szCs w:val="24"/>
          <w:rPrChange w:id="831" w:author="Danielle Motley" w:date="2023-11-20T13:30:00Z">
            <w:rPr>
              <w:w w:val="105"/>
            </w:rPr>
          </w:rPrChange>
        </w:rPr>
        <w:t>and</w:t>
      </w:r>
      <w:r w:rsidRPr="006865BE">
        <w:rPr>
          <w:rFonts w:ascii="Times New Roman" w:hAnsi="Times New Roman" w:cs="Times New Roman"/>
          <w:spacing w:val="-16"/>
          <w:w w:val="105"/>
          <w:sz w:val="24"/>
          <w:szCs w:val="24"/>
          <w:rPrChange w:id="832" w:author="Danielle Motley" w:date="2023-11-20T13:30:00Z">
            <w:rPr>
              <w:spacing w:val="-16"/>
              <w:w w:val="105"/>
            </w:rPr>
          </w:rPrChange>
        </w:rPr>
        <w:t xml:space="preserve"> </w:t>
      </w:r>
      <w:r w:rsidRPr="006865BE">
        <w:rPr>
          <w:rFonts w:ascii="Times New Roman" w:hAnsi="Times New Roman" w:cs="Times New Roman"/>
          <w:w w:val="105"/>
          <w:sz w:val="24"/>
          <w:szCs w:val="24"/>
          <w:rPrChange w:id="833" w:author="Danielle Motley" w:date="2023-11-20T13:30:00Z">
            <w:rPr>
              <w:w w:val="105"/>
            </w:rPr>
          </w:rPrChange>
        </w:rPr>
        <w:t>what services</w:t>
      </w:r>
      <w:r w:rsidRPr="006865BE">
        <w:rPr>
          <w:rFonts w:ascii="Times New Roman" w:hAnsi="Times New Roman" w:cs="Times New Roman"/>
          <w:spacing w:val="-5"/>
          <w:w w:val="105"/>
          <w:sz w:val="24"/>
          <w:szCs w:val="24"/>
          <w:rPrChange w:id="834" w:author="Danielle Motley" w:date="2023-11-20T13:30:00Z">
            <w:rPr>
              <w:spacing w:val="-5"/>
              <w:w w:val="105"/>
            </w:rPr>
          </w:rPrChange>
        </w:rPr>
        <w:t xml:space="preserve"> </w:t>
      </w:r>
      <w:r w:rsidRPr="006865BE">
        <w:rPr>
          <w:rFonts w:ascii="Times New Roman" w:hAnsi="Times New Roman" w:cs="Times New Roman"/>
          <w:w w:val="105"/>
          <w:sz w:val="24"/>
          <w:szCs w:val="24"/>
          <w:rPrChange w:id="835" w:author="Danielle Motley" w:date="2023-11-20T13:30:00Z">
            <w:rPr>
              <w:w w:val="105"/>
            </w:rPr>
          </w:rPrChange>
        </w:rPr>
        <w:t>provided</w:t>
      </w:r>
      <w:r w:rsidRPr="006865BE">
        <w:rPr>
          <w:rFonts w:ascii="Times New Roman" w:hAnsi="Times New Roman" w:cs="Times New Roman"/>
          <w:spacing w:val="-5"/>
          <w:w w:val="105"/>
          <w:sz w:val="24"/>
          <w:szCs w:val="24"/>
          <w:rPrChange w:id="836" w:author="Danielle Motley" w:date="2023-11-20T13:30:00Z">
            <w:rPr>
              <w:spacing w:val="-5"/>
              <w:w w:val="105"/>
            </w:rPr>
          </w:rPrChange>
        </w:rPr>
        <w:t xml:space="preserve"> </w:t>
      </w:r>
      <w:r w:rsidRPr="006865BE">
        <w:rPr>
          <w:rFonts w:ascii="Times New Roman" w:hAnsi="Times New Roman" w:cs="Times New Roman"/>
          <w:w w:val="105"/>
          <w:sz w:val="24"/>
          <w:szCs w:val="24"/>
          <w:rPrChange w:id="837" w:author="Danielle Motley" w:date="2023-11-20T13:30:00Z">
            <w:rPr>
              <w:w w:val="105"/>
            </w:rPr>
          </w:rPrChange>
        </w:rPr>
        <w:t>in</w:t>
      </w:r>
      <w:r w:rsidRPr="006865BE">
        <w:rPr>
          <w:rFonts w:ascii="Times New Roman" w:hAnsi="Times New Roman" w:cs="Times New Roman"/>
          <w:spacing w:val="-12"/>
          <w:w w:val="105"/>
          <w:sz w:val="24"/>
          <w:szCs w:val="24"/>
          <w:rPrChange w:id="838" w:author="Danielle Motley" w:date="2023-11-20T13:30:00Z">
            <w:rPr>
              <w:spacing w:val="-12"/>
              <w:w w:val="105"/>
            </w:rPr>
          </w:rPrChange>
        </w:rPr>
        <w:t xml:space="preserve"> </w:t>
      </w:r>
      <w:r w:rsidRPr="006865BE">
        <w:rPr>
          <w:rFonts w:ascii="Times New Roman" w:hAnsi="Times New Roman" w:cs="Times New Roman"/>
          <w:w w:val="105"/>
          <w:sz w:val="24"/>
          <w:szCs w:val="24"/>
          <w:rPrChange w:id="839" w:author="Danielle Motley" w:date="2023-11-20T13:30:00Z">
            <w:rPr>
              <w:w w:val="105"/>
            </w:rPr>
          </w:rPrChange>
        </w:rPr>
        <w:t>other</w:t>
      </w:r>
      <w:r w:rsidRPr="006865BE">
        <w:rPr>
          <w:rFonts w:ascii="Times New Roman" w:hAnsi="Times New Roman" w:cs="Times New Roman"/>
          <w:spacing w:val="-4"/>
          <w:w w:val="105"/>
          <w:sz w:val="24"/>
          <w:szCs w:val="24"/>
          <w:rPrChange w:id="840" w:author="Danielle Motley" w:date="2023-11-20T13:30:00Z">
            <w:rPr>
              <w:spacing w:val="-4"/>
              <w:w w:val="105"/>
            </w:rPr>
          </w:rPrChange>
        </w:rPr>
        <w:t xml:space="preserve"> </w:t>
      </w:r>
      <w:r w:rsidRPr="006865BE">
        <w:rPr>
          <w:rFonts w:ascii="Times New Roman" w:hAnsi="Times New Roman" w:cs="Times New Roman"/>
          <w:w w:val="105"/>
          <w:sz w:val="24"/>
          <w:szCs w:val="24"/>
          <w:rPrChange w:id="841" w:author="Danielle Motley" w:date="2023-11-20T13:30:00Z">
            <w:rPr>
              <w:w w:val="105"/>
            </w:rPr>
          </w:rPrChange>
        </w:rPr>
        <w:t>managed</w:t>
      </w:r>
      <w:r w:rsidRPr="006865BE">
        <w:rPr>
          <w:rFonts w:ascii="Times New Roman" w:hAnsi="Times New Roman" w:cs="Times New Roman"/>
          <w:spacing w:val="-3"/>
          <w:w w:val="105"/>
          <w:sz w:val="24"/>
          <w:szCs w:val="24"/>
          <w:rPrChange w:id="842" w:author="Danielle Motley" w:date="2023-11-20T13:30:00Z">
            <w:rPr>
              <w:spacing w:val="-3"/>
              <w:w w:val="105"/>
            </w:rPr>
          </w:rPrChange>
        </w:rPr>
        <w:t xml:space="preserve"> </w:t>
      </w:r>
      <w:r w:rsidRPr="006865BE">
        <w:rPr>
          <w:rFonts w:ascii="Times New Roman" w:hAnsi="Times New Roman" w:cs="Times New Roman"/>
          <w:w w:val="105"/>
          <w:sz w:val="24"/>
          <w:szCs w:val="24"/>
          <w:rPrChange w:id="843" w:author="Danielle Motley" w:date="2023-11-20T13:30:00Z">
            <w:rPr>
              <w:w w:val="105"/>
            </w:rPr>
          </w:rPrChange>
        </w:rPr>
        <w:t>care</w:t>
      </w:r>
      <w:r w:rsidRPr="006865BE">
        <w:rPr>
          <w:rFonts w:ascii="Times New Roman" w:hAnsi="Times New Roman" w:cs="Times New Roman"/>
          <w:spacing w:val="-12"/>
          <w:w w:val="105"/>
          <w:sz w:val="24"/>
          <w:szCs w:val="24"/>
          <w:rPrChange w:id="844" w:author="Danielle Motley" w:date="2023-11-20T13:30:00Z">
            <w:rPr>
              <w:spacing w:val="-12"/>
              <w:w w:val="105"/>
            </w:rPr>
          </w:rPrChange>
        </w:rPr>
        <w:t xml:space="preserve"> </w:t>
      </w:r>
      <w:r w:rsidRPr="006865BE">
        <w:rPr>
          <w:rFonts w:ascii="Times New Roman" w:hAnsi="Times New Roman" w:cs="Times New Roman"/>
          <w:w w:val="105"/>
          <w:sz w:val="24"/>
          <w:szCs w:val="24"/>
          <w:rPrChange w:id="845" w:author="Danielle Motley" w:date="2023-11-20T13:30:00Z">
            <w:rPr>
              <w:w w:val="105"/>
            </w:rPr>
          </w:rPrChange>
        </w:rPr>
        <w:t>plans</w:t>
      </w:r>
      <w:r w:rsidRPr="006865BE">
        <w:rPr>
          <w:rFonts w:ascii="Times New Roman" w:hAnsi="Times New Roman" w:cs="Times New Roman"/>
          <w:spacing w:val="-10"/>
          <w:w w:val="105"/>
          <w:sz w:val="24"/>
          <w:szCs w:val="24"/>
          <w:rPrChange w:id="846" w:author="Danielle Motley" w:date="2023-11-20T13:30:00Z">
            <w:rPr>
              <w:spacing w:val="-10"/>
              <w:w w:val="105"/>
            </w:rPr>
          </w:rPrChange>
        </w:rPr>
        <w:t xml:space="preserve"> </w:t>
      </w:r>
      <w:r w:rsidRPr="006865BE">
        <w:rPr>
          <w:rFonts w:ascii="Times New Roman" w:hAnsi="Times New Roman" w:cs="Times New Roman"/>
          <w:w w:val="105"/>
          <w:sz w:val="24"/>
          <w:szCs w:val="24"/>
          <w:rPrChange w:id="847" w:author="Danielle Motley" w:date="2023-11-20T13:30:00Z">
            <w:rPr>
              <w:w w:val="105"/>
            </w:rPr>
          </w:rPrChange>
        </w:rPr>
        <w:t>may</w:t>
      </w:r>
      <w:r w:rsidRPr="006865BE">
        <w:rPr>
          <w:rFonts w:ascii="Times New Roman" w:hAnsi="Times New Roman" w:cs="Times New Roman"/>
          <w:spacing w:val="-6"/>
          <w:w w:val="105"/>
          <w:sz w:val="24"/>
          <w:szCs w:val="24"/>
          <w:rPrChange w:id="848" w:author="Danielle Motley" w:date="2023-11-20T13:30:00Z">
            <w:rPr>
              <w:spacing w:val="-6"/>
              <w:w w:val="105"/>
            </w:rPr>
          </w:rPrChange>
        </w:rPr>
        <w:t xml:space="preserve"> </w:t>
      </w:r>
      <w:r w:rsidRPr="006865BE">
        <w:rPr>
          <w:rFonts w:ascii="Times New Roman" w:hAnsi="Times New Roman" w:cs="Times New Roman"/>
          <w:w w:val="105"/>
          <w:sz w:val="24"/>
          <w:szCs w:val="24"/>
          <w:rPrChange w:id="849" w:author="Danielle Motley" w:date="2023-11-20T13:30:00Z">
            <w:rPr>
              <w:w w:val="105"/>
            </w:rPr>
          </w:rPrChange>
        </w:rPr>
        <w:t>duplicate</w:t>
      </w:r>
      <w:r w:rsidRPr="006865BE">
        <w:rPr>
          <w:rFonts w:ascii="Times New Roman" w:hAnsi="Times New Roman" w:cs="Times New Roman"/>
          <w:spacing w:val="-11"/>
          <w:w w:val="105"/>
          <w:sz w:val="24"/>
          <w:szCs w:val="24"/>
          <w:rPrChange w:id="850" w:author="Danielle Motley" w:date="2023-11-20T13:30:00Z">
            <w:rPr>
              <w:spacing w:val="-11"/>
              <w:w w:val="105"/>
            </w:rPr>
          </w:rPrChange>
        </w:rPr>
        <w:t xml:space="preserve"> </w:t>
      </w:r>
      <w:r w:rsidRPr="006865BE">
        <w:rPr>
          <w:rFonts w:ascii="Times New Roman" w:hAnsi="Times New Roman" w:cs="Times New Roman"/>
          <w:w w:val="105"/>
          <w:sz w:val="24"/>
          <w:szCs w:val="24"/>
          <w:rPrChange w:id="851" w:author="Danielle Motley" w:date="2023-11-20T13:30:00Z">
            <w:rPr>
              <w:w w:val="105"/>
            </w:rPr>
          </w:rPrChange>
        </w:rPr>
        <w:t>the CCBHC</w:t>
      </w:r>
      <w:r w:rsidRPr="006865BE">
        <w:rPr>
          <w:rFonts w:ascii="Times New Roman" w:hAnsi="Times New Roman" w:cs="Times New Roman"/>
          <w:spacing w:val="-1"/>
          <w:w w:val="105"/>
          <w:sz w:val="24"/>
          <w:szCs w:val="24"/>
          <w:rPrChange w:id="852" w:author="Danielle Motley" w:date="2023-11-20T13:30:00Z">
            <w:rPr>
              <w:spacing w:val="-1"/>
              <w:w w:val="105"/>
            </w:rPr>
          </w:rPrChange>
        </w:rPr>
        <w:t xml:space="preserve"> </w:t>
      </w:r>
      <w:r w:rsidRPr="006865BE">
        <w:rPr>
          <w:rFonts w:ascii="Times New Roman" w:hAnsi="Times New Roman" w:cs="Times New Roman"/>
          <w:w w:val="105"/>
          <w:sz w:val="24"/>
          <w:szCs w:val="24"/>
          <w:rPrChange w:id="853" w:author="Danielle Motley" w:date="2023-11-20T13:30:00Z">
            <w:rPr>
              <w:w w:val="105"/>
            </w:rPr>
          </w:rPrChange>
        </w:rPr>
        <w:t>services.</w:t>
      </w:r>
    </w:p>
    <w:bookmarkEnd w:id="780"/>
    <w:p w14:paraId="4271E915" w14:textId="7936E456" w:rsidR="00E82457" w:rsidRPr="00445CC2" w:rsidDel="006865BE" w:rsidRDefault="00E82457">
      <w:pPr>
        <w:spacing w:line="276" w:lineRule="auto"/>
        <w:contextualSpacing/>
        <w:rPr>
          <w:del w:id="854" w:author="Danielle Motley" w:date="2023-11-20T13:33:00Z"/>
          <w:rFonts w:ascii="Times New Roman" w:hAnsi="Times New Roman" w:cs="Times New Roman"/>
          <w:sz w:val="24"/>
          <w:szCs w:val="24"/>
        </w:rPr>
        <w:pPrChange w:id="855" w:author="Danielle Motley" w:date="2023-11-20T12:15:00Z">
          <w:pPr>
            <w:ind w:left="-90"/>
          </w:pPr>
        </w:pPrChange>
      </w:pPr>
    </w:p>
    <w:p w14:paraId="26FCF4BD" w14:textId="6DB1D5F3" w:rsidR="00445CC2" w:rsidRPr="00445CC2" w:rsidRDefault="00445CC2">
      <w:pPr>
        <w:spacing w:line="276" w:lineRule="auto"/>
        <w:contextualSpacing/>
        <w:rPr>
          <w:rFonts w:ascii="Times New Roman" w:hAnsi="Times New Roman" w:cs="Times New Roman"/>
          <w:sz w:val="24"/>
          <w:szCs w:val="24"/>
        </w:rPr>
        <w:pPrChange w:id="856" w:author="Danielle Motley" w:date="2023-11-20T12:15:00Z">
          <w:pPr>
            <w:ind w:left="-90"/>
          </w:pPr>
        </w:pPrChange>
      </w:pPr>
      <w:r w:rsidRPr="00445CC2">
        <w:rPr>
          <w:rFonts w:ascii="Times New Roman" w:hAnsi="Times New Roman" w:cs="Times New Roman"/>
          <w:noProof/>
          <w:sz w:val="24"/>
          <w:szCs w:val="24"/>
        </w:rPr>
        <mc:AlternateContent>
          <mc:Choice Requires="wpg">
            <w:drawing>
              <wp:inline distT="0" distB="0" distL="0" distR="0" wp14:anchorId="5D9282FE" wp14:editId="30672044">
                <wp:extent cx="6263640" cy="1508760"/>
                <wp:effectExtent l="0" t="0" r="3810" b="0"/>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3"/>
                        </a:xfrm>
                      </wpg:grpSpPr>
                      <wps:wsp>
                        <wps:cNvPr id="62" name="docshape967"/>
                        <wps:cNvSpPr>
                          <a:spLocks/>
                        </wps:cNvSpPr>
                        <wps:spPr bwMode="auto">
                          <a:xfrm>
                            <a:off x="0" y="0"/>
                            <a:ext cx="9826" cy="2333"/>
                          </a:xfrm>
                          <a:custGeom>
                            <a:avLst/>
                            <a:gdLst>
                              <a:gd name="T0" fmla="*/ 9826 w 9826"/>
                              <a:gd name="T1" fmla="*/ 2333 h 2333"/>
                              <a:gd name="T2" fmla="*/ 0 w 9826"/>
                              <a:gd name="T3" fmla="*/ 2333 h 2333"/>
                              <a:gd name="T4" fmla="*/ 0 w 9826"/>
                              <a:gd name="T5" fmla="*/ 0 h 2333"/>
                              <a:gd name="T6" fmla="*/ 9826 w 9826"/>
                              <a:gd name="T7" fmla="*/ 0 h 2333"/>
                              <a:gd name="T8" fmla="*/ 9826 w 9826"/>
                              <a:gd name="T9" fmla="*/ 7 h 2333"/>
                              <a:gd name="T10" fmla="*/ 17 w 9826"/>
                              <a:gd name="T11" fmla="*/ 7 h 2333"/>
                              <a:gd name="T12" fmla="*/ 10 w 9826"/>
                              <a:gd name="T13" fmla="*/ 14 h 2333"/>
                              <a:gd name="T14" fmla="*/ 17 w 9826"/>
                              <a:gd name="T15" fmla="*/ 14 h 2333"/>
                              <a:gd name="T16" fmla="*/ 17 w 9826"/>
                              <a:gd name="T17" fmla="*/ 2318 h 2333"/>
                              <a:gd name="T18" fmla="*/ 10 w 9826"/>
                              <a:gd name="T19" fmla="*/ 2318 h 2333"/>
                              <a:gd name="T20" fmla="*/ 17 w 9826"/>
                              <a:gd name="T21" fmla="*/ 2326 h 2333"/>
                              <a:gd name="T22" fmla="*/ 9826 w 9826"/>
                              <a:gd name="T23" fmla="*/ 2326 h 2333"/>
                              <a:gd name="T24" fmla="*/ 9826 w 9826"/>
                              <a:gd name="T25" fmla="*/ 2333 h 2333"/>
                              <a:gd name="T26" fmla="*/ 17 w 9826"/>
                              <a:gd name="T27" fmla="*/ 14 h 2333"/>
                              <a:gd name="T28" fmla="*/ 10 w 9826"/>
                              <a:gd name="T29" fmla="*/ 14 h 2333"/>
                              <a:gd name="T30" fmla="*/ 17 w 9826"/>
                              <a:gd name="T31" fmla="*/ 7 h 2333"/>
                              <a:gd name="T32" fmla="*/ 17 w 9826"/>
                              <a:gd name="T33" fmla="*/ 14 h 2333"/>
                              <a:gd name="T34" fmla="*/ 9811 w 9826"/>
                              <a:gd name="T35" fmla="*/ 14 h 2333"/>
                              <a:gd name="T36" fmla="*/ 17 w 9826"/>
                              <a:gd name="T37" fmla="*/ 14 h 2333"/>
                              <a:gd name="T38" fmla="*/ 17 w 9826"/>
                              <a:gd name="T39" fmla="*/ 7 h 2333"/>
                              <a:gd name="T40" fmla="*/ 9811 w 9826"/>
                              <a:gd name="T41" fmla="*/ 7 h 2333"/>
                              <a:gd name="T42" fmla="*/ 9811 w 9826"/>
                              <a:gd name="T43" fmla="*/ 14 h 2333"/>
                              <a:gd name="T44" fmla="*/ 9811 w 9826"/>
                              <a:gd name="T45" fmla="*/ 2326 h 2333"/>
                              <a:gd name="T46" fmla="*/ 9811 w 9826"/>
                              <a:gd name="T47" fmla="*/ 7 h 2333"/>
                              <a:gd name="T48" fmla="*/ 9818 w 9826"/>
                              <a:gd name="T49" fmla="*/ 14 h 2333"/>
                              <a:gd name="T50" fmla="*/ 9826 w 9826"/>
                              <a:gd name="T51" fmla="*/ 14 h 2333"/>
                              <a:gd name="T52" fmla="*/ 9826 w 9826"/>
                              <a:gd name="T53" fmla="*/ 2318 h 2333"/>
                              <a:gd name="T54" fmla="*/ 9818 w 9826"/>
                              <a:gd name="T55" fmla="*/ 2318 h 2333"/>
                              <a:gd name="T56" fmla="*/ 9811 w 9826"/>
                              <a:gd name="T57" fmla="*/ 2326 h 2333"/>
                              <a:gd name="T58" fmla="*/ 9826 w 9826"/>
                              <a:gd name="T59" fmla="*/ 14 h 2333"/>
                              <a:gd name="T60" fmla="*/ 9818 w 9826"/>
                              <a:gd name="T61" fmla="*/ 14 h 2333"/>
                              <a:gd name="T62" fmla="*/ 9811 w 9826"/>
                              <a:gd name="T63" fmla="*/ 7 h 2333"/>
                              <a:gd name="T64" fmla="*/ 9826 w 9826"/>
                              <a:gd name="T65" fmla="*/ 7 h 2333"/>
                              <a:gd name="T66" fmla="*/ 9826 w 9826"/>
                              <a:gd name="T67" fmla="*/ 14 h 2333"/>
                              <a:gd name="T68" fmla="*/ 17 w 9826"/>
                              <a:gd name="T69" fmla="*/ 2326 h 2333"/>
                              <a:gd name="T70" fmla="*/ 10 w 9826"/>
                              <a:gd name="T71" fmla="*/ 2318 h 2333"/>
                              <a:gd name="T72" fmla="*/ 17 w 9826"/>
                              <a:gd name="T73" fmla="*/ 2318 h 2333"/>
                              <a:gd name="T74" fmla="*/ 17 w 9826"/>
                              <a:gd name="T75" fmla="*/ 2326 h 2333"/>
                              <a:gd name="T76" fmla="*/ 9811 w 9826"/>
                              <a:gd name="T77" fmla="*/ 2326 h 2333"/>
                              <a:gd name="T78" fmla="*/ 17 w 9826"/>
                              <a:gd name="T79" fmla="*/ 2326 h 2333"/>
                              <a:gd name="T80" fmla="*/ 17 w 9826"/>
                              <a:gd name="T81" fmla="*/ 2318 h 2333"/>
                              <a:gd name="T82" fmla="*/ 9811 w 9826"/>
                              <a:gd name="T83" fmla="*/ 2318 h 2333"/>
                              <a:gd name="T84" fmla="*/ 9811 w 9826"/>
                              <a:gd name="T85" fmla="*/ 2326 h 2333"/>
                              <a:gd name="T86" fmla="*/ 9826 w 9826"/>
                              <a:gd name="T87" fmla="*/ 2326 h 2333"/>
                              <a:gd name="T88" fmla="*/ 9811 w 9826"/>
                              <a:gd name="T89" fmla="*/ 2326 h 2333"/>
                              <a:gd name="T90" fmla="*/ 9818 w 9826"/>
                              <a:gd name="T91" fmla="*/ 2318 h 2333"/>
                              <a:gd name="T92" fmla="*/ 9826 w 9826"/>
                              <a:gd name="T93" fmla="*/ 2318 h 2333"/>
                              <a:gd name="T94" fmla="*/ 9826 w 9826"/>
                              <a:gd name="T95" fmla="*/ 2326 h 2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3">
                                <a:moveTo>
                                  <a:pt x="9826" y="2333"/>
                                </a:moveTo>
                                <a:lnTo>
                                  <a:pt x="0" y="2333"/>
                                </a:lnTo>
                                <a:lnTo>
                                  <a:pt x="0" y="0"/>
                                </a:lnTo>
                                <a:lnTo>
                                  <a:pt x="9826" y="0"/>
                                </a:lnTo>
                                <a:lnTo>
                                  <a:pt x="9826" y="7"/>
                                </a:lnTo>
                                <a:lnTo>
                                  <a:pt x="17" y="7"/>
                                </a:lnTo>
                                <a:lnTo>
                                  <a:pt x="10" y="14"/>
                                </a:lnTo>
                                <a:lnTo>
                                  <a:pt x="17" y="14"/>
                                </a:lnTo>
                                <a:lnTo>
                                  <a:pt x="17" y="2318"/>
                                </a:lnTo>
                                <a:lnTo>
                                  <a:pt x="10" y="2318"/>
                                </a:lnTo>
                                <a:lnTo>
                                  <a:pt x="17" y="2326"/>
                                </a:lnTo>
                                <a:lnTo>
                                  <a:pt x="9826" y="2326"/>
                                </a:lnTo>
                                <a:lnTo>
                                  <a:pt x="9826" y="2333"/>
                                </a:lnTo>
                                <a:close/>
                                <a:moveTo>
                                  <a:pt x="17" y="14"/>
                                </a:moveTo>
                                <a:lnTo>
                                  <a:pt x="10" y="14"/>
                                </a:lnTo>
                                <a:lnTo>
                                  <a:pt x="17" y="7"/>
                                </a:lnTo>
                                <a:lnTo>
                                  <a:pt x="17" y="14"/>
                                </a:lnTo>
                                <a:close/>
                                <a:moveTo>
                                  <a:pt x="9811" y="14"/>
                                </a:moveTo>
                                <a:lnTo>
                                  <a:pt x="17" y="14"/>
                                </a:lnTo>
                                <a:lnTo>
                                  <a:pt x="17" y="7"/>
                                </a:lnTo>
                                <a:lnTo>
                                  <a:pt x="9811" y="7"/>
                                </a:lnTo>
                                <a:lnTo>
                                  <a:pt x="9811" y="14"/>
                                </a:lnTo>
                                <a:close/>
                                <a:moveTo>
                                  <a:pt x="9811" y="2326"/>
                                </a:moveTo>
                                <a:lnTo>
                                  <a:pt x="9811" y="7"/>
                                </a:lnTo>
                                <a:lnTo>
                                  <a:pt x="9818" y="14"/>
                                </a:lnTo>
                                <a:lnTo>
                                  <a:pt x="9826" y="14"/>
                                </a:lnTo>
                                <a:lnTo>
                                  <a:pt x="9826" y="2318"/>
                                </a:lnTo>
                                <a:lnTo>
                                  <a:pt x="9818" y="2318"/>
                                </a:lnTo>
                                <a:lnTo>
                                  <a:pt x="9811" y="2326"/>
                                </a:lnTo>
                                <a:close/>
                                <a:moveTo>
                                  <a:pt x="9826" y="14"/>
                                </a:moveTo>
                                <a:lnTo>
                                  <a:pt x="9818" y="14"/>
                                </a:lnTo>
                                <a:lnTo>
                                  <a:pt x="9811" y="7"/>
                                </a:lnTo>
                                <a:lnTo>
                                  <a:pt x="9826" y="7"/>
                                </a:lnTo>
                                <a:lnTo>
                                  <a:pt x="9826" y="14"/>
                                </a:lnTo>
                                <a:close/>
                                <a:moveTo>
                                  <a:pt x="17" y="2326"/>
                                </a:moveTo>
                                <a:lnTo>
                                  <a:pt x="10" y="2318"/>
                                </a:lnTo>
                                <a:lnTo>
                                  <a:pt x="17" y="2318"/>
                                </a:lnTo>
                                <a:lnTo>
                                  <a:pt x="17" y="2326"/>
                                </a:lnTo>
                                <a:close/>
                                <a:moveTo>
                                  <a:pt x="9811" y="2326"/>
                                </a:moveTo>
                                <a:lnTo>
                                  <a:pt x="17" y="2326"/>
                                </a:lnTo>
                                <a:lnTo>
                                  <a:pt x="17" y="2318"/>
                                </a:lnTo>
                                <a:lnTo>
                                  <a:pt x="9811" y="2318"/>
                                </a:lnTo>
                                <a:lnTo>
                                  <a:pt x="9811" y="2326"/>
                                </a:lnTo>
                                <a:close/>
                                <a:moveTo>
                                  <a:pt x="9826" y="2326"/>
                                </a:moveTo>
                                <a:lnTo>
                                  <a:pt x="9811" y="2326"/>
                                </a:lnTo>
                                <a:lnTo>
                                  <a:pt x="9818" y="2318"/>
                                </a:lnTo>
                                <a:lnTo>
                                  <a:pt x="9826" y="2318"/>
                                </a:lnTo>
                                <a:lnTo>
                                  <a:pt x="9826"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D81BE57" id="Group 61" o:spid="_x0000_s1026" style="width:493.2pt;height:118.8pt;mso-position-horizontal-relative:char;mso-position-vertical-relative:line"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">
                <v:shape id="docshape967" o:spid="_x0000_s1027" style="position:absolute;width:9826;height:2333;visibility:visible;mso-wrap-style:square;v-text-anchor:top" coordsize="9826,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" path="m9826,2333l,2333,,,9826,r,7l17,7r-7,7l17,14r,2304l10,2318r7,8l9826,2326r,7xm17,14r-7,l17,7r,7xm9811,14l17,14r,-7l9811,7r,7xm9811,2326l9811,7r7,7l9826,14r,2304l9818,2318r-7,8xm9826,14r-8,l9811,7r15,l9826,14xm17,2326r-7,-8l17,2318r,8xm9811,2326r-9794,l17,2318r9794,l9811,2326xm9826,2326r-15,l9818,2318r8,l9826,2326xe" fillcolor="black" stroked="f">
                  <v:path arrowok="t" o:connecttype="custom" o:connectlocs="9826,2333;0,2333;0,0;9826,0;9826,7;17,7;10,14;17,14;17,2318;10,2318;17,2326;9826,2326;9826,2333;17,14;10,14;17,7;17,14;9811,14;17,14;17,7;9811,7;9811,14;9811,2326;9811,7;9818,14;9826,14;9826,2318;9818,2318;9811,2326;9826,14;9818,14;9811,7;9826,7;9826,14;17,2326;10,2318;17,2318;17,2326;9811,2326;17,2326;17,2318;9811,2318;9811,2326;9826,2326;9811,2326;9818,2318;9826,2318;9826,2326" o:connectangles="0,0,0,0,0,0,0,0,0,0,0,0,0,0,0,0,0,0,0,0,0,0,0,0,0,0,0,0,0,0,0,0,0,0,0,0,0,0,0,0,0,0,0,0,0,0,0,0"/>
                </v:shape>
                <w10:anchorlock/>
              </v:group>
            </w:pict>
          </mc:Fallback>
        </mc:AlternateContent>
      </w:r>
    </w:p>
    <w:p w14:paraId="68DAFDD4" w14:textId="0229E5CD" w:rsidR="00694CFA" w:rsidDel="00E24E0C" w:rsidRDefault="00694CFA" w:rsidP="005C7AAA">
      <w:pPr>
        <w:spacing w:line="276" w:lineRule="auto"/>
        <w:contextualSpacing/>
        <w:rPr>
          <w:del w:id="857" w:author="Danielle Motley" w:date="2023-11-20T12:24:00Z"/>
          <w:rFonts w:ascii="Times New Roman" w:hAnsi="Times New Roman" w:cs="Times New Roman"/>
          <w:w w:val="105"/>
          <w:sz w:val="24"/>
          <w:szCs w:val="24"/>
        </w:rPr>
      </w:pPr>
    </w:p>
    <w:p w14:paraId="63559561" w14:textId="77777777" w:rsidR="00E24E0C" w:rsidRDefault="00E24E0C">
      <w:pPr>
        <w:spacing w:line="276" w:lineRule="auto"/>
        <w:contextualSpacing/>
        <w:rPr>
          <w:ins w:id="858" w:author="Danielle Motley" w:date="2023-11-20T13:16:00Z"/>
          <w:rFonts w:ascii="Times New Roman" w:hAnsi="Times New Roman" w:cs="Times New Roman"/>
          <w:w w:val="105"/>
          <w:sz w:val="24"/>
          <w:szCs w:val="24"/>
        </w:rPr>
        <w:pPrChange w:id="859" w:author="Danielle Motley" w:date="2023-11-20T12:15:00Z">
          <w:pPr>
            <w:ind w:left="-90"/>
          </w:pPr>
        </w:pPrChange>
      </w:pPr>
    </w:p>
    <w:p w14:paraId="0F570CB2" w14:textId="418A11D5" w:rsidR="00595875" w:rsidRDefault="00445CC2">
      <w:pPr>
        <w:spacing w:after="0" w:line="276" w:lineRule="auto"/>
        <w:ind w:right="-360"/>
        <w:contextualSpacing/>
        <w:rPr>
          <w:ins w:id="860" w:author="Danielle Motley" w:date="2023-11-20T12:22:00Z"/>
          <w:rFonts w:ascii="Times New Roman" w:hAnsi="Times New Roman" w:cs="Times New Roman"/>
          <w:noProof/>
          <w:sz w:val="24"/>
          <w:szCs w:val="24"/>
        </w:rPr>
        <w:pPrChange w:id="861" w:author="Danielle Motley" w:date="2023-11-20T13:40:00Z">
          <w:pPr>
            <w:spacing w:line="276" w:lineRule="auto"/>
            <w:contextualSpacing/>
          </w:pPr>
        </w:pPrChange>
      </w:pPr>
      <w:r w:rsidRPr="00445CC2">
        <w:rPr>
          <w:rFonts w:ascii="Times New Roman" w:hAnsi="Times New Roman" w:cs="Times New Roman"/>
          <w:w w:val="105"/>
          <w:sz w:val="24"/>
          <w:szCs w:val="24"/>
        </w:rPr>
        <w:t>Explain the methodology for removing</w:t>
      </w:r>
      <w:r w:rsidRPr="00445CC2">
        <w:rPr>
          <w:rFonts w:ascii="Times New Roman" w:hAnsi="Times New Roman" w:cs="Times New Roman"/>
          <w:spacing w:val="-10"/>
          <w:w w:val="105"/>
          <w:sz w:val="24"/>
          <w:szCs w:val="24"/>
        </w:rPr>
        <w:t xml:space="preserve"> </w:t>
      </w:r>
      <w:r w:rsidRPr="00445CC2">
        <w:rPr>
          <w:rFonts w:ascii="Times New Roman" w:hAnsi="Times New Roman" w:cs="Times New Roman"/>
          <w:w w:val="105"/>
          <w:sz w:val="24"/>
          <w:szCs w:val="24"/>
        </w:rPr>
        <w:t>services</w:t>
      </w:r>
      <w:r w:rsidRPr="00445CC2">
        <w:rPr>
          <w:rFonts w:ascii="Times New Roman" w:hAnsi="Times New Roman" w:cs="Times New Roman"/>
          <w:spacing w:val="-4"/>
          <w:w w:val="105"/>
          <w:sz w:val="24"/>
          <w:szCs w:val="24"/>
        </w:rPr>
        <w:t xml:space="preserve"> </w:t>
      </w:r>
      <w:r w:rsidRPr="00445CC2">
        <w:rPr>
          <w:rFonts w:ascii="Times New Roman" w:hAnsi="Times New Roman" w:cs="Times New Roman"/>
          <w:w w:val="105"/>
          <w:sz w:val="24"/>
          <w:szCs w:val="24"/>
        </w:rPr>
        <w:t>that duplicate</w:t>
      </w:r>
      <w:r w:rsidRPr="00445CC2">
        <w:rPr>
          <w:rFonts w:ascii="Times New Roman" w:hAnsi="Times New Roman" w:cs="Times New Roman"/>
          <w:spacing w:val="-2"/>
          <w:w w:val="105"/>
          <w:sz w:val="24"/>
          <w:szCs w:val="24"/>
        </w:rPr>
        <w:t xml:space="preserve"> </w:t>
      </w:r>
      <w:r w:rsidRPr="00445CC2">
        <w:rPr>
          <w:rFonts w:ascii="Times New Roman" w:hAnsi="Times New Roman" w:cs="Times New Roman"/>
          <w:w w:val="105"/>
          <w:sz w:val="24"/>
          <w:szCs w:val="24"/>
        </w:rPr>
        <w:t>CCBHC demonstration services from the</w:t>
      </w:r>
      <w:r w:rsidRPr="00445CC2">
        <w:rPr>
          <w:rFonts w:ascii="Times New Roman" w:hAnsi="Times New Roman" w:cs="Times New Roman"/>
          <w:spacing w:val="-16"/>
          <w:w w:val="105"/>
          <w:sz w:val="24"/>
          <w:szCs w:val="24"/>
        </w:rPr>
        <w:t xml:space="preserve"> </w:t>
      </w:r>
      <w:r w:rsidRPr="00445CC2">
        <w:rPr>
          <w:rFonts w:ascii="Times New Roman" w:hAnsi="Times New Roman" w:cs="Times New Roman"/>
          <w:w w:val="105"/>
          <w:sz w:val="24"/>
          <w:szCs w:val="24"/>
        </w:rPr>
        <w:t>managed</w:t>
      </w:r>
      <w:r w:rsidRPr="00445CC2">
        <w:rPr>
          <w:rFonts w:ascii="Times New Roman" w:hAnsi="Times New Roman" w:cs="Times New Roman"/>
          <w:spacing w:val="-15"/>
          <w:w w:val="105"/>
          <w:sz w:val="24"/>
          <w:szCs w:val="24"/>
        </w:rPr>
        <w:t xml:space="preserve"> </w:t>
      </w:r>
      <w:r w:rsidRPr="00445CC2">
        <w:rPr>
          <w:rFonts w:ascii="Times New Roman" w:hAnsi="Times New Roman" w:cs="Times New Roman"/>
          <w:w w:val="105"/>
          <w:sz w:val="24"/>
          <w:szCs w:val="24"/>
        </w:rPr>
        <w:t>care</w:t>
      </w:r>
      <w:r w:rsidRPr="00445CC2">
        <w:rPr>
          <w:rFonts w:ascii="Times New Roman" w:hAnsi="Times New Roman" w:cs="Times New Roman"/>
          <w:spacing w:val="-15"/>
          <w:w w:val="105"/>
          <w:sz w:val="24"/>
          <w:szCs w:val="24"/>
        </w:rPr>
        <w:t xml:space="preserve"> </w:t>
      </w:r>
      <w:r w:rsidRPr="00445CC2">
        <w:rPr>
          <w:rFonts w:ascii="Times New Roman" w:hAnsi="Times New Roman" w:cs="Times New Roman"/>
          <w:w w:val="105"/>
          <w:sz w:val="24"/>
          <w:szCs w:val="24"/>
        </w:rPr>
        <w:t>plans</w:t>
      </w:r>
      <w:r w:rsidRPr="00445CC2">
        <w:rPr>
          <w:rFonts w:ascii="Times New Roman" w:hAnsi="Times New Roman" w:cs="Times New Roman"/>
          <w:spacing w:val="-16"/>
          <w:w w:val="105"/>
          <w:sz w:val="24"/>
          <w:szCs w:val="24"/>
        </w:rPr>
        <w:t xml:space="preserve"> </w:t>
      </w:r>
      <w:r w:rsidRPr="00445CC2">
        <w:rPr>
          <w:rFonts w:ascii="Times New Roman" w:hAnsi="Times New Roman" w:cs="Times New Roman"/>
          <w:w w:val="105"/>
          <w:sz w:val="24"/>
          <w:szCs w:val="24"/>
        </w:rPr>
        <w:t>not responsible</w:t>
      </w:r>
      <w:r w:rsidRPr="00445CC2">
        <w:rPr>
          <w:rFonts w:ascii="Times New Roman" w:hAnsi="Times New Roman" w:cs="Times New Roman"/>
          <w:spacing w:val="-15"/>
          <w:w w:val="105"/>
          <w:sz w:val="24"/>
          <w:szCs w:val="24"/>
        </w:rPr>
        <w:t xml:space="preserve"> </w:t>
      </w:r>
      <w:r w:rsidRPr="00445CC2">
        <w:rPr>
          <w:rFonts w:ascii="Times New Roman" w:hAnsi="Times New Roman" w:cs="Times New Roman"/>
          <w:w w:val="105"/>
          <w:sz w:val="24"/>
          <w:szCs w:val="24"/>
        </w:rPr>
        <w:t>for</w:t>
      </w:r>
      <w:r w:rsidRPr="00445CC2">
        <w:rPr>
          <w:rFonts w:ascii="Times New Roman" w:hAnsi="Times New Roman" w:cs="Times New Roman"/>
          <w:spacing w:val="-8"/>
          <w:w w:val="105"/>
          <w:sz w:val="24"/>
          <w:szCs w:val="24"/>
        </w:rPr>
        <w:t xml:space="preserve"> </w:t>
      </w:r>
      <w:r w:rsidRPr="00445CC2">
        <w:rPr>
          <w:rFonts w:ascii="Times New Roman" w:hAnsi="Times New Roman" w:cs="Times New Roman"/>
          <w:w w:val="105"/>
          <w:sz w:val="24"/>
          <w:szCs w:val="24"/>
        </w:rPr>
        <w:t>the</w:t>
      </w:r>
      <w:r w:rsidRPr="00445CC2">
        <w:rPr>
          <w:rFonts w:ascii="Times New Roman" w:hAnsi="Times New Roman" w:cs="Times New Roman"/>
          <w:spacing w:val="-8"/>
          <w:w w:val="105"/>
          <w:sz w:val="24"/>
          <w:szCs w:val="24"/>
        </w:rPr>
        <w:t xml:space="preserve"> </w:t>
      </w:r>
      <w:r w:rsidRPr="00445CC2">
        <w:rPr>
          <w:rFonts w:ascii="Times New Roman" w:hAnsi="Times New Roman" w:cs="Times New Roman"/>
          <w:w w:val="105"/>
          <w:sz w:val="24"/>
          <w:szCs w:val="24"/>
        </w:rPr>
        <w:t>CCBHC</w:t>
      </w:r>
      <w:r w:rsidRPr="00445CC2">
        <w:rPr>
          <w:rFonts w:ascii="Times New Roman" w:hAnsi="Times New Roman" w:cs="Times New Roman"/>
          <w:spacing w:val="-16"/>
          <w:w w:val="105"/>
          <w:sz w:val="24"/>
          <w:szCs w:val="24"/>
        </w:rPr>
        <w:t xml:space="preserve"> </w:t>
      </w:r>
      <w:r w:rsidRPr="00445CC2">
        <w:rPr>
          <w:rFonts w:ascii="Times New Roman" w:hAnsi="Times New Roman" w:cs="Times New Roman"/>
          <w:w w:val="105"/>
          <w:sz w:val="24"/>
          <w:szCs w:val="24"/>
        </w:rPr>
        <w:t>services,</w:t>
      </w:r>
      <w:r w:rsidRPr="00445CC2">
        <w:rPr>
          <w:rFonts w:ascii="Times New Roman" w:hAnsi="Times New Roman" w:cs="Times New Roman"/>
          <w:spacing w:val="-15"/>
          <w:w w:val="105"/>
          <w:sz w:val="24"/>
          <w:szCs w:val="24"/>
        </w:rPr>
        <w:t xml:space="preserve"> </w:t>
      </w:r>
      <w:r w:rsidRPr="00445CC2">
        <w:rPr>
          <w:rFonts w:ascii="Times New Roman" w:hAnsi="Times New Roman" w:cs="Times New Roman"/>
          <w:w w:val="105"/>
          <w:sz w:val="24"/>
          <w:szCs w:val="24"/>
        </w:rPr>
        <w:t>how</w:t>
      </w:r>
      <w:r w:rsidRPr="00445CC2">
        <w:rPr>
          <w:rFonts w:ascii="Times New Roman" w:hAnsi="Times New Roman" w:cs="Times New Roman"/>
          <w:spacing w:val="-15"/>
          <w:w w:val="105"/>
          <w:sz w:val="24"/>
          <w:szCs w:val="24"/>
        </w:rPr>
        <w:t xml:space="preserve"> </w:t>
      </w:r>
      <w:r w:rsidRPr="00445CC2">
        <w:rPr>
          <w:rFonts w:ascii="Times New Roman" w:hAnsi="Times New Roman" w:cs="Times New Roman"/>
          <w:w w:val="105"/>
          <w:sz w:val="24"/>
          <w:szCs w:val="24"/>
        </w:rPr>
        <w:t>managed</w:t>
      </w:r>
      <w:r w:rsidRPr="00445CC2">
        <w:rPr>
          <w:rFonts w:ascii="Times New Roman" w:hAnsi="Times New Roman" w:cs="Times New Roman"/>
          <w:spacing w:val="-16"/>
          <w:w w:val="105"/>
          <w:sz w:val="24"/>
          <w:szCs w:val="24"/>
        </w:rPr>
        <w:t xml:space="preserve"> </w:t>
      </w:r>
      <w:r w:rsidRPr="00445CC2">
        <w:rPr>
          <w:rFonts w:ascii="Times New Roman" w:hAnsi="Times New Roman" w:cs="Times New Roman"/>
          <w:w w:val="105"/>
          <w:sz w:val="24"/>
          <w:szCs w:val="24"/>
        </w:rPr>
        <w:t>care</w:t>
      </w:r>
      <w:r w:rsidRPr="00445CC2">
        <w:rPr>
          <w:rFonts w:ascii="Times New Roman" w:hAnsi="Times New Roman" w:cs="Times New Roman"/>
          <w:spacing w:val="-15"/>
          <w:w w:val="105"/>
          <w:sz w:val="24"/>
          <w:szCs w:val="24"/>
        </w:rPr>
        <w:t xml:space="preserve"> </w:t>
      </w:r>
      <w:r w:rsidRPr="00445CC2">
        <w:rPr>
          <w:rFonts w:ascii="Times New Roman" w:hAnsi="Times New Roman" w:cs="Times New Roman"/>
          <w:w w:val="105"/>
          <w:sz w:val="24"/>
          <w:szCs w:val="24"/>
        </w:rPr>
        <w:t>capitation</w:t>
      </w:r>
      <w:r w:rsidRPr="00445CC2">
        <w:rPr>
          <w:rFonts w:ascii="Times New Roman" w:hAnsi="Times New Roman" w:cs="Times New Roman"/>
          <w:spacing w:val="-14"/>
          <w:w w:val="105"/>
          <w:sz w:val="24"/>
          <w:szCs w:val="24"/>
        </w:rPr>
        <w:t xml:space="preserve"> </w:t>
      </w:r>
      <w:r w:rsidRPr="00445CC2">
        <w:rPr>
          <w:rFonts w:ascii="Times New Roman" w:hAnsi="Times New Roman" w:cs="Times New Roman"/>
          <w:w w:val="105"/>
          <w:sz w:val="24"/>
          <w:szCs w:val="24"/>
        </w:rPr>
        <w:t>rates will be changed, the</w:t>
      </w:r>
      <w:r w:rsidRPr="00445CC2">
        <w:rPr>
          <w:rFonts w:ascii="Times New Roman" w:hAnsi="Times New Roman" w:cs="Times New Roman"/>
          <w:spacing w:val="40"/>
          <w:w w:val="105"/>
          <w:sz w:val="24"/>
          <w:szCs w:val="24"/>
        </w:rPr>
        <w:t xml:space="preserve"> </w:t>
      </w:r>
      <w:r w:rsidRPr="00445CC2">
        <w:rPr>
          <w:rFonts w:ascii="Times New Roman" w:hAnsi="Times New Roman" w:cs="Times New Roman"/>
          <w:w w:val="105"/>
          <w:sz w:val="24"/>
          <w:szCs w:val="24"/>
        </w:rPr>
        <w:t xml:space="preserve">timing/process for determining that the new managed care rates will be </w:t>
      </w:r>
      <w:r>
        <w:rPr>
          <w:rFonts w:ascii="Times New Roman" w:hAnsi="Times New Roman" w:cs="Times New Roman"/>
          <w:w w:val="105"/>
          <w:sz w:val="24"/>
          <w:szCs w:val="24"/>
        </w:rPr>
        <w:t>a</w:t>
      </w:r>
      <w:r w:rsidRPr="00445CC2">
        <w:rPr>
          <w:rFonts w:ascii="Times New Roman" w:hAnsi="Times New Roman" w:cs="Times New Roman"/>
          <w:w w:val="105"/>
          <w:sz w:val="24"/>
          <w:szCs w:val="24"/>
        </w:rPr>
        <w:t>ctuarially sound, and</w:t>
      </w:r>
      <w:r w:rsidRPr="00445CC2">
        <w:rPr>
          <w:rFonts w:ascii="Times New Roman" w:hAnsi="Times New Roman" w:cs="Times New Roman"/>
          <w:spacing w:val="-1"/>
          <w:w w:val="105"/>
          <w:sz w:val="24"/>
          <w:szCs w:val="24"/>
        </w:rPr>
        <w:t xml:space="preserve"> </w:t>
      </w:r>
      <w:r w:rsidRPr="00445CC2">
        <w:rPr>
          <w:rFonts w:ascii="Times New Roman" w:hAnsi="Times New Roman" w:cs="Times New Roman"/>
          <w:w w:val="105"/>
          <w:sz w:val="24"/>
          <w:szCs w:val="24"/>
        </w:rPr>
        <w:t>how the state will</w:t>
      </w:r>
      <w:r w:rsidRPr="00445CC2">
        <w:rPr>
          <w:rFonts w:ascii="Times New Roman" w:hAnsi="Times New Roman" w:cs="Times New Roman"/>
          <w:spacing w:val="-1"/>
          <w:w w:val="105"/>
          <w:sz w:val="24"/>
          <w:szCs w:val="24"/>
        </w:rPr>
        <w:t xml:space="preserve"> </w:t>
      </w:r>
      <w:r w:rsidRPr="00445CC2">
        <w:rPr>
          <w:rFonts w:ascii="Times New Roman" w:hAnsi="Times New Roman" w:cs="Times New Roman"/>
          <w:w w:val="105"/>
          <w:sz w:val="24"/>
          <w:szCs w:val="24"/>
        </w:rPr>
        <w:t>ensure no</w:t>
      </w:r>
      <w:r w:rsidRPr="00445CC2">
        <w:rPr>
          <w:rFonts w:ascii="Times New Roman" w:hAnsi="Times New Roman" w:cs="Times New Roman"/>
          <w:spacing w:val="-3"/>
          <w:w w:val="105"/>
          <w:sz w:val="24"/>
          <w:szCs w:val="24"/>
        </w:rPr>
        <w:t xml:space="preserve"> </w:t>
      </w:r>
      <w:r w:rsidRPr="00445CC2">
        <w:rPr>
          <w:rFonts w:ascii="Times New Roman" w:hAnsi="Times New Roman" w:cs="Times New Roman"/>
          <w:w w:val="105"/>
          <w:sz w:val="24"/>
          <w:szCs w:val="24"/>
        </w:rPr>
        <w:t xml:space="preserve">duplication of expenses. If additional space is needed, please </w:t>
      </w:r>
      <w:proofErr w:type="gramStart"/>
      <w:r w:rsidRPr="00445CC2">
        <w:rPr>
          <w:rFonts w:ascii="Times New Roman" w:hAnsi="Times New Roman" w:cs="Times New Roman"/>
          <w:w w:val="105"/>
          <w:sz w:val="24"/>
          <w:szCs w:val="24"/>
        </w:rPr>
        <w:t>attach</w:t>
      </w:r>
      <w:proofErr w:type="gramEnd"/>
      <w:r w:rsidRPr="00445CC2">
        <w:rPr>
          <w:rFonts w:ascii="Times New Roman" w:hAnsi="Times New Roman" w:cs="Times New Roman"/>
          <w:w w:val="105"/>
          <w:sz w:val="24"/>
          <w:szCs w:val="24"/>
        </w:rPr>
        <w:t xml:space="preserve"> and identify the page that pertains to this section.</w:t>
      </w:r>
      <w:r w:rsidR="00595875" w:rsidRPr="00595875">
        <w:rPr>
          <w:rFonts w:ascii="Times New Roman" w:hAnsi="Times New Roman" w:cs="Times New Roman"/>
          <w:noProof/>
          <w:sz w:val="24"/>
          <w:szCs w:val="24"/>
        </w:rPr>
        <w:t xml:space="preserve"> </w:t>
      </w:r>
    </w:p>
    <w:p w14:paraId="39D308B0" w14:textId="77777777" w:rsidR="00E82457" w:rsidRPr="00491615" w:rsidRDefault="00E82457">
      <w:pPr>
        <w:spacing w:line="276" w:lineRule="auto"/>
        <w:contextualSpacing/>
        <w:rPr>
          <w:rFonts w:ascii="Times New Roman" w:hAnsi="Times New Roman" w:cs="Times New Roman"/>
          <w:noProof/>
          <w:sz w:val="10"/>
          <w:szCs w:val="10"/>
          <w:rPrChange w:id="862" w:author="Danielle Motley" w:date="2023-11-20T13:46:00Z">
            <w:rPr>
              <w:rFonts w:ascii="Times New Roman" w:hAnsi="Times New Roman" w:cs="Times New Roman"/>
              <w:noProof/>
              <w:sz w:val="24"/>
              <w:szCs w:val="24"/>
            </w:rPr>
          </w:rPrChange>
        </w:rPr>
        <w:pPrChange w:id="863" w:author="Danielle Motley" w:date="2023-11-20T12:15:00Z">
          <w:pPr>
            <w:ind w:left="-90"/>
          </w:pPr>
        </w:pPrChange>
      </w:pPr>
    </w:p>
    <w:p w14:paraId="7B125610" w14:textId="32B971FF" w:rsidR="00445CC2" w:rsidRDefault="00595875">
      <w:pPr>
        <w:spacing w:after="0" w:line="276" w:lineRule="auto"/>
        <w:contextualSpacing/>
        <w:rPr>
          <w:rFonts w:ascii="Times New Roman" w:hAnsi="Times New Roman" w:cs="Times New Roman"/>
          <w:w w:val="105"/>
          <w:sz w:val="24"/>
          <w:szCs w:val="24"/>
        </w:rPr>
        <w:pPrChange w:id="864" w:author="Danielle Motley" w:date="2023-11-20T12:15:00Z">
          <w:pPr>
            <w:spacing w:after="0"/>
            <w:ind w:left="-90"/>
          </w:pPr>
        </w:pPrChange>
      </w:pPr>
      <w:r w:rsidRPr="00445CC2">
        <w:rPr>
          <w:rFonts w:ascii="Times New Roman" w:hAnsi="Times New Roman" w:cs="Times New Roman"/>
          <w:noProof/>
          <w:sz w:val="24"/>
          <w:szCs w:val="24"/>
        </w:rPr>
        <w:lastRenderedPageBreak/>
        <mc:AlternateContent>
          <mc:Choice Requires="wps">
            <w:drawing>
              <wp:inline distT="0" distB="0" distL="0" distR="0" wp14:anchorId="48708E0C" wp14:editId="2F911153">
                <wp:extent cx="6263640" cy="1508760"/>
                <wp:effectExtent l="0" t="0" r="3810" b="0"/>
                <wp:docPr id="1246713273" name="Freeform: Shape 12467132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508760"/>
                        </a:xfrm>
                        <a:custGeom>
                          <a:avLst/>
                          <a:gdLst>
                            <a:gd name="T0" fmla="+- 0 10807 982"/>
                            <a:gd name="T1" fmla="*/ T0 w 9826"/>
                            <a:gd name="T2" fmla="+- 0 4005 1669"/>
                            <a:gd name="T3" fmla="*/ 4005 h 2336"/>
                            <a:gd name="T4" fmla="+- 0 982 982"/>
                            <a:gd name="T5" fmla="*/ T4 w 9826"/>
                            <a:gd name="T6" fmla="+- 0 4005 1669"/>
                            <a:gd name="T7" fmla="*/ 4005 h 2336"/>
                            <a:gd name="T8" fmla="+- 0 982 982"/>
                            <a:gd name="T9" fmla="*/ T8 w 9826"/>
                            <a:gd name="T10" fmla="+- 0 1669 1669"/>
                            <a:gd name="T11" fmla="*/ 1669 h 2336"/>
                            <a:gd name="T12" fmla="+- 0 10807 982"/>
                            <a:gd name="T13" fmla="*/ T12 w 9826"/>
                            <a:gd name="T14" fmla="+- 0 1669 1669"/>
                            <a:gd name="T15" fmla="*/ 1669 h 2336"/>
                            <a:gd name="T16" fmla="+- 0 10807 982"/>
                            <a:gd name="T17" fmla="*/ T16 w 9826"/>
                            <a:gd name="T18" fmla="+- 0 1679 1669"/>
                            <a:gd name="T19" fmla="*/ 1679 h 2336"/>
                            <a:gd name="T20" fmla="+- 0 998 982"/>
                            <a:gd name="T21" fmla="*/ T20 w 9826"/>
                            <a:gd name="T22" fmla="+- 0 1679 1669"/>
                            <a:gd name="T23" fmla="*/ 1679 h 2336"/>
                            <a:gd name="T24" fmla="+- 0 991 982"/>
                            <a:gd name="T25" fmla="*/ T24 w 9826"/>
                            <a:gd name="T26" fmla="+- 0 1686 1669"/>
                            <a:gd name="T27" fmla="*/ 1686 h 2336"/>
                            <a:gd name="T28" fmla="+- 0 998 982"/>
                            <a:gd name="T29" fmla="*/ T28 w 9826"/>
                            <a:gd name="T30" fmla="+- 0 1686 1669"/>
                            <a:gd name="T31" fmla="*/ 1686 h 2336"/>
                            <a:gd name="T32" fmla="+- 0 998 982"/>
                            <a:gd name="T33" fmla="*/ T32 w 9826"/>
                            <a:gd name="T34" fmla="+- 0 3988 1669"/>
                            <a:gd name="T35" fmla="*/ 3988 h 2336"/>
                            <a:gd name="T36" fmla="+- 0 991 982"/>
                            <a:gd name="T37" fmla="*/ T36 w 9826"/>
                            <a:gd name="T38" fmla="+- 0 3988 1669"/>
                            <a:gd name="T39" fmla="*/ 3988 h 2336"/>
                            <a:gd name="T40" fmla="+- 0 998 982"/>
                            <a:gd name="T41" fmla="*/ T40 w 9826"/>
                            <a:gd name="T42" fmla="+- 0 3997 1669"/>
                            <a:gd name="T43" fmla="*/ 3997 h 2336"/>
                            <a:gd name="T44" fmla="+- 0 10807 982"/>
                            <a:gd name="T45" fmla="*/ T44 w 9826"/>
                            <a:gd name="T46" fmla="+- 0 3997 1669"/>
                            <a:gd name="T47" fmla="*/ 3997 h 2336"/>
                            <a:gd name="T48" fmla="+- 0 10807 982"/>
                            <a:gd name="T49" fmla="*/ T48 w 9826"/>
                            <a:gd name="T50" fmla="+- 0 4005 1669"/>
                            <a:gd name="T51" fmla="*/ 4005 h 2336"/>
                            <a:gd name="T52" fmla="+- 0 998 982"/>
                            <a:gd name="T53" fmla="*/ T52 w 9826"/>
                            <a:gd name="T54" fmla="+- 0 1686 1669"/>
                            <a:gd name="T55" fmla="*/ 1686 h 2336"/>
                            <a:gd name="T56" fmla="+- 0 991 982"/>
                            <a:gd name="T57" fmla="*/ T56 w 9826"/>
                            <a:gd name="T58" fmla="+- 0 1686 1669"/>
                            <a:gd name="T59" fmla="*/ 1686 h 2336"/>
                            <a:gd name="T60" fmla="+- 0 998 982"/>
                            <a:gd name="T61" fmla="*/ T60 w 9826"/>
                            <a:gd name="T62" fmla="+- 0 1679 1669"/>
                            <a:gd name="T63" fmla="*/ 1679 h 2336"/>
                            <a:gd name="T64" fmla="+- 0 998 982"/>
                            <a:gd name="T65" fmla="*/ T64 w 9826"/>
                            <a:gd name="T66" fmla="+- 0 1686 1669"/>
                            <a:gd name="T67" fmla="*/ 1686 h 2336"/>
                            <a:gd name="T68" fmla="+- 0 10793 982"/>
                            <a:gd name="T69" fmla="*/ T68 w 9826"/>
                            <a:gd name="T70" fmla="+- 0 1686 1669"/>
                            <a:gd name="T71" fmla="*/ 1686 h 2336"/>
                            <a:gd name="T72" fmla="+- 0 998 982"/>
                            <a:gd name="T73" fmla="*/ T72 w 9826"/>
                            <a:gd name="T74" fmla="+- 0 1686 1669"/>
                            <a:gd name="T75" fmla="*/ 1686 h 2336"/>
                            <a:gd name="T76" fmla="+- 0 998 982"/>
                            <a:gd name="T77" fmla="*/ T76 w 9826"/>
                            <a:gd name="T78" fmla="+- 0 1679 1669"/>
                            <a:gd name="T79" fmla="*/ 1679 h 2336"/>
                            <a:gd name="T80" fmla="+- 0 10793 982"/>
                            <a:gd name="T81" fmla="*/ T80 w 9826"/>
                            <a:gd name="T82" fmla="+- 0 1679 1669"/>
                            <a:gd name="T83" fmla="*/ 1679 h 2336"/>
                            <a:gd name="T84" fmla="+- 0 10793 982"/>
                            <a:gd name="T85" fmla="*/ T84 w 9826"/>
                            <a:gd name="T86" fmla="+- 0 1686 1669"/>
                            <a:gd name="T87" fmla="*/ 1686 h 2336"/>
                            <a:gd name="T88" fmla="+- 0 10793 982"/>
                            <a:gd name="T89" fmla="*/ T88 w 9826"/>
                            <a:gd name="T90" fmla="+- 0 3997 1669"/>
                            <a:gd name="T91" fmla="*/ 3997 h 2336"/>
                            <a:gd name="T92" fmla="+- 0 10793 982"/>
                            <a:gd name="T93" fmla="*/ T92 w 9826"/>
                            <a:gd name="T94" fmla="+- 0 1679 1669"/>
                            <a:gd name="T95" fmla="*/ 1679 h 2336"/>
                            <a:gd name="T96" fmla="+- 0 10800 982"/>
                            <a:gd name="T97" fmla="*/ T96 w 9826"/>
                            <a:gd name="T98" fmla="+- 0 1686 1669"/>
                            <a:gd name="T99" fmla="*/ 1686 h 2336"/>
                            <a:gd name="T100" fmla="+- 0 10807 982"/>
                            <a:gd name="T101" fmla="*/ T100 w 9826"/>
                            <a:gd name="T102" fmla="+- 0 1686 1669"/>
                            <a:gd name="T103" fmla="*/ 1686 h 2336"/>
                            <a:gd name="T104" fmla="+- 0 10807 982"/>
                            <a:gd name="T105" fmla="*/ T104 w 9826"/>
                            <a:gd name="T106" fmla="+- 0 3988 1669"/>
                            <a:gd name="T107" fmla="*/ 3988 h 2336"/>
                            <a:gd name="T108" fmla="+- 0 10800 982"/>
                            <a:gd name="T109" fmla="*/ T108 w 9826"/>
                            <a:gd name="T110" fmla="+- 0 3988 1669"/>
                            <a:gd name="T111" fmla="*/ 3988 h 2336"/>
                            <a:gd name="T112" fmla="+- 0 10793 982"/>
                            <a:gd name="T113" fmla="*/ T112 w 9826"/>
                            <a:gd name="T114" fmla="+- 0 3997 1669"/>
                            <a:gd name="T115" fmla="*/ 3997 h 2336"/>
                            <a:gd name="T116" fmla="+- 0 10807 982"/>
                            <a:gd name="T117" fmla="*/ T116 w 9826"/>
                            <a:gd name="T118" fmla="+- 0 1686 1669"/>
                            <a:gd name="T119" fmla="*/ 1686 h 2336"/>
                            <a:gd name="T120" fmla="+- 0 10800 982"/>
                            <a:gd name="T121" fmla="*/ T120 w 9826"/>
                            <a:gd name="T122" fmla="+- 0 1686 1669"/>
                            <a:gd name="T123" fmla="*/ 1686 h 2336"/>
                            <a:gd name="T124" fmla="+- 0 10793 982"/>
                            <a:gd name="T125" fmla="*/ T124 w 9826"/>
                            <a:gd name="T126" fmla="+- 0 1679 1669"/>
                            <a:gd name="T127" fmla="*/ 1679 h 2336"/>
                            <a:gd name="T128" fmla="+- 0 10807 982"/>
                            <a:gd name="T129" fmla="*/ T128 w 9826"/>
                            <a:gd name="T130" fmla="+- 0 1679 1669"/>
                            <a:gd name="T131" fmla="*/ 1679 h 2336"/>
                            <a:gd name="T132" fmla="+- 0 10807 982"/>
                            <a:gd name="T133" fmla="*/ T132 w 9826"/>
                            <a:gd name="T134" fmla="+- 0 1686 1669"/>
                            <a:gd name="T135" fmla="*/ 1686 h 2336"/>
                            <a:gd name="T136" fmla="+- 0 998 982"/>
                            <a:gd name="T137" fmla="*/ T136 w 9826"/>
                            <a:gd name="T138" fmla="+- 0 3997 1669"/>
                            <a:gd name="T139" fmla="*/ 3997 h 2336"/>
                            <a:gd name="T140" fmla="+- 0 991 982"/>
                            <a:gd name="T141" fmla="*/ T140 w 9826"/>
                            <a:gd name="T142" fmla="+- 0 3988 1669"/>
                            <a:gd name="T143" fmla="*/ 3988 h 2336"/>
                            <a:gd name="T144" fmla="+- 0 998 982"/>
                            <a:gd name="T145" fmla="*/ T144 w 9826"/>
                            <a:gd name="T146" fmla="+- 0 3988 1669"/>
                            <a:gd name="T147" fmla="*/ 3988 h 2336"/>
                            <a:gd name="T148" fmla="+- 0 998 982"/>
                            <a:gd name="T149" fmla="*/ T148 w 9826"/>
                            <a:gd name="T150" fmla="+- 0 3997 1669"/>
                            <a:gd name="T151" fmla="*/ 3997 h 2336"/>
                            <a:gd name="T152" fmla="+- 0 10793 982"/>
                            <a:gd name="T153" fmla="*/ T152 w 9826"/>
                            <a:gd name="T154" fmla="+- 0 3997 1669"/>
                            <a:gd name="T155" fmla="*/ 3997 h 2336"/>
                            <a:gd name="T156" fmla="+- 0 998 982"/>
                            <a:gd name="T157" fmla="*/ T156 w 9826"/>
                            <a:gd name="T158" fmla="+- 0 3997 1669"/>
                            <a:gd name="T159" fmla="*/ 3997 h 2336"/>
                            <a:gd name="T160" fmla="+- 0 998 982"/>
                            <a:gd name="T161" fmla="*/ T160 w 9826"/>
                            <a:gd name="T162" fmla="+- 0 3988 1669"/>
                            <a:gd name="T163" fmla="*/ 3988 h 2336"/>
                            <a:gd name="T164" fmla="+- 0 10793 982"/>
                            <a:gd name="T165" fmla="*/ T164 w 9826"/>
                            <a:gd name="T166" fmla="+- 0 3988 1669"/>
                            <a:gd name="T167" fmla="*/ 3988 h 2336"/>
                            <a:gd name="T168" fmla="+- 0 10793 982"/>
                            <a:gd name="T169" fmla="*/ T168 w 9826"/>
                            <a:gd name="T170" fmla="+- 0 3997 1669"/>
                            <a:gd name="T171" fmla="*/ 3997 h 2336"/>
                            <a:gd name="T172" fmla="+- 0 10807 982"/>
                            <a:gd name="T173" fmla="*/ T172 w 9826"/>
                            <a:gd name="T174" fmla="+- 0 3997 1669"/>
                            <a:gd name="T175" fmla="*/ 3997 h 2336"/>
                            <a:gd name="T176" fmla="+- 0 10793 982"/>
                            <a:gd name="T177" fmla="*/ T176 w 9826"/>
                            <a:gd name="T178" fmla="+- 0 3997 1669"/>
                            <a:gd name="T179" fmla="*/ 3997 h 2336"/>
                            <a:gd name="T180" fmla="+- 0 10800 982"/>
                            <a:gd name="T181" fmla="*/ T180 w 9826"/>
                            <a:gd name="T182" fmla="+- 0 3988 1669"/>
                            <a:gd name="T183" fmla="*/ 3988 h 2336"/>
                            <a:gd name="T184" fmla="+- 0 10807 982"/>
                            <a:gd name="T185" fmla="*/ T184 w 9826"/>
                            <a:gd name="T186" fmla="+- 0 3988 1669"/>
                            <a:gd name="T187" fmla="*/ 3988 h 2336"/>
                            <a:gd name="T188" fmla="+- 0 10807 982"/>
                            <a:gd name="T189" fmla="*/ T188 w 9826"/>
                            <a:gd name="T190" fmla="+- 0 3997 1669"/>
                            <a:gd name="T191" fmla="*/ 3997 h 23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826" h="2336">
                              <a:moveTo>
                                <a:pt x="9825" y="2336"/>
                              </a:moveTo>
                              <a:lnTo>
                                <a:pt x="0" y="2336"/>
                              </a:lnTo>
                              <a:lnTo>
                                <a:pt x="0" y="0"/>
                              </a:lnTo>
                              <a:lnTo>
                                <a:pt x="9825" y="0"/>
                              </a:lnTo>
                              <a:lnTo>
                                <a:pt x="9825" y="10"/>
                              </a:lnTo>
                              <a:lnTo>
                                <a:pt x="16" y="10"/>
                              </a:lnTo>
                              <a:lnTo>
                                <a:pt x="9" y="17"/>
                              </a:lnTo>
                              <a:lnTo>
                                <a:pt x="16" y="17"/>
                              </a:lnTo>
                              <a:lnTo>
                                <a:pt x="16" y="2319"/>
                              </a:lnTo>
                              <a:lnTo>
                                <a:pt x="9" y="2319"/>
                              </a:lnTo>
                              <a:lnTo>
                                <a:pt x="16" y="2328"/>
                              </a:lnTo>
                              <a:lnTo>
                                <a:pt x="9825" y="2328"/>
                              </a:lnTo>
                              <a:lnTo>
                                <a:pt x="9825" y="2336"/>
                              </a:lnTo>
                              <a:close/>
                              <a:moveTo>
                                <a:pt x="16" y="17"/>
                              </a:moveTo>
                              <a:lnTo>
                                <a:pt x="9" y="17"/>
                              </a:lnTo>
                              <a:lnTo>
                                <a:pt x="16" y="10"/>
                              </a:lnTo>
                              <a:lnTo>
                                <a:pt x="16" y="17"/>
                              </a:lnTo>
                              <a:close/>
                              <a:moveTo>
                                <a:pt x="9811" y="17"/>
                              </a:moveTo>
                              <a:lnTo>
                                <a:pt x="16" y="17"/>
                              </a:lnTo>
                              <a:lnTo>
                                <a:pt x="16" y="10"/>
                              </a:lnTo>
                              <a:lnTo>
                                <a:pt x="9811" y="10"/>
                              </a:lnTo>
                              <a:lnTo>
                                <a:pt x="9811" y="17"/>
                              </a:lnTo>
                              <a:close/>
                              <a:moveTo>
                                <a:pt x="9811" y="2328"/>
                              </a:moveTo>
                              <a:lnTo>
                                <a:pt x="9811" y="10"/>
                              </a:lnTo>
                              <a:lnTo>
                                <a:pt x="9818" y="17"/>
                              </a:lnTo>
                              <a:lnTo>
                                <a:pt x="9825" y="17"/>
                              </a:lnTo>
                              <a:lnTo>
                                <a:pt x="9825" y="2319"/>
                              </a:lnTo>
                              <a:lnTo>
                                <a:pt x="9818" y="2319"/>
                              </a:lnTo>
                              <a:lnTo>
                                <a:pt x="9811" y="2328"/>
                              </a:lnTo>
                              <a:close/>
                              <a:moveTo>
                                <a:pt x="9825" y="17"/>
                              </a:moveTo>
                              <a:lnTo>
                                <a:pt x="9818" y="17"/>
                              </a:lnTo>
                              <a:lnTo>
                                <a:pt x="9811" y="10"/>
                              </a:lnTo>
                              <a:lnTo>
                                <a:pt x="9825" y="10"/>
                              </a:lnTo>
                              <a:lnTo>
                                <a:pt x="9825" y="17"/>
                              </a:lnTo>
                              <a:close/>
                              <a:moveTo>
                                <a:pt x="16" y="2328"/>
                              </a:moveTo>
                              <a:lnTo>
                                <a:pt x="9" y="2319"/>
                              </a:lnTo>
                              <a:lnTo>
                                <a:pt x="16" y="2319"/>
                              </a:lnTo>
                              <a:lnTo>
                                <a:pt x="16" y="2328"/>
                              </a:lnTo>
                              <a:close/>
                              <a:moveTo>
                                <a:pt x="9811" y="2328"/>
                              </a:moveTo>
                              <a:lnTo>
                                <a:pt x="16" y="2328"/>
                              </a:lnTo>
                              <a:lnTo>
                                <a:pt x="16" y="2319"/>
                              </a:lnTo>
                              <a:lnTo>
                                <a:pt x="9811" y="2319"/>
                              </a:lnTo>
                              <a:lnTo>
                                <a:pt x="9811" y="2328"/>
                              </a:lnTo>
                              <a:close/>
                              <a:moveTo>
                                <a:pt x="9825" y="2328"/>
                              </a:moveTo>
                              <a:lnTo>
                                <a:pt x="9811" y="2328"/>
                              </a:lnTo>
                              <a:lnTo>
                                <a:pt x="9818" y="2319"/>
                              </a:lnTo>
                              <a:lnTo>
                                <a:pt x="9825" y="2319"/>
                              </a:lnTo>
                              <a:lnTo>
                                <a:pt x="9825" y="23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24463D8B" id="Freeform: Shape 1246713273" o:spid="_x0000_s1026" style="width:493.2pt;height:118.8pt;visibility:visible;mso-wrap-style:square;mso-left-percent:-10001;mso-top-percent:-10001;mso-position-horizontal:absolute;mso-position-horizontal-relative:char;mso-position-vertical:absolute;mso-position-vertical-relative:line;mso-left-percent:-10001;mso-top-percent:-10001;v-text-anchor:top" coordsize="9826,2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" path="m9825,2336l,2336,,,9825,r,10l16,10,9,17r7,l16,2319r-7,l16,2328r9809,l9825,2336xm16,17r-7,l16,10r,7xm9811,17l16,17r,-7l9811,10r,7xm9811,2328r,-2318l9818,17r7,l9825,2319r-7,l9811,2328xm9825,17r-7,l9811,10r14,l9825,17xm16,2328r-7,-9l16,2319r,9xm9811,2328r-9795,l16,2319r9795,l9811,2328xm9825,2328r-14,l9818,2319r7,l9825,2328xe" fillcolor="black" stroked="f">
                <v:path arrowok="t" o:connecttype="custom" o:connectlocs="6263003,2586723;0,2586723;0,1077963;6263003,1077963;6263003,1084421;10199,1084421;5737,1088942;10199,1088942;10199,2575743;5737,2575743;10199,2581556;6263003,2581556;6263003,2586723;10199,1088942;5737,1088942;10199,1084421;10199,1088942;6254078,1088942;10199,1088942;10199,1084421;6254078,1084421;6254078,1088942;6254078,2581556;6254078,1084421;6258540,1088942;6263003,1088942;6263003,2575743;6258540,2575743;6254078,2581556;6263003,1088942;6258540,1088942;6254078,1084421;6263003,1084421;6263003,1088942;10199,2581556;5737,2575743;10199,2575743;10199,2581556;6254078,2581556;10199,2581556;10199,2575743;6254078,2575743;6254078,2581556;6263003,2581556;6254078,2581556;6258540,2575743;6263003,2575743;6263003,2581556" o:connectangles="0,0,0,0,0,0,0,0,0,0,0,0,0,0,0,0,0,0,0,0,0,0,0,0,0,0,0,0,0,0,0,0,0,0,0,0,0,0,0,0,0,0,0,0,0,0,0,0"/>
                <w10:anchorlock/>
              </v:shape>
            </w:pict>
          </mc:Fallback>
        </mc:AlternateContent>
      </w:r>
    </w:p>
    <w:p w14:paraId="5274B38C" w14:textId="77777777" w:rsidR="00105D57" w:rsidRDefault="00105D57">
      <w:pPr>
        <w:spacing w:line="276" w:lineRule="auto"/>
        <w:contextualSpacing/>
        <w:rPr>
          <w:rFonts w:ascii="Times New Roman" w:hAnsi="Times New Roman" w:cs="Times New Roman"/>
          <w:w w:val="105"/>
          <w:sz w:val="24"/>
          <w:szCs w:val="24"/>
        </w:rPr>
        <w:pPrChange w:id="865" w:author="Danielle Motley" w:date="2023-11-20T12:15:00Z">
          <w:pPr>
            <w:ind w:left="-90"/>
          </w:pPr>
        </w:pPrChange>
      </w:pPr>
    </w:p>
    <w:p w14:paraId="352F79AE" w14:textId="3C8B98E1" w:rsidR="00445CC2" w:rsidRPr="005F598B" w:rsidRDefault="00445CC2">
      <w:pPr>
        <w:spacing w:after="0"/>
        <w:ind w:right="-360"/>
        <w:rPr>
          <w:ins w:id="866" w:author="Danielle Motley" w:date="2023-11-20T12:22:00Z"/>
          <w:rFonts w:ascii="Times New Roman" w:hAnsi="Times New Roman" w:cs="Times New Roman"/>
          <w:spacing w:val="-2"/>
          <w:w w:val="105"/>
          <w:sz w:val="24"/>
          <w:szCs w:val="24"/>
          <w:rPrChange w:id="867" w:author="Danielle Motley" w:date="2023-11-20T13:41:00Z">
            <w:rPr>
              <w:ins w:id="868" w:author="Danielle Motley" w:date="2023-11-20T12:22:00Z"/>
              <w:spacing w:val="-2"/>
              <w:w w:val="105"/>
            </w:rPr>
          </w:rPrChange>
        </w:rPr>
        <w:pPrChange w:id="869" w:author="Danielle Motley" w:date="2023-11-20T13:41:00Z">
          <w:pPr>
            <w:spacing w:line="276" w:lineRule="auto"/>
            <w:contextualSpacing/>
          </w:pPr>
        </w:pPrChange>
      </w:pPr>
      <w:bookmarkStart w:id="870" w:name="_Hlk149117062"/>
      <w:r w:rsidRPr="005F598B">
        <w:rPr>
          <w:rFonts w:ascii="Times New Roman" w:hAnsi="Times New Roman" w:cs="Times New Roman"/>
          <w:w w:val="105"/>
          <w:sz w:val="24"/>
          <w:szCs w:val="24"/>
          <w:rPrChange w:id="871" w:author="Danielle Motley" w:date="2023-11-20T13:41:00Z">
            <w:rPr>
              <w:w w:val="105"/>
            </w:rPr>
          </w:rPrChange>
        </w:rPr>
        <w:t>If a state chooses not</w:t>
      </w:r>
      <w:r w:rsidRPr="005F598B">
        <w:rPr>
          <w:rFonts w:ascii="Times New Roman" w:hAnsi="Times New Roman" w:cs="Times New Roman"/>
          <w:spacing w:val="40"/>
          <w:w w:val="105"/>
          <w:sz w:val="24"/>
          <w:szCs w:val="24"/>
          <w:rPrChange w:id="872" w:author="Danielle Motley" w:date="2023-11-20T13:41:00Z">
            <w:rPr>
              <w:spacing w:val="40"/>
              <w:w w:val="105"/>
            </w:rPr>
          </w:rPrChange>
        </w:rPr>
        <w:t xml:space="preserve"> </w:t>
      </w:r>
      <w:r w:rsidRPr="005F598B">
        <w:rPr>
          <w:rFonts w:ascii="Times New Roman" w:hAnsi="Times New Roman" w:cs="Times New Roman"/>
          <w:w w:val="105"/>
          <w:sz w:val="24"/>
          <w:szCs w:val="24"/>
          <w:rPrChange w:id="873" w:author="Danielle Motley" w:date="2023-11-20T13:41:00Z">
            <w:rPr>
              <w:w w:val="105"/>
            </w:rPr>
          </w:rPrChange>
        </w:rPr>
        <w:t>to</w:t>
      </w:r>
      <w:r w:rsidRPr="005F598B">
        <w:rPr>
          <w:rFonts w:ascii="Times New Roman" w:hAnsi="Times New Roman" w:cs="Times New Roman"/>
          <w:spacing w:val="35"/>
          <w:w w:val="105"/>
          <w:sz w:val="24"/>
          <w:szCs w:val="24"/>
          <w:rPrChange w:id="874" w:author="Danielle Motley" w:date="2023-11-20T13:41:00Z">
            <w:rPr>
              <w:spacing w:val="35"/>
              <w:w w:val="105"/>
            </w:rPr>
          </w:rPrChange>
        </w:rPr>
        <w:t xml:space="preserve"> </w:t>
      </w:r>
      <w:r w:rsidRPr="005F598B">
        <w:rPr>
          <w:rFonts w:ascii="Times New Roman" w:hAnsi="Times New Roman" w:cs="Times New Roman"/>
          <w:w w:val="105"/>
          <w:sz w:val="24"/>
          <w:szCs w:val="24"/>
          <w:rPrChange w:id="875" w:author="Danielle Motley" w:date="2023-11-20T13:41:00Z">
            <w:rPr>
              <w:w w:val="105"/>
            </w:rPr>
          </w:rPrChange>
        </w:rPr>
        <w:t>include all demonstration services under one</w:t>
      </w:r>
      <w:r w:rsidRPr="005F598B">
        <w:rPr>
          <w:rFonts w:ascii="Times New Roman" w:hAnsi="Times New Roman" w:cs="Times New Roman"/>
          <w:spacing w:val="-2"/>
          <w:w w:val="105"/>
          <w:sz w:val="24"/>
          <w:szCs w:val="24"/>
          <w:rPrChange w:id="876" w:author="Danielle Motley" w:date="2023-11-20T13:41:00Z">
            <w:rPr>
              <w:spacing w:val="-2"/>
              <w:w w:val="105"/>
            </w:rPr>
          </w:rPrChange>
        </w:rPr>
        <w:t xml:space="preserve"> </w:t>
      </w:r>
      <w:r w:rsidRPr="005F598B">
        <w:rPr>
          <w:rFonts w:ascii="Times New Roman" w:hAnsi="Times New Roman" w:cs="Times New Roman"/>
          <w:w w:val="105"/>
          <w:sz w:val="24"/>
          <w:szCs w:val="24"/>
          <w:rPrChange w:id="877" w:author="Danielle Motley" w:date="2023-11-20T13:41:00Z">
            <w:rPr>
              <w:w w:val="105"/>
            </w:rPr>
          </w:rPrChange>
        </w:rPr>
        <w:t>contractor, define the delineation</w:t>
      </w:r>
      <w:r w:rsidRPr="005F598B">
        <w:rPr>
          <w:rFonts w:ascii="Times New Roman" w:hAnsi="Times New Roman" w:cs="Times New Roman"/>
          <w:spacing w:val="20"/>
          <w:w w:val="105"/>
          <w:sz w:val="24"/>
          <w:szCs w:val="24"/>
          <w:rPrChange w:id="878" w:author="Danielle Motley" w:date="2023-11-20T13:41:00Z">
            <w:rPr>
              <w:spacing w:val="20"/>
              <w:w w:val="105"/>
            </w:rPr>
          </w:rPrChange>
        </w:rPr>
        <w:t xml:space="preserve"> </w:t>
      </w:r>
      <w:r w:rsidRPr="005F598B">
        <w:rPr>
          <w:rFonts w:ascii="Times New Roman" w:hAnsi="Times New Roman" w:cs="Times New Roman"/>
          <w:w w:val="105"/>
          <w:sz w:val="24"/>
          <w:szCs w:val="24"/>
          <w:rPrChange w:id="879" w:author="Danielle Motley" w:date="2023-11-20T13:41:00Z">
            <w:rPr>
              <w:w w:val="105"/>
            </w:rPr>
          </w:rPrChange>
        </w:rPr>
        <w:t>of services between contractors. If this delineation</w:t>
      </w:r>
      <w:r w:rsidRPr="005F598B">
        <w:rPr>
          <w:rFonts w:ascii="Times New Roman" w:hAnsi="Times New Roman" w:cs="Times New Roman"/>
          <w:spacing w:val="22"/>
          <w:w w:val="105"/>
          <w:sz w:val="24"/>
          <w:szCs w:val="24"/>
          <w:rPrChange w:id="880" w:author="Danielle Motley" w:date="2023-11-20T13:41:00Z">
            <w:rPr>
              <w:spacing w:val="22"/>
              <w:w w:val="105"/>
            </w:rPr>
          </w:rPrChange>
        </w:rPr>
        <w:t xml:space="preserve"> </w:t>
      </w:r>
      <w:r w:rsidRPr="005F598B">
        <w:rPr>
          <w:rFonts w:ascii="Times New Roman" w:hAnsi="Times New Roman" w:cs="Times New Roman"/>
          <w:w w:val="105"/>
          <w:sz w:val="24"/>
          <w:szCs w:val="24"/>
          <w:rPrChange w:id="881" w:author="Danielle Motley" w:date="2023-11-20T13:41:00Z">
            <w:rPr>
              <w:w w:val="105"/>
            </w:rPr>
          </w:rPrChange>
        </w:rPr>
        <w:t>will require a change to</w:t>
      </w:r>
      <w:r w:rsidRPr="005F598B">
        <w:rPr>
          <w:rFonts w:ascii="Times New Roman" w:hAnsi="Times New Roman" w:cs="Times New Roman"/>
          <w:spacing w:val="34"/>
          <w:w w:val="105"/>
          <w:sz w:val="24"/>
          <w:szCs w:val="24"/>
          <w:rPrChange w:id="882" w:author="Danielle Motley" w:date="2023-11-20T13:41:00Z">
            <w:rPr>
              <w:spacing w:val="34"/>
              <w:w w:val="105"/>
            </w:rPr>
          </w:rPrChange>
        </w:rPr>
        <w:t xml:space="preserve"> </w:t>
      </w:r>
      <w:r w:rsidRPr="005F598B">
        <w:rPr>
          <w:rFonts w:ascii="Times New Roman" w:hAnsi="Times New Roman" w:cs="Times New Roman"/>
          <w:w w:val="105"/>
          <w:sz w:val="24"/>
          <w:szCs w:val="24"/>
          <w:rPrChange w:id="883" w:author="Danielle Motley" w:date="2023-11-20T13:41:00Z">
            <w:rPr>
              <w:w w:val="105"/>
            </w:rPr>
          </w:rPrChange>
        </w:rPr>
        <w:t>managed care capitation rates, explain how rates will</w:t>
      </w:r>
      <w:r w:rsidRPr="005F598B">
        <w:rPr>
          <w:rFonts w:ascii="Times New Roman" w:hAnsi="Times New Roman" w:cs="Times New Roman"/>
          <w:spacing w:val="-2"/>
          <w:w w:val="105"/>
          <w:sz w:val="24"/>
          <w:szCs w:val="24"/>
          <w:rPrChange w:id="884" w:author="Danielle Motley" w:date="2023-11-20T13:41:00Z">
            <w:rPr>
              <w:spacing w:val="-2"/>
              <w:w w:val="105"/>
            </w:rPr>
          </w:rPrChange>
        </w:rPr>
        <w:t xml:space="preserve"> </w:t>
      </w:r>
      <w:r w:rsidRPr="005F598B">
        <w:rPr>
          <w:rFonts w:ascii="Times New Roman" w:hAnsi="Times New Roman" w:cs="Times New Roman"/>
          <w:w w:val="105"/>
          <w:sz w:val="24"/>
          <w:szCs w:val="24"/>
          <w:rPrChange w:id="885" w:author="Danielle Motley" w:date="2023-11-20T13:41:00Z">
            <w:rPr>
              <w:w w:val="105"/>
            </w:rPr>
          </w:rPrChange>
        </w:rPr>
        <w:t>be affected, the</w:t>
      </w:r>
      <w:r w:rsidRPr="005F598B">
        <w:rPr>
          <w:rFonts w:ascii="Times New Roman" w:hAnsi="Times New Roman" w:cs="Times New Roman"/>
          <w:spacing w:val="-1"/>
          <w:w w:val="105"/>
          <w:sz w:val="24"/>
          <w:szCs w:val="24"/>
          <w:rPrChange w:id="886" w:author="Danielle Motley" w:date="2023-11-20T13:41:00Z">
            <w:rPr>
              <w:spacing w:val="-1"/>
              <w:w w:val="105"/>
            </w:rPr>
          </w:rPrChange>
        </w:rPr>
        <w:t xml:space="preserve"> </w:t>
      </w:r>
      <w:r w:rsidRPr="005F598B">
        <w:rPr>
          <w:rFonts w:ascii="Times New Roman" w:hAnsi="Times New Roman" w:cs="Times New Roman"/>
          <w:w w:val="105"/>
          <w:sz w:val="24"/>
          <w:szCs w:val="24"/>
          <w:rPrChange w:id="887" w:author="Danielle Motley" w:date="2023-11-20T13:41:00Z">
            <w:rPr>
              <w:w w:val="105"/>
            </w:rPr>
          </w:rPrChange>
        </w:rPr>
        <w:t>timing</w:t>
      </w:r>
      <w:r w:rsidRPr="005F598B">
        <w:rPr>
          <w:rFonts w:ascii="Times New Roman" w:hAnsi="Times New Roman" w:cs="Times New Roman"/>
          <w:spacing w:val="-5"/>
          <w:w w:val="105"/>
          <w:sz w:val="24"/>
          <w:szCs w:val="24"/>
          <w:rPrChange w:id="888" w:author="Danielle Motley" w:date="2023-11-20T13:41:00Z">
            <w:rPr>
              <w:spacing w:val="-5"/>
              <w:w w:val="105"/>
            </w:rPr>
          </w:rPrChange>
        </w:rPr>
        <w:t xml:space="preserve"> </w:t>
      </w:r>
      <w:r w:rsidRPr="005F598B">
        <w:rPr>
          <w:rFonts w:ascii="Times New Roman" w:hAnsi="Times New Roman" w:cs="Times New Roman"/>
          <w:w w:val="105"/>
          <w:sz w:val="24"/>
          <w:szCs w:val="24"/>
          <w:rPrChange w:id="889" w:author="Danielle Motley" w:date="2023-11-20T13:41:00Z">
            <w:rPr>
              <w:w w:val="105"/>
            </w:rPr>
          </w:rPrChange>
        </w:rPr>
        <w:t>and process for</w:t>
      </w:r>
      <w:r w:rsidRPr="005F598B">
        <w:rPr>
          <w:rFonts w:ascii="Times New Roman" w:hAnsi="Times New Roman" w:cs="Times New Roman"/>
          <w:spacing w:val="40"/>
          <w:w w:val="105"/>
          <w:sz w:val="24"/>
          <w:szCs w:val="24"/>
          <w:rPrChange w:id="890" w:author="Danielle Motley" w:date="2023-11-20T13:41:00Z">
            <w:rPr>
              <w:spacing w:val="40"/>
              <w:w w:val="105"/>
            </w:rPr>
          </w:rPrChange>
        </w:rPr>
        <w:t xml:space="preserve"> </w:t>
      </w:r>
      <w:r w:rsidRPr="005F598B">
        <w:rPr>
          <w:rFonts w:ascii="Times New Roman" w:hAnsi="Times New Roman" w:cs="Times New Roman"/>
          <w:w w:val="105"/>
          <w:sz w:val="24"/>
          <w:szCs w:val="24"/>
          <w:rPrChange w:id="891" w:author="Danielle Motley" w:date="2023-11-20T13:41:00Z">
            <w:rPr>
              <w:w w:val="105"/>
            </w:rPr>
          </w:rPrChange>
        </w:rPr>
        <w:t>determining</w:t>
      </w:r>
      <w:r w:rsidRPr="005F598B">
        <w:rPr>
          <w:rFonts w:ascii="Times New Roman" w:hAnsi="Times New Roman" w:cs="Times New Roman"/>
          <w:spacing w:val="-4"/>
          <w:w w:val="105"/>
          <w:sz w:val="24"/>
          <w:szCs w:val="24"/>
          <w:rPrChange w:id="892" w:author="Danielle Motley" w:date="2023-11-20T13:41:00Z">
            <w:rPr>
              <w:spacing w:val="-4"/>
              <w:w w:val="105"/>
            </w:rPr>
          </w:rPrChange>
        </w:rPr>
        <w:t xml:space="preserve"> </w:t>
      </w:r>
      <w:r w:rsidRPr="005F598B">
        <w:rPr>
          <w:rFonts w:ascii="Times New Roman" w:hAnsi="Times New Roman" w:cs="Times New Roman"/>
          <w:w w:val="105"/>
          <w:sz w:val="24"/>
          <w:szCs w:val="24"/>
          <w:rPrChange w:id="893" w:author="Danielle Motley" w:date="2023-11-20T13:41:00Z">
            <w:rPr>
              <w:w w:val="105"/>
            </w:rPr>
          </w:rPrChange>
        </w:rPr>
        <w:t>that the</w:t>
      </w:r>
      <w:r w:rsidRPr="005F598B">
        <w:rPr>
          <w:rFonts w:ascii="Times New Roman" w:hAnsi="Times New Roman" w:cs="Times New Roman"/>
          <w:spacing w:val="-8"/>
          <w:w w:val="105"/>
          <w:sz w:val="24"/>
          <w:szCs w:val="24"/>
          <w:rPrChange w:id="894" w:author="Danielle Motley" w:date="2023-11-20T13:41:00Z">
            <w:rPr>
              <w:spacing w:val="-8"/>
              <w:w w:val="105"/>
            </w:rPr>
          </w:rPrChange>
        </w:rPr>
        <w:t xml:space="preserve"> </w:t>
      </w:r>
      <w:r w:rsidRPr="005F598B">
        <w:rPr>
          <w:rFonts w:ascii="Times New Roman" w:hAnsi="Times New Roman" w:cs="Times New Roman"/>
          <w:w w:val="105"/>
          <w:sz w:val="24"/>
          <w:szCs w:val="24"/>
          <w:rPrChange w:id="895" w:author="Danielle Motley" w:date="2023-11-20T13:41:00Z">
            <w:rPr>
              <w:w w:val="105"/>
            </w:rPr>
          </w:rPrChange>
        </w:rPr>
        <w:t>new managed care rates will</w:t>
      </w:r>
      <w:r w:rsidRPr="005F598B">
        <w:rPr>
          <w:rFonts w:ascii="Times New Roman" w:hAnsi="Times New Roman" w:cs="Times New Roman"/>
          <w:spacing w:val="-2"/>
          <w:w w:val="105"/>
          <w:sz w:val="24"/>
          <w:szCs w:val="24"/>
          <w:rPrChange w:id="896" w:author="Danielle Motley" w:date="2023-11-20T13:41:00Z">
            <w:rPr>
              <w:spacing w:val="-2"/>
              <w:w w:val="105"/>
            </w:rPr>
          </w:rPrChange>
        </w:rPr>
        <w:t xml:space="preserve"> </w:t>
      </w:r>
      <w:r w:rsidRPr="005F598B">
        <w:rPr>
          <w:rFonts w:ascii="Times New Roman" w:hAnsi="Times New Roman" w:cs="Times New Roman"/>
          <w:w w:val="105"/>
          <w:sz w:val="24"/>
          <w:szCs w:val="24"/>
          <w:rPrChange w:id="897" w:author="Danielle Motley" w:date="2023-11-20T13:41:00Z">
            <w:rPr>
              <w:w w:val="105"/>
            </w:rPr>
          </w:rPrChange>
        </w:rPr>
        <w:t>be</w:t>
      </w:r>
      <w:r w:rsidRPr="005F598B">
        <w:rPr>
          <w:rFonts w:ascii="Times New Roman" w:hAnsi="Times New Roman" w:cs="Times New Roman"/>
          <w:spacing w:val="-4"/>
          <w:w w:val="105"/>
          <w:sz w:val="24"/>
          <w:szCs w:val="24"/>
          <w:rPrChange w:id="898" w:author="Danielle Motley" w:date="2023-11-20T13:41:00Z">
            <w:rPr>
              <w:spacing w:val="-4"/>
              <w:w w:val="105"/>
            </w:rPr>
          </w:rPrChange>
        </w:rPr>
        <w:t xml:space="preserve"> </w:t>
      </w:r>
      <w:r w:rsidRPr="005F598B">
        <w:rPr>
          <w:rFonts w:ascii="Times New Roman" w:hAnsi="Times New Roman" w:cs="Times New Roman"/>
          <w:w w:val="105"/>
          <w:sz w:val="24"/>
          <w:szCs w:val="24"/>
          <w:rPrChange w:id="899" w:author="Danielle Motley" w:date="2023-11-20T13:41:00Z">
            <w:rPr>
              <w:w w:val="105"/>
            </w:rPr>
          </w:rPrChange>
        </w:rPr>
        <w:t>actuarially sound, and</w:t>
      </w:r>
      <w:r w:rsidRPr="005F598B">
        <w:rPr>
          <w:rFonts w:ascii="Times New Roman" w:hAnsi="Times New Roman" w:cs="Times New Roman"/>
          <w:spacing w:val="-1"/>
          <w:w w:val="105"/>
          <w:sz w:val="24"/>
          <w:szCs w:val="24"/>
          <w:rPrChange w:id="900" w:author="Danielle Motley" w:date="2023-11-20T13:41:00Z">
            <w:rPr>
              <w:spacing w:val="-1"/>
              <w:w w:val="105"/>
            </w:rPr>
          </w:rPrChange>
        </w:rPr>
        <w:t xml:space="preserve"> </w:t>
      </w:r>
      <w:r w:rsidRPr="005F598B">
        <w:rPr>
          <w:rFonts w:ascii="Times New Roman" w:hAnsi="Times New Roman" w:cs="Times New Roman"/>
          <w:w w:val="105"/>
          <w:sz w:val="24"/>
          <w:szCs w:val="24"/>
          <w:rPrChange w:id="901" w:author="Danielle Motley" w:date="2023-11-20T13:41:00Z">
            <w:rPr>
              <w:w w:val="105"/>
            </w:rPr>
          </w:rPrChange>
        </w:rPr>
        <w:t xml:space="preserve">how the state will ensure non-duplication of payments. If additional space is needed, please </w:t>
      </w:r>
      <w:proofErr w:type="gramStart"/>
      <w:r w:rsidRPr="005F598B">
        <w:rPr>
          <w:rFonts w:ascii="Times New Roman" w:hAnsi="Times New Roman" w:cs="Times New Roman"/>
          <w:w w:val="105"/>
          <w:sz w:val="24"/>
          <w:szCs w:val="24"/>
          <w:rPrChange w:id="902" w:author="Danielle Motley" w:date="2023-11-20T13:41:00Z">
            <w:rPr>
              <w:w w:val="105"/>
            </w:rPr>
          </w:rPrChange>
        </w:rPr>
        <w:t>attach</w:t>
      </w:r>
      <w:proofErr w:type="gramEnd"/>
      <w:r w:rsidRPr="005F598B">
        <w:rPr>
          <w:rFonts w:ascii="Times New Roman" w:hAnsi="Times New Roman" w:cs="Times New Roman"/>
          <w:w w:val="105"/>
          <w:sz w:val="24"/>
          <w:szCs w:val="24"/>
          <w:rPrChange w:id="903" w:author="Danielle Motley" w:date="2023-11-20T13:41:00Z">
            <w:rPr>
              <w:w w:val="105"/>
            </w:rPr>
          </w:rPrChange>
        </w:rPr>
        <w:t xml:space="preserve"> and identify the page that pertains to this </w:t>
      </w:r>
      <w:r w:rsidRPr="005F598B">
        <w:rPr>
          <w:rFonts w:ascii="Times New Roman" w:hAnsi="Times New Roman" w:cs="Times New Roman"/>
          <w:spacing w:val="-2"/>
          <w:w w:val="105"/>
          <w:sz w:val="24"/>
          <w:szCs w:val="24"/>
          <w:rPrChange w:id="904" w:author="Danielle Motley" w:date="2023-11-20T13:41:00Z">
            <w:rPr>
              <w:spacing w:val="-2"/>
              <w:w w:val="105"/>
            </w:rPr>
          </w:rPrChange>
        </w:rPr>
        <w:t>section.</w:t>
      </w:r>
    </w:p>
    <w:p w14:paraId="59AAF334" w14:textId="77777777" w:rsidR="00E82457" w:rsidRPr="00491615" w:rsidRDefault="00E82457">
      <w:pPr>
        <w:spacing w:line="276" w:lineRule="auto"/>
        <w:contextualSpacing/>
        <w:rPr>
          <w:rFonts w:ascii="Times New Roman" w:hAnsi="Times New Roman" w:cs="Times New Roman"/>
          <w:sz w:val="8"/>
          <w:szCs w:val="8"/>
          <w:rPrChange w:id="905" w:author="Danielle Motley" w:date="2023-11-20T13:46:00Z">
            <w:rPr>
              <w:rFonts w:ascii="Times New Roman" w:hAnsi="Times New Roman" w:cs="Times New Roman"/>
              <w:sz w:val="24"/>
              <w:szCs w:val="24"/>
            </w:rPr>
          </w:rPrChange>
        </w:rPr>
        <w:pPrChange w:id="906" w:author="Danielle Motley" w:date="2023-11-20T12:15:00Z">
          <w:pPr>
            <w:ind w:left="-90"/>
          </w:pPr>
        </w:pPrChange>
      </w:pPr>
    </w:p>
    <w:bookmarkEnd w:id="870"/>
    <w:p w14:paraId="3C672F68" w14:textId="01A28CD8" w:rsidR="00445CC2" w:rsidRDefault="00445CC2" w:rsidP="005C7AAA">
      <w:pPr>
        <w:spacing w:line="276" w:lineRule="auto"/>
        <w:contextualSpacing/>
        <w:rPr>
          <w:ins w:id="907" w:author="Danielle Motley" w:date="2023-11-20T13:36:00Z"/>
          <w:rFonts w:ascii="Times New Roman" w:hAnsi="Times New Roman" w:cs="Times New Roman"/>
          <w:bCs/>
          <w:spacing w:val="-2"/>
          <w:sz w:val="24"/>
          <w:szCs w:val="24"/>
        </w:rPr>
      </w:pPr>
      <w:r w:rsidRPr="00445CC2">
        <w:rPr>
          <w:rFonts w:ascii="Times New Roman" w:hAnsi="Times New Roman" w:cs="Times New Roman"/>
          <w:noProof/>
          <w:sz w:val="24"/>
          <w:szCs w:val="24"/>
        </w:rPr>
        <mc:AlternateContent>
          <mc:Choice Requires="wps">
            <w:drawing>
              <wp:inline distT="0" distB="0" distL="0" distR="0" wp14:anchorId="2F4D902B" wp14:editId="7AFC8955">
                <wp:extent cx="6263640" cy="1508760"/>
                <wp:effectExtent l="0" t="0" r="3810" b="0"/>
                <wp:docPr id="59" name="Freeform: 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508760"/>
                        </a:xfrm>
                        <a:custGeom>
                          <a:avLst/>
                          <a:gdLst>
                            <a:gd name="T0" fmla="+- 0 10807 982"/>
                            <a:gd name="T1" fmla="*/ T0 w 9826"/>
                            <a:gd name="T2" fmla="+- 0 4333 2000"/>
                            <a:gd name="T3" fmla="*/ 4333 h 2333"/>
                            <a:gd name="T4" fmla="+- 0 982 982"/>
                            <a:gd name="T5" fmla="*/ T4 w 9826"/>
                            <a:gd name="T6" fmla="+- 0 4333 2000"/>
                            <a:gd name="T7" fmla="*/ 4333 h 2333"/>
                            <a:gd name="T8" fmla="+- 0 982 982"/>
                            <a:gd name="T9" fmla="*/ T8 w 9826"/>
                            <a:gd name="T10" fmla="+- 0 2000 2000"/>
                            <a:gd name="T11" fmla="*/ 2000 h 2333"/>
                            <a:gd name="T12" fmla="+- 0 10807 982"/>
                            <a:gd name="T13" fmla="*/ T12 w 9826"/>
                            <a:gd name="T14" fmla="+- 0 2000 2000"/>
                            <a:gd name="T15" fmla="*/ 2000 h 2333"/>
                            <a:gd name="T16" fmla="+- 0 10807 982"/>
                            <a:gd name="T17" fmla="*/ T16 w 9826"/>
                            <a:gd name="T18" fmla="+- 0 2007 2000"/>
                            <a:gd name="T19" fmla="*/ 2007 h 2333"/>
                            <a:gd name="T20" fmla="+- 0 998 982"/>
                            <a:gd name="T21" fmla="*/ T20 w 9826"/>
                            <a:gd name="T22" fmla="+- 0 2007 2000"/>
                            <a:gd name="T23" fmla="*/ 2007 h 2333"/>
                            <a:gd name="T24" fmla="+- 0 991 982"/>
                            <a:gd name="T25" fmla="*/ T24 w 9826"/>
                            <a:gd name="T26" fmla="+- 0 2014 2000"/>
                            <a:gd name="T27" fmla="*/ 2014 h 2333"/>
                            <a:gd name="T28" fmla="+- 0 998 982"/>
                            <a:gd name="T29" fmla="*/ T28 w 9826"/>
                            <a:gd name="T30" fmla="+- 0 2014 2000"/>
                            <a:gd name="T31" fmla="*/ 2014 h 2333"/>
                            <a:gd name="T32" fmla="+- 0 998 982"/>
                            <a:gd name="T33" fmla="*/ T32 w 9826"/>
                            <a:gd name="T34" fmla="+- 0 4318 2000"/>
                            <a:gd name="T35" fmla="*/ 4318 h 2333"/>
                            <a:gd name="T36" fmla="+- 0 991 982"/>
                            <a:gd name="T37" fmla="*/ T36 w 9826"/>
                            <a:gd name="T38" fmla="+- 0 4318 2000"/>
                            <a:gd name="T39" fmla="*/ 4318 h 2333"/>
                            <a:gd name="T40" fmla="+- 0 998 982"/>
                            <a:gd name="T41" fmla="*/ T40 w 9826"/>
                            <a:gd name="T42" fmla="+- 0 4326 2000"/>
                            <a:gd name="T43" fmla="*/ 4326 h 2333"/>
                            <a:gd name="T44" fmla="+- 0 10807 982"/>
                            <a:gd name="T45" fmla="*/ T44 w 9826"/>
                            <a:gd name="T46" fmla="+- 0 4326 2000"/>
                            <a:gd name="T47" fmla="*/ 4326 h 2333"/>
                            <a:gd name="T48" fmla="+- 0 10807 982"/>
                            <a:gd name="T49" fmla="*/ T48 w 9826"/>
                            <a:gd name="T50" fmla="+- 0 4333 2000"/>
                            <a:gd name="T51" fmla="*/ 4333 h 2333"/>
                            <a:gd name="T52" fmla="+- 0 998 982"/>
                            <a:gd name="T53" fmla="*/ T52 w 9826"/>
                            <a:gd name="T54" fmla="+- 0 2014 2000"/>
                            <a:gd name="T55" fmla="*/ 2014 h 2333"/>
                            <a:gd name="T56" fmla="+- 0 991 982"/>
                            <a:gd name="T57" fmla="*/ T56 w 9826"/>
                            <a:gd name="T58" fmla="+- 0 2014 2000"/>
                            <a:gd name="T59" fmla="*/ 2014 h 2333"/>
                            <a:gd name="T60" fmla="+- 0 998 982"/>
                            <a:gd name="T61" fmla="*/ T60 w 9826"/>
                            <a:gd name="T62" fmla="+- 0 2007 2000"/>
                            <a:gd name="T63" fmla="*/ 2007 h 2333"/>
                            <a:gd name="T64" fmla="+- 0 998 982"/>
                            <a:gd name="T65" fmla="*/ T64 w 9826"/>
                            <a:gd name="T66" fmla="+- 0 2014 2000"/>
                            <a:gd name="T67" fmla="*/ 2014 h 2333"/>
                            <a:gd name="T68" fmla="+- 0 10793 982"/>
                            <a:gd name="T69" fmla="*/ T68 w 9826"/>
                            <a:gd name="T70" fmla="+- 0 2014 2000"/>
                            <a:gd name="T71" fmla="*/ 2014 h 2333"/>
                            <a:gd name="T72" fmla="+- 0 998 982"/>
                            <a:gd name="T73" fmla="*/ T72 w 9826"/>
                            <a:gd name="T74" fmla="+- 0 2014 2000"/>
                            <a:gd name="T75" fmla="*/ 2014 h 2333"/>
                            <a:gd name="T76" fmla="+- 0 998 982"/>
                            <a:gd name="T77" fmla="*/ T76 w 9826"/>
                            <a:gd name="T78" fmla="+- 0 2007 2000"/>
                            <a:gd name="T79" fmla="*/ 2007 h 2333"/>
                            <a:gd name="T80" fmla="+- 0 10793 982"/>
                            <a:gd name="T81" fmla="*/ T80 w 9826"/>
                            <a:gd name="T82" fmla="+- 0 2007 2000"/>
                            <a:gd name="T83" fmla="*/ 2007 h 2333"/>
                            <a:gd name="T84" fmla="+- 0 10793 982"/>
                            <a:gd name="T85" fmla="*/ T84 w 9826"/>
                            <a:gd name="T86" fmla="+- 0 2014 2000"/>
                            <a:gd name="T87" fmla="*/ 2014 h 2333"/>
                            <a:gd name="T88" fmla="+- 0 10793 982"/>
                            <a:gd name="T89" fmla="*/ T88 w 9826"/>
                            <a:gd name="T90" fmla="+- 0 4326 2000"/>
                            <a:gd name="T91" fmla="*/ 4326 h 2333"/>
                            <a:gd name="T92" fmla="+- 0 10793 982"/>
                            <a:gd name="T93" fmla="*/ T92 w 9826"/>
                            <a:gd name="T94" fmla="+- 0 2007 2000"/>
                            <a:gd name="T95" fmla="*/ 2007 h 2333"/>
                            <a:gd name="T96" fmla="+- 0 10800 982"/>
                            <a:gd name="T97" fmla="*/ T96 w 9826"/>
                            <a:gd name="T98" fmla="+- 0 2014 2000"/>
                            <a:gd name="T99" fmla="*/ 2014 h 2333"/>
                            <a:gd name="T100" fmla="+- 0 10807 982"/>
                            <a:gd name="T101" fmla="*/ T100 w 9826"/>
                            <a:gd name="T102" fmla="+- 0 2014 2000"/>
                            <a:gd name="T103" fmla="*/ 2014 h 2333"/>
                            <a:gd name="T104" fmla="+- 0 10807 982"/>
                            <a:gd name="T105" fmla="*/ T104 w 9826"/>
                            <a:gd name="T106" fmla="+- 0 4318 2000"/>
                            <a:gd name="T107" fmla="*/ 4318 h 2333"/>
                            <a:gd name="T108" fmla="+- 0 10800 982"/>
                            <a:gd name="T109" fmla="*/ T108 w 9826"/>
                            <a:gd name="T110" fmla="+- 0 4318 2000"/>
                            <a:gd name="T111" fmla="*/ 4318 h 2333"/>
                            <a:gd name="T112" fmla="+- 0 10793 982"/>
                            <a:gd name="T113" fmla="*/ T112 w 9826"/>
                            <a:gd name="T114" fmla="+- 0 4326 2000"/>
                            <a:gd name="T115" fmla="*/ 4326 h 2333"/>
                            <a:gd name="T116" fmla="+- 0 10807 982"/>
                            <a:gd name="T117" fmla="*/ T116 w 9826"/>
                            <a:gd name="T118" fmla="+- 0 2014 2000"/>
                            <a:gd name="T119" fmla="*/ 2014 h 2333"/>
                            <a:gd name="T120" fmla="+- 0 10800 982"/>
                            <a:gd name="T121" fmla="*/ T120 w 9826"/>
                            <a:gd name="T122" fmla="+- 0 2014 2000"/>
                            <a:gd name="T123" fmla="*/ 2014 h 2333"/>
                            <a:gd name="T124" fmla="+- 0 10793 982"/>
                            <a:gd name="T125" fmla="*/ T124 w 9826"/>
                            <a:gd name="T126" fmla="+- 0 2007 2000"/>
                            <a:gd name="T127" fmla="*/ 2007 h 2333"/>
                            <a:gd name="T128" fmla="+- 0 10807 982"/>
                            <a:gd name="T129" fmla="*/ T128 w 9826"/>
                            <a:gd name="T130" fmla="+- 0 2007 2000"/>
                            <a:gd name="T131" fmla="*/ 2007 h 2333"/>
                            <a:gd name="T132" fmla="+- 0 10807 982"/>
                            <a:gd name="T133" fmla="*/ T132 w 9826"/>
                            <a:gd name="T134" fmla="+- 0 2014 2000"/>
                            <a:gd name="T135" fmla="*/ 2014 h 2333"/>
                            <a:gd name="T136" fmla="+- 0 998 982"/>
                            <a:gd name="T137" fmla="*/ T136 w 9826"/>
                            <a:gd name="T138" fmla="+- 0 4326 2000"/>
                            <a:gd name="T139" fmla="*/ 4326 h 2333"/>
                            <a:gd name="T140" fmla="+- 0 991 982"/>
                            <a:gd name="T141" fmla="*/ T140 w 9826"/>
                            <a:gd name="T142" fmla="+- 0 4318 2000"/>
                            <a:gd name="T143" fmla="*/ 4318 h 2333"/>
                            <a:gd name="T144" fmla="+- 0 998 982"/>
                            <a:gd name="T145" fmla="*/ T144 w 9826"/>
                            <a:gd name="T146" fmla="+- 0 4318 2000"/>
                            <a:gd name="T147" fmla="*/ 4318 h 2333"/>
                            <a:gd name="T148" fmla="+- 0 998 982"/>
                            <a:gd name="T149" fmla="*/ T148 w 9826"/>
                            <a:gd name="T150" fmla="+- 0 4326 2000"/>
                            <a:gd name="T151" fmla="*/ 4326 h 2333"/>
                            <a:gd name="T152" fmla="+- 0 10793 982"/>
                            <a:gd name="T153" fmla="*/ T152 w 9826"/>
                            <a:gd name="T154" fmla="+- 0 4326 2000"/>
                            <a:gd name="T155" fmla="*/ 4326 h 2333"/>
                            <a:gd name="T156" fmla="+- 0 998 982"/>
                            <a:gd name="T157" fmla="*/ T156 w 9826"/>
                            <a:gd name="T158" fmla="+- 0 4326 2000"/>
                            <a:gd name="T159" fmla="*/ 4326 h 2333"/>
                            <a:gd name="T160" fmla="+- 0 998 982"/>
                            <a:gd name="T161" fmla="*/ T160 w 9826"/>
                            <a:gd name="T162" fmla="+- 0 4318 2000"/>
                            <a:gd name="T163" fmla="*/ 4318 h 2333"/>
                            <a:gd name="T164" fmla="+- 0 10793 982"/>
                            <a:gd name="T165" fmla="*/ T164 w 9826"/>
                            <a:gd name="T166" fmla="+- 0 4318 2000"/>
                            <a:gd name="T167" fmla="*/ 4318 h 2333"/>
                            <a:gd name="T168" fmla="+- 0 10793 982"/>
                            <a:gd name="T169" fmla="*/ T168 w 9826"/>
                            <a:gd name="T170" fmla="+- 0 4326 2000"/>
                            <a:gd name="T171" fmla="*/ 4326 h 2333"/>
                            <a:gd name="T172" fmla="+- 0 10807 982"/>
                            <a:gd name="T173" fmla="*/ T172 w 9826"/>
                            <a:gd name="T174" fmla="+- 0 4326 2000"/>
                            <a:gd name="T175" fmla="*/ 4326 h 2333"/>
                            <a:gd name="T176" fmla="+- 0 10793 982"/>
                            <a:gd name="T177" fmla="*/ T176 w 9826"/>
                            <a:gd name="T178" fmla="+- 0 4326 2000"/>
                            <a:gd name="T179" fmla="*/ 4326 h 2333"/>
                            <a:gd name="T180" fmla="+- 0 10800 982"/>
                            <a:gd name="T181" fmla="*/ T180 w 9826"/>
                            <a:gd name="T182" fmla="+- 0 4318 2000"/>
                            <a:gd name="T183" fmla="*/ 4318 h 2333"/>
                            <a:gd name="T184" fmla="+- 0 10807 982"/>
                            <a:gd name="T185" fmla="*/ T184 w 9826"/>
                            <a:gd name="T186" fmla="+- 0 4318 2000"/>
                            <a:gd name="T187" fmla="*/ 4318 h 2333"/>
                            <a:gd name="T188" fmla="+- 0 10807 982"/>
                            <a:gd name="T189" fmla="*/ T188 w 9826"/>
                            <a:gd name="T190" fmla="+- 0 4326 2000"/>
                            <a:gd name="T191" fmla="*/ 4326 h 2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826" h="2333">
                              <a:moveTo>
                                <a:pt x="9825" y="2333"/>
                              </a:moveTo>
                              <a:lnTo>
                                <a:pt x="0" y="2333"/>
                              </a:lnTo>
                              <a:lnTo>
                                <a:pt x="0" y="0"/>
                              </a:lnTo>
                              <a:lnTo>
                                <a:pt x="9825" y="0"/>
                              </a:lnTo>
                              <a:lnTo>
                                <a:pt x="9825" y="7"/>
                              </a:lnTo>
                              <a:lnTo>
                                <a:pt x="16" y="7"/>
                              </a:lnTo>
                              <a:lnTo>
                                <a:pt x="9" y="14"/>
                              </a:lnTo>
                              <a:lnTo>
                                <a:pt x="16" y="14"/>
                              </a:lnTo>
                              <a:lnTo>
                                <a:pt x="16" y="2318"/>
                              </a:lnTo>
                              <a:lnTo>
                                <a:pt x="9" y="2318"/>
                              </a:lnTo>
                              <a:lnTo>
                                <a:pt x="16" y="2326"/>
                              </a:lnTo>
                              <a:lnTo>
                                <a:pt x="9825" y="2326"/>
                              </a:lnTo>
                              <a:lnTo>
                                <a:pt x="9825" y="2333"/>
                              </a:lnTo>
                              <a:close/>
                              <a:moveTo>
                                <a:pt x="16" y="14"/>
                              </a:moveTo>
                              <a:lnTo>
                                <a:pt x="9" y="14"/>
                              </a:lnTo>
                              <a:lnTo>
                                <a:pt x="16" y="7"/>
                              </a:lnTo>
                              <a:lnTo>
                                <a:pt x="16" y="14"/>
                              </a:lnTo>
                              <a:close/>
                              <a:moveTo>
                                <a:pt x="9811" y="14"/>
                              </a:moveTo>
                              <a:lnTo>
                                <a:pt x="16" y="14"/>
                              </a:lnTo>
                              <a:lnTo>
                                <a:pt x="16" y="7"/>
                              </a:lnTo>
                              <a:lnTo>
                                <a:pt x="9811" y="7"/>
                              </a:lnTo>
                              <a:lnTo>
                                <a:pt x="9811" y="14"/>
                              </a:lnTo>
                              <a:close/>
                              <a:moveTo>
                                <a:pt x="9811" y="2326"/>
                              </a:moveTo>
                              <a:lnTo>
                                <a:pt x="9811" y="7"/>
                              </a:lnTo>
                              <a:lnTo>
                                <a:pt x="9818" y="14"/>
                              </a:lnTo>
                              <a:lnTo>
                                <a:pt x="9825" y="14"/>
                              </a:lnTo>
                              <a:lnTo>
                                <a:pt x="9825" y="2318"/>
                              </a:lnTo>
                              <a:lnTo>
                                <a:pt x="9818" y="2318"/>
                              </a:lnTo>
                              <a:lnTo>
                                <a:pt x="9811" y="2326"/>
                              </a:lnTo>
                              <a:close/>
                              <a:moveTo>
                                <a:pt x="9825" y="14"/>
                              </a:moveTo>
                              <a:lnTo>
                                <a:pt x="9818" y="14"/>
                              </a:lnTo>
                              <a:lnTo>
                                <a:pt x="9811" y="7"/>
                              </a:lnTo>
                              <a:lnTo>
                                <a:pt x="9825" y="7"/>
                              </a:lnTo>
                              <a:lnTo>
                                <a:pt x="9825" y="14"/>
                              </a:lnTo>
                              <a:close/>
                              <a:moveTo>
                                <a:pt x="16" y="2326"/>
                              </a:moveTo>
                              <a:lnTo>
                                <a:pt x="9" y="2318"/>
                              </a:lnTo>
                              <a:lnTo>
                                <a:pt x="16" y="2318"/>
                              </a:lnTo>
                              <a:lnTo>
                                <a:pt x="16" y="2326"/>
                              </a:lnTo>
                              <a:close/>
                              <a:moveTo>
                                <a:pt x="9811" y="2326"/>
                              </a:moveTo>
                              <a:lnTo>
                                <a:pt x="16" y="2326"/>
                              </a:lnTo>
                              <a:lnTo>
                                <a:pt x="16" y="2318"/>
                              </a:lnTo>
                              <a:lnTo>
                                <a:pt x="9811" y="2318"/>
                              </a:lnTo>
                              <a:lnTo>
                                <a:pt x="9811" y="2326"/>
                              </a:lnTo>
                              <a:close/>
                              <a:moveTo>
                                <a:pt x="9825" y="2326"/>
                              </a:moveTo>
                              <a:lnTo>
                                <a:pt x="9811" y="2326"/>
                              </a:lnTo>
                              <a:lnTo>
                                <a:pt x="9818" y="2318"/>
                              </a:lnTo>
                              <a:lnTo>
                                <a:pt x="9825" y="2318"/>
                              </a:lnTo>
                              <a:lnTo>
                                <a:pt x="9825"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5A22B06B" id="Freeform: Shape 59" o:spid="_x0000_s1026" style="width:493.2pt;height:118.8pt;visibility:visible;mso-wrap-style:square;mso-left-percent:-10001;mso-top-percent:-10001;mso-position-horizontal:absolute;mso-position-horizontal-relative:char;mso-position-vertical:absolute;mso-position-vertical-relative:line;mso-left-percent:-10001;mso-top-percent:-10001;v-text-anchor:top"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" path="m9825,2333l,2333,,,9825,r,7l16,7,9,14r7,l16,2318r-7,l16,2326r9809,l9825,2333xm16,14r-7,l16,7r,7xm9811,14l16,14r,-7l9811,7r,7xm9811,2326l9811,7r7,7l9825,14r,2304l9818,2318r-7,8xm9825,14r-7,l9811,7r14,l9825,14xm16,2326r-7,-8l16,2318r,8xm9811,2326r-9795,l16,2318r9795,l9811,2326xm9825,2326r-14,l9818,2318r7,l9825,2326xe" fillcolor="black" stroked="f">
                <v:path arrowok="t" o:connecttype="custom" o:connectlocs="6263003,2802168;0,2802168;0,1293408;6263003,1293408;6263003,1297935;10199,1297935;5737,1302461;10199,1302461;10199,2792467;5737,2792467;10199,2797641;6263003,2797641;6263003,2802168;10199,1302461;5737,1302461;10199,1297935;10199,1302461;6254078,1302461;10199,1302461;10199,1297935;6254078,1297935;6254078,1302461;6254078,2797641;6254078,1297935;6258540,1302461;6263003,1302461;6263003,2792467;6258540,2792467;6254078,2797641;6263003,1302461;6258540,1302461;6254078,1297935;6263003,1297935;6263003,1302461;10199,2797641;5737,2792467;10199,2792467;10199,2797641;6254078,2797641;10199,2797641;10199,2792467;6254078,2792467;6254078,2797641;6263003,2797641;6254078,2797641;6258540,2792467;6263003,2792467;6263003,2797641" o:connectangles="0,0,0,0,0,0,0,0,0,0,0,0,0,0,0,0,0,0,0,0,0,0,0,0,0,0,0,0,0,0,0,0,0,0,0,0,0,0,0,0,0,0,0,0,0,0,0,0"/>
                <w10:anchorlock/>
              </v:shape>
            </w:pict>
          </mc:Fallback>
        </mc:AlternateContent>
      </w:r>
    </w:p>
    <w:p w14:paraId="20C7CBDF" w14:textId="77777777" w:rsidR="005F598B" w:rsidRDefault="005F598B">
      <w:pPr>
        <w:spacing w:after="0" w:line="240" w:lineRule="auto"/>
        <w:contextualSpacing/>
        <w:rPr>
          <w:ins w:id="908" w:author="Danielle Motley" w:date="2023-11-20T13:36:00Z"/>
          <w:rFonts w:ascii="Times New Roman" w:hAnsi="Times New Roman" w:cs="Times New Roman"/>
          <w:bCs/>
          <w:spacing w:val="-2"/>
          <w:sz w:val="24"/>
          <w:szCs w:val="24"/>
        </w:rPr>
        <w:pPrChange w:id="909" w:author="Danielle Motley" w:date="2023-11-20T13:40:00Z">
          <w:pPr>
            <w:spacing w:line="276" w:lineRule="auto"/>
            <w:contextualSpacing/>
          </w:pPr>
        </w:pPrChange>
      </w:pPr>
    </w:p>
    <w:p w14:paraId="1C12F4FF" w14:textId="37664545" w:rsidR="005F598B" w:rsidRPr="005F598B" w:rsidDel="001F0AE3" w:rsidRDefault="005F598B">
      <w:pPr>
        <w:pStyle w:val="ListParagraph"/>
        <w:spacing w:after="0"/>
        <w:ind w:left="0"/>
        <w:rPr>
          <w:del w:id="910" w:author="Danielle Motley" w:date="2023-11-21T15:09:00Z"/>
          <w:rFonts w:ascii="Times New Roman" w:hAnsi="Times New Roman" w:cs="Times New Roman"/>
          <w:w w:val="105"/>
          <w:sz w:val="24"/>
          <w:szCs w:val="24"/>
          <w:rPrChange w:id="911" w:author="Danielle Motley" w:date="2023-11-20T13:36:00Z">
            <w:rPr>
              <w:del w:id="912" w:author="Danielle Motley" w:date="2023-11-21T15:09:00Z"/>
              <w:rFonts w:ascii="Times New Roman" w:hAnsi="Times New Roman" w:cs="Times New Roman"/>
              <w:bCs/>
              <w:spacing w:val="-2"/>
              <w:sz w:val="24"/>
              <w:szCs w:val="24"/>
            </w:rPr>
          </w:rPrChange>
        </w:rPr>
        <w:pPrChange w:id="913" w:author="Danielle Motley" w:date="2023-11-20T13:46:00Z">
          <w:pPr>
            <w:ind w:left="-90"/>
          </w:pPr>
        </w:pPrChange>
      </w:pPr>
    </w:p>
    <w:p w14:paraId="3CF9BAB1" w14:textId="46F10147" w:rsidR="00445CC2" w:rsidDel="005F598B" w:rsidRDefault="00445CC2" w:rsidP="006865BE">
      <w:pPr>
        <w:pStyle w:val="ListParagraph"/>
        <w:spacing w:before="100"/>
        <w:ind w:left="0"/>
        <w:rPr>
          <w:del w:id="914" w:author="Danielle Motley" w:date="2023-11-20T13:42:00Z"/>
          <w:rFonts w:ascii="Times New Roman" w:hAnsi="Times New Roman" w:cs="Times New Roman"/>
          <w:bCs/>
          <w:sz w:val="24"/>
          <w:szCs w:val="24"/>
        </w:rPr>
      </w:pPr>
    </w:p>
    <w:p w14:paraId="5C22E324" w14:textId="77777777" w:rsidR="005F598B" w:rsidRPr="005F598B" w:rsidRDefault="005F598B">
      <w:pPr>
        <w:spacing w:after="0"/>
        <w:rPr>
          <w:ins w:id="915" w:author="Danielle Motley" w:date="2023-11-20T13:42:00Z"/>
          <w:rFonts w:ascii="Times New Roman" w:eastAsiaTheme="majorEastAsia" w:hAnsi="Times New Roman" w:cstheme="majorBidi"/>
          <w:b/>
          <w:color w:val="auto"/>
          <w:sz w:val="10"/>
          <w:szCs w:val="10"/>
          <w:rPrChange w:id="916" w:author="Danielle Motley" w:date="2023-11-20T13:44:00Z">
            <w:rPr>
              <w:ins w:id="917" w:author="Danielle Motley" w:date="2023-11-20T13:42:00Z"/>
              <w:rFonts w:ascii="Times New Roman" w:eastAsiaTheme="majorEastAsia" w:hAnsi="Times New Roman" w:cstheme="majorBidi"/>
              <w:b/>
              <w:color w:val="auto"/>
              <w:sz w:val="26"/>
              <w:szCs w:val="24"/>
            </w:rPr>
          </w:rPrChange>
        </w:rPr>
        <w:pPrChange w:id="918" w:author="Danielle Motley" w:date="2023-11-20T13:44:00Z">
          <w:pPr/>
        </w:pPrChange>
      </w:pPr>
    </w:p>
    <w:p w14:paraId="0C5C24AF" w14:textId="32C261F4" w:rsidR="00445CC2" w:rsidRDefault="00445CC2">
      <w:pPr>
        <w:pStyle w:val="Style1"/>
        <w:spacing w:before="0" w:after="0" w:line="276" w:lineRule="auto"/>
        <w:contextualSpacing/>
        <w:rPr>
          <w:spacing w:val="-2"/>
        </w:rPr>
        <w:pPrChange w:id="919" w:author="Danielle Motley" w:date="2023-11-20T13:49:00Z">
          <w:pPr>
            <w:pStyle w:val="Style1"/>
            <w:ind w:left="-720"/>
          </w:pPr>
        </w:pPrChange>
      </w:pPr>
      <w:r w:rsidRPr="00445CC2">
        <w:t>Section</w:t>
      </w:r>
      <w:r w:rsidRPr="00445CC2">
        <w:rPr>
          <w:spacing w:val="-2"/>
        </w:rPr>
        <w:t xml:space="preserve"> </w:t>
      </w:r>
      <w:del w:id="920" w:author="Danielle Motley" w:date="2023-11-20T09:10:00Z">
        <w:r w:rsidRPr="00445CC2" w:rsidDel="001A2537">
          <w:delText>5</w:delText>
        </w:r>
      </w:del>
      <w:ins w:id="921" w:author="Danielle Motley" w:date="2023-11-20T09:11:00Z">
        <w:r w:rsidR="001A2537">
          <w:rPr>
            <w:spacing w:val="-5"/>
          </w:rPr>
          <w:t>6.4:</w:t>
        </w:r>
      </w:ins>
      <w:del w:id="922" w:author="Danielle Motley" w:date="2023-11-20T09:11:00Z">
        <w:r w:rsidRPr="00445CC2" w:rsidDel="001A2537">
          <w:delText>.</w:delText>
        </w:r>
      </w:del>
      <w:del w:id="923" w:author="Danielle Motley" w:date="2023-11-20T09:10:00Z">
        <w:r w:rsidR="00DA697D" w:rsidDel="001A2537">
          <w:rPr>
            <w:spacing w:val="-5"/>
          </w:rPr>
          <w:delText xml:space="preserve">4 </w:delText>
        </w:r>
      </w:del>
      <w:ins w:id="924" w:author="Danielle Motley" w:date="2023-11-20T09:10:00Z">
        <w:r w:rsidR="001A2537">
          <w:rPr>
            <w:spacing w:val="-5"/>
          </w:rPr>
          <w:t xml:space="preserve"> </w:t>
        </w:r>
      </w:ins>
      <w:r w:rsidRPr="00445CC2">
        <w:t>Data</w:t>
      </w:r>
      <w:r w:rsidRPr="00445CC2">
        <w:rPr>
          <w:spacing w:val="-1"/>
        </w:rPr>
        <w:t xml:space="preserve"> </w:t>
      </w:r>
      <w:r w:rsidRPr="00445CC2">
        <w:t>Reporting</w:t>
      </w:r>
      <w:r w:rsidRPr="00445CC2">
        <w:rPr>
          <w:spacing w:val="-4"/>
        </w:rPr>
        <w:t xml:space="preserve"> </w:t>
      </w:r>
      <w:r w:rsidRPr="00445CC2">
        <w:t>and</w:t>
      </w:r>
      <w:r w:rsidRPr="00445CC2">
        <w:rPr>
          <w:spacing w:val="-2"/>
        </w:rPr>
        <w:t xml:space="preserve"> </w:t>
      </w:r>
      <w:r w:rsidRPr="00445CC2">
        <w:t>Managed</w:t>
      </w:r>
      <w:r w:rsidRPr="00445CC2">
        <w:rPr>
          <w:spacing w:val="-3"/>
        </w:rPr>
        <w:t xml:space="preserve"> </w:t>
      </w:r>
      <w:r w:rsidRPr="00445CC2">
        <w:t>Care</w:t>
      </w:r>
      <w:r w:rsidRPr="00445CC2">
        <w:rPr>
          <w:spacing w:val="-3"/>
        </w:rPr>
        <w:t xml:space="preserve"> </w:t>
      </w:r>
      <w:r w:rsidRPr="00445CC2">
        <w:t>Contract</w:t>
      </w:r>
      <w:r w:rsidRPr="00445CC2">
        <w:rPr>
          <w:spacing w:val="-1"/>
        </w:rPr>
        <w:t xml:space="preserve"> </w:t>
      </w:r>
      <w:r w:rsidRPr="00445CC2">
        <w:rPr>
          <w:spacing w:val="-2"/>
        </w:rPr>
        <w:t>Requirements</w:t>
      </w:r>
    </w:p>
    <w:p w14:paraId="20C7CEC7" w14:textId="301A2272" w:rsidR="00445CC2" w:rsidRDefault="00445CC2" w:rsidP="00E82457">
      <w:pPr>
        <w:spacing w:before="198" w:line="276" w:lineRule="auto"/>
        <w:ind w:right="-450"/>
        <w:contextualSpacing/>
        <w:rPr>
          <w:ins w:id="925" w:author="Danielle Motley" w:date="2023-11-20T12:25:00Z"/>
          <w:rFonts w:ascii="Times New Roman" w:hAnsi="Times New Roman" w:cs="Times New Roman"/>
          <w:bCs/>
          <w:sz w:val="24"/>
        </w:rPr>
      </w:pPr>
      <w:r>
        <w:rPr>
          <w:rFonts w:ascii="Times New Roman" w:hAnsi="Times New Roman" w:cs="Times New Roman"/>
          <w:bCs/>
          <w:sz w:val="24"/>
        </w:rPr>
        <w:t xml:space="preserve">Describe the data reporting polices and processes, including specific data deliverables to be reported by each entity, collection of data, timing of reporting, and contract language for data reporting. If additional space is needed, please </w:t>
      </w:r>
      <w:proofErr w:type="gramStart"/>
      <w:r>
        <w:rPr>
          <w:rFonts w:ascii="Times New Roman" w:hAnsi="Times New Roman" w:cs="Times New Roman"/>
          <w:bCs/>
          <w:sz w:val="24"/>
        </w:rPr>
        <w:t>attach</w:t>
      </w:r>
      <w:proofErr w:type="gramEnd"/>
      <w:r>
        <w:rPr>
          <w:rFonts w:ascii="Times New Roman" w:hAnsi="Times New Roman" w:cs="Times New Roman"/>
          <w:bCs/>
          <w:sz w:val="24"/>
        </w:rPr>
        <w:t xml:space="preserve"> and identify the page that pertains to this section. </w:t>
      </w:r>
    </w:p>
    <w:p w14:paraId="66F6D672" w14:textId="77777777" w:rsidR="00E82457" w:rsidRPr="003E434E" w:rsidRDefault="00E82457">
      <w:pPr>
        <w:spacing w:before="198" w:line="276" w:lineRule="auto"/>
        <w:ind w:right="-450"/>
        <w:contextualSpacing/>
        <w:rPr>
          <w:rFonts w:ascii="Times New Roman" w:hAnsi="Times New Roman" w:cs="Times New Roman"/>
          <w:bCs/>
          <w:sz w:val="20"/>
          <w:szCs w:val="20"/>
          <w:rPrChange w:id="926" w:author="Danielle Motley" w:date="2023-11-21T15:36:00Z">
            <w:rPr>
              <w:rFonts w:ascii="Times New Roman" w:hAnsi="Times New Roman" w:cs="Times New Roman"/>
              <w:bCs/>
              <w:sz w:val="24"/>
              <w:szCs w:val="24"/>
            </w:rPr>
          </w:rPrChange>
        </w:rPr>
        <w:pPrChange w:id="927" w:author="Danielle Motley" w:date="2023-11-20T12:25:00Z">
          <w:pPr>
            <w:spacing w:before="198"/>
            <w:ind w:left="-720"/>
          </w:pPr>
        </w:pPrChange>
      </w:pPr>
    </w:p>
    <w:p w14:paraId="526F9A3C" w14:textId="1E7CCB70" w:rsidR="00445CC2" w:rsidRDefault="00445CC2" w:rsidP="005C7AAA">
      <w:pPr>
        <w:spacing w:before="198" w:line="276" w:lineRule="auto"/>
        <w:contextualSpacing/>
        <w:rPr>
          <w:ins w:id="928" w:author="Danielle Motley" w:date="2023-11-20T13:24:00Z"/>
          <w:rFonts w:ascii="Times New Roman" w:hAnsi="Times New Roman" w:cs="Times New Roman"/>
          <w:bCs/>
          <w:sz w:val="24"/>
        </w:rPr>
      </w:pPr>
      <w:r w:rsidRPr="00445CC2">
        <w:rPr>
          <w:rFonts w:ascii="Times New Roman" w:hAnsi="Times New Roman" w:cs="Times New Roman"/>
          <w:noProof/>
          <w:sz w:val="24"/>
          <w:szCs w:val="24"/>
        </w:rPr>
        <mc:AlternateContent>
          <mc:Choice Requires="wps">
            <w:drawing>
              <wp:inline distT="0" distB="0" distL="0" distR="0" wp14:anchorId="349540C9" wp14:editId="03ADB1F3">
                <wp:extent cx="6263640" cy="1371600"/>
                <wp:effectExtent l="0" t="0" r="3810" b="0"/>
                <wp:docPr id="63" name="Freeform: 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371600"/>
                        </a:xfrm>
                        <a:custGeom>
                          <a:avLst/>
                          <a:gdLst>
                            <a:gd name="T0" fmla="+- 0 10807 982"/>
                            <a:gd name="T1" fmla="*/ T0 w 9826"/>
                            <a:gd name="T2" fmla="+- 0 4333 2000"/>
                            <a:gd name="T3" fmla="*/ 4333 h 2333"/>
                            <a:gd name="T4" fmla="+- 0 982 982"/>
                            <a:gd name="T5" fmla="*/ T4 w 9826"/>
                            <a:gd name="T6" fmla="+- 0 4333 2000"/>
                            <a:gd name="T7" fmla="*/ 4333 h 2333"/>
                            <a:gd name="T8" fmla="+- 0 982 982"/>
                            <a:gd name="T9" fmla="*/ T8 w 9826"/>
                            <a:gd name="T10" fmla="+- 0 2000 2000"/>
                            <a:gd name="T11" fmla="*/ 2000 h 2333"/>
                            <a:gd name="T12" fmla="+- 0 10807 982"/>
                            <a:gd name="T13" fmla="*/ T12 w 9826"/>
                            <a:gd name="T14" fmla="+- 0 2000 2000"/>
                            <a:gd name="T15" fmla="*/ 2000 h 2333"/>
                            <a:gd name="T16" fmla="+- 0 10807 982"/>
                            <a:gd name="T17" fmla="*/ T16 w 9826"/>
                            <a:gd name="T18" fmla="+- 0 2007 2000"/>
                            <a:gd name="T19" fmla="*/ 2007 h 2333"/>
                            <a:gd name="T20" fmla="+- 0 998 982"/>
                            <a:gd name="T21" fmla="*/ T20 w 9826"/>
                            <a:gd name="T22" fmla="+- 0 2007 2000"/>
                            <a:gd name="T23" fmla="*/ 2007 h 2333"/>
                            <a:gd name="T24" fmla="+- 0 991 982"/>
                            <a:gd name="T25" fmla="*/ T24 w 9826"/>
                            <a:gd name="T26" fmla="+- 0 2014 2000"/>
                            <a:gd name="T27" fmla="*/ 2014 h 2333"/>
                            <a:gd name="T28" fmla="+- 0 998 982"/>
                            <a:gd name="T29" fmla="*/ T28 w 9826"/>
                            <a:gd name="T30" fmla="+- 0 2014 2000"/>
                            <a:gd name="T31" fmla="*/ 2014 h 2333"/>
                            <a:gd name="T32" fmla="+- 0 998 982"/>
                            <a:gd name="T33" fmla="*/ T32 w 9826"/>
                            <a:gd name="T34" fmla="+- 0 4318 2000"/>
                            <a:gd name="T35" fmla="*/ 4318 h 2333"/>
                            <a:gd name="T36" fmla="+- 0 991 982"/>
                            <a:gd name="T37" fmla="*/ T36 w 9826"/>
                            <a:gd name="T38" fmla="+- 0 4318 2000"/>
                            <a:gd name="T39" fmla="*/ 4318 h 2333"/>
                            <a:gd name="T40" fmla="+- 0 998 982"/>
                            <a:gd name="T41" fmla="*/ T40 w 9826"/>
                            <a:gd name="T42" fmla="+- 0 4326 2000"/>
                            <a:gd name="T43" fmla="*/ 4326 h 2333"/>
                            <a:gd name="T44" fmla="+- 0 10807 982"/>
                            <a:gd name="T45" fmla="*/ T44 w 9826"/>
                            <a:gd name="T46" fmla="+- 0 4326 2000"/>
                            <a:gd name="T47" fmla="*/ 4326 h 2333"/>
                            <a:gd name="T48" fmla="+- 0 10807 982"/>
                            <a:gd name="T49" fmla="*/ T48 w 9826"/>
                            <a:gd name="T50" fmla="+- 0 4333 2000"/>
                            <a:gd name="T51" fmla="*/ 4333 h 2333"/>
                            <a:gd name="T52" fmla="+- 0 998 982"/>
                            <a:gd name="T53" fmla="*/ T52 w 9826"/>
                            <a:gd name="T54" fmla="+- 0 2014 2000"/>
                            <a:gd name="T55" fmla="*/ 2014 h 2333"/>
                            <a:gd name="T56" fmla="+- 0 991 982"/>
                            <a:gd name="T57" fmla="*/ T56 w 9826"/>
                            <a:gd name="T58" fmla="+- 0 2014 2000"/>
                            <a:gd name="T59" fmla="*/ 2014 h 2333"/>
                            <a:gd name="T60" fmla="+- 0 998 982"/>
                            <a:gd name="T61" fmla="*/ T60 w 9826"/>
                            <a:gd name="T62" fmla="+- 0 2007 2000"/>
                            <a:gd name="T63" fmla="*/ 2007 h 2333"/>
                            <a:gd name="T64" fmla="+- 0 998 982"/>
                            <a:gd name="T65" fmla="*/ T64 w 9826"/>
                            <a:gd name="T66" fmla="+- 0 2014 2000"/>
                            <a:gd name="T67" fmla="*/ 2014 h 2333"/>
                            <a:gd name="T68" fmla="+- 0 10793 982"/>
                            <a:gd name="T69" fmla="*/ T68 w 9826"/>
                            <a:gd name="T70" fmla="+- 0 2014 2000"/>
                            <a:gd name="T71" fmla="*/ 2014 h 2333"/>
                            <a:gd name="T72" fmla="+- 0 998 982"/>
                            <a:gd name="T73" fmla="*/ T72 w 9826"/>
                            <a:gd name="T74" fmla="+- 0 2014 2000"/>
                            <a:gd name="T75" fmla="*/ 2014 h 2333"/>
                            <a:gd name="T76" fmla="+- 0 998 982"/>
                            <a:gd name="T77" fmla="*/ T76 w 9826"/>
                            <a:gd name="T78" fmla="+- 0 2007 2000"/>
                            <a:gd name="T79" fmla="*/ 2007 h 2333"/>
                            <a:gd name="T80" fmla="+- 0 10793 982"/>
                            <a:gd name="T81" fmla="*/ T80 w 9826"/>
                            <a:gd name="T82" fmla="+- 0 2007 2000"/>
                            <a:gd name="T83" fmla="*/ 2007 h 2333"/>
                            <a:gd name="T84" fmla="+- 0 10793 982"/>
                            <a:gd name="T85" fmla="*/ T84 w 9826"/>
                            <a:gd name="T86" fmla="+- 0 2014 2000"/>
                            <a:gd name="T87" fmla="*/ 2014 h 2333"/>
                            <a:gd name="T88" fmla="+- 0 10793 982"/>
                            <a:gd name="T89" fmla="*/ T88 w 9826"/>
                            <a:gd name="T90" fmla="+- 0 4326 2000"/>
                            <a:gd name="T91" fmla="*/ 4326 h 2333"/>
                            <a:gd name="T92" fmla="+- 0 10793 982"/>
                            <a:gd name="T93" fmla="*/ T92 w 9826"/>
                            <a:gd name="T94" fmla="+- 0 2007 2000"/>
                            <a:gd name="T95" fmla="*/ 2007 h 2333"/>
                            <a:gd name="T96" fmla="+- 0 10800 982"/>
                            <a:gd name="T97" fmla="*/ T96 w 9826"/>
                            <a:gd name="T98" fmla="+- 0 2014 2000"/>
                            <a:gd name="T99" fmla="*/ 2014 h 2333"/>
                            <a:gd name="T100" fmla="+- 0 10807 982"/>
                            <a:gd name="T101" fmla="*/ T100 w 9826"/>
                            <a:gd name="T102" fmla="+- 0 2014 2000"/>
                            <a:gd name="T103" fmla="*/ 2014 h 2333"/>
                            <a:gd name="T104" fmla="+- 0 10807 982"/>
                            <a:gd name="T105" fmla="*/ T104 w 9826"/>
                            <a:gd name="T106" fmla="+- 0 4318 2000"/>
                            <a:gd name="T107" fmla="*/ 4318 h 2333"/>
                            <a:gd name="T108" fmla="+- 0 10800 982"/>
                            <a:gd name="T109" fmla="*/ T108 w 9826"/>
                            <a:gd name="T110" fmla="+- 0 4318 2000"/>
                            <a:gd name="T111" fmla="*/ 4318 h 2333"/>
                            <a:gd name="T112" fmla="+- 0 10793 982"/>
                            <a:gd name="T113" fmla="*/ T112 w 9826"/>
                            <a:gd name="T114" fmla="+- 0 4326 2000"/>
                            <a:gd name="T115" fmla="*/ 4326 h 2333"/>
                            <a:gd name="T116" fmla="+- 0 10807 982"/>
                            <a:gd name="T117" fmla="*/ T116 w 9826"/>
                            <a:gd name="T118" fmla="+- 0 2014 2000"/>
                            <a:gd name="T119" fmla="*/ 2014 h 2333"/>
                            <a:gd name="T120" fmla="+- 0 10800 982"/>
                            <a:gd name="T121" fmla="*/ T120 w 9826"/>
                            <a:gd name="T122" fmla="+- 0 2014 2000"/>
                            <a:gd name="T123" fmla="*/ 2014 h 2333"/>
                            <a:gd name="T124" fmla="+- 0 10793 982"/>
                            <a:gd name="T125" fmla="*/ T124 w 9826"/>
                            <a:gd name="T126" fmla="+- 0 2007 2000"/>
                            <a:gd name="T127" fmla="*/ 2007 h 2333"/>
                            <a:gd name="T128" fmla="+- 0 10807 982"/>
                            <a:gd name="T129" fmla="*/ T128 w 9826"/>
                            <a:gd name="T130" fmla="+- 0 2007 2000"/>
                            <a:gd name="T131" fmla="*/ 2007 h 2333"/>
                            <a:gd name="T132" fmla="+- 0 10807 982"/>
                            <a:gd name="T133" fmla="*/ T132 w 9826"/>
                            <a:gd name="T134" fmla="+- 0 2014 2000"/>
                            <a:gd name="T135" fmla="*/ 2014 h 2333"/>
                            <a:gd name="T136" fmla="+- 0 998 982"/>
                            <a:gd name="T137" fmla="*/ T136 w 9826"/>
                            <a:gd name="T138" fmla="+- 0 4326 2000"/>
                            <a:gd name="T139" fmla="*/ 4326 h 2333"/>
                            <a:gd name="T140" fmla="+- 0 991 982"/>
                            <a:gd name="T141" fmla="*/ T140 w 9826"/>
                            <a:gd name="T142" fmla="+- 0 4318 2000"/>
                            <a:gd name="T143" fmla="*/ 4318 h 2333"/>
                            <a:gd name="T144" fmla="+- 0 998 982"/>
                            <a:gd name="T145" fmla="*/ T144 w 9826"/>
                            <a:gd name="T146" fmla="+- 0 4318 2000"/>
                            <a:gd name="T147" fmla="*/ 4318 h 2333"/>
                            <a:gd name="T148" fmla="+- 0 998 982"/>
                            <a:gd name="T149" fmla="*/ T148 w 9826"/>
                            <a:gd name="T150" fmla="+- 0 4326 2000"/>
                            <a:gd name="T151" fmla="*/ 4326 h 2333"/>
                            <a:gd name="T152" fmla="+- 0 10793 982"/>
                            <a:gd name="T153" fmla="*/ T152 w 9826"/>
                            <a:gd name="T154" fmla="+- 0 4326 2000"/>
                            <a:gd name="T155" fmla="*/ 4326 h 2333"/>
                            <a:gd name="T156" fmla="+- 0 998 982"/>
                            <a:gd name="T157" fmla="*/ T156 w 9826"/>
                            <a:gd name="T158" fmla="+- 0 4326 2000"/>
                            <a:gd name="T159" fmla="*/ 4326 h 2333"/>
                            <a:gd name="T160" fmla="+- 0 998 982"/>
                            <a:gd name="T161" fmla="*/ T160 w 9826"/>
                            <a:gd name="T162" fmla="+- 0 4318 2000"/>
                            <a:gd name="T163" fmla="*/ 4318 h 2333"/>
                            <a:gd name="T164" fmla="+- 0 10793 982"/>
                            <a:gd name="T165" fmla="*/ T164 w 9826"/>
                            <a:gd name="T166" fmla="+- 0 4318 2000"/>
                            <a:gd name="T167" fmla="*/ 4318 h 2333"/>
                            <a:gd name="T168" fmla="+- 0 10793 982"/>
                            <a:gd name="T169" fmla="*/ T168 w 9826"/>
                            <a:gd name="T170" fmla="+- 0 4326 2000"/>
                            <a:gd name="T171" fmla="*/ 4326 h 2333"/>
                            <a:gd name="T172" fmla="+- 0 10807 982"/>
                            <a:gd name="T173" fmla="*/ T172 w 9826"/>
                            <a:gd name="T174" fmla="+- 0 4326 2000"/>
                            <a:gd name="T175" fmla="*/ 4326 h 2333"/>
                            <a:gd name="T176" fmla="+- 0 10793 982"/>
                            <a:gd name="T177" fmla="*/ T176 w 9826"/>
                            <a:gd name="T178" fmla="+- 0 4326 2000"/>
                            <a:gd name="T179" fmla="*/ 4326 h 2333"/>
                            <a:gd name="T180" fmla="+- 0 10800 982"/>
                            <a:gd name="T181" fmla="*/ T180 w 9826"/>
                            <a:gd name="T182" fmla="+- 0 4318 2000"/>
                            <a:gd name="T183" fmla="*/ 4318 h 2333"/>
                            <a:gd name="T184" fmla="+- 0 10807 982"/>
                            <a:gd name="T185" fmla="*/ T184 w 9826"/>
                            <a:gd name="T186" fmla="+- 0 4318 2000"/>
                            <a:gd name="T187" fmla="*/ 4318 h 2333"/>
                            <a:gd name="T188" fmla="+- 0 10807 982"/>
                            <a:gd name="T189" fmla="*/ T188 w 9826"/>
                            <a:gd name="T190" fmla="+- 0 4326 2000"/>
                            <a:gd name="T191" fmla="*/ 4326 h 2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826" h="2333">
                              <a:moveTo>
                                <a:pt x="9825" y="2333"/>
                              </a:moveTo>
                              <a:lnTo>
                                <a:pt x="0" y="2333"/>
                              </a:lnTo>
                              <a:lnTo>
                                <a:pt x="0" y="0"/>
                              </a:lnTo>
                              <a:lnTo>
                                <a:pt x="9825" y="0"/>
                              </a:lnTo>
                              <a:lnTo>
                                <a:pt x="9825" y="7"/>
                              </a:lnTo>
                              <a:lnTo>
                                <a:pt x="16" y="7"/>
                              </a:lnTo>
                              <a:lnTo>
                                <a:pt x="9" y="14"/>
                              </a:lnTo>
                              <a:lnTo>
                                <a:pt x="16" y="14"/>
                              </a:lnTo>
                              <a:lnTo>
                                <a:pt x="16" y="2318"/>
                              </a:lnTo>
                              <a:lnTo>
                                <a:pt x="9" y="2318"/>
                              </a:lnTo>
                              <a:lnTo>
                                <a:pt x="16" y="2326"/>
                              </a:lnTo>
                              <a:lnTo>
                                <a:pt x="9825" y="2326"/>
                              </a:lnTo>
                              <a:lnTo>
                                <a:pt x="9825" y="2333"/>
                              </a:lnTo>
                              <a:close/>
                              <a:moveTo>
                                <a:pt x="16" y="14"/>
                              </a:moveTo>
                              <a:lnTo>
                                <a:pt x="9" y="14"/>
                              </a:lnTo>
                              <a:lnTo>
                                <a:pt x="16" y="7"/>
                              </a:lnTo>
                              <a:lnTo>
                                <a:pt x="16" y="14"/>
                              </a:lnTo>
                              <a:close/>
                              <a:moveTo>
                                <a:pt x="9811" y="14"/>
                              </a:moveTo>
                              <a:lnTo>
                                <a:pt x="16" y="14"/>
                              </a:lnTo>
                              <a:lnTo>
                                <a:pt x="16" y="7"/>
                              </a:lnTo>
                              <a:lnTo>
                                <a:pt x="9811" y="7"/>
                              </a:lnTo>
                              <a:lnTo>
                                <a:pt x="9811" y="14"/>
                              </a:lnTo>
                              <a:close/>
                              <a:moveTo>
                                <a:pt x="9811" y="2326"/>
                              </a:moveTo>
                              <a:lnTo>
                                <a:pt x="9811" y="7"/>
                              </a:lnTo>
                              <a:lnTo>
                                <a:pt x="9818" y="14"/>
                              </a:lnTo>
                              <a:lnTo>
                                <a:pt x="9825" y="14"/>
                              </a:lnTo>
                              <a:lnTo>
                                <a:pt x="9825" y="2318"/>
                              </a:lnTo>
                              <a:lnTo>
                                <a:pt x="9818" y="2318"/>
                              </a:lnTo>
                              <a:lnTo>
                                <a:pt x="9811" y="2326"/>
                              </a:lnTo>
                              <a:close/>
                              <a:moveTo>
                                <a:pt x="9825" y="14"/>
                              </a:moveTo>
                              <a:lnTo>
                                <a:pt x="9818" y="14"/>
                              </a:lnTo>
                              <a:lnTo>
                                <a:pt x="9811" y="7"/>
                              </a:lnTo>
                              <a:lnTo>
                                <a:pt x="9825" y="7"/>
                              </a:lnTo>
                              <a:lnTo>
                                <a:pt x="9825" y="14"/>
                              </a:lnTo>
                              <a:close/>
                              <a:moveTo>
                                <a:pt x="16" y="2326"/>
                              </a:moveTo>
                              <a:lnTo>
                                <a:pt x="9" y="2318"/>
                              </a:lnTo>
                              <a:lnTo>
                                <a:pt x="16" y="2318"/>
                              </a:lnTo>
                              <a:lnTo>
                                <a:pt x="16" y="2326"/>
                              </a:lnTo>
                              <a:close/>
                              <a:moveTo>
                                <a:pt x="9811" y="2326"/>
                              </a:moveTo>
                              <a:lnTo>
                                <a:pt x="16" y="2326"/>
                              </a:lnTo>
                              <a:lnTo>
                                <a:pt x="16" y="2318"/>
                              </a:lnTo>
                              <a:lnTo>
                                <a:pt x="9811" y="2318"/>
                              </a:lnTo>
                              <a:lnTo>
                                <a:pt x="9811" y="2326"/>
                              </a:lnTo>
                              <a:close/>
                              <a:moveTo>
                                <a:pt x="9825" y="2326"/>
                              </a:moveTo>
                              <a:lnTo>
                                <a:pt x="9811" y="2326"/>
                              </a:lnTo>
                              <a:lnTo>
                                <a:pt x="9818" y="2318"/>
                              </a:lnTo>
                              <a:lnTo>
                                <a:pt x="9825" y="2318"/>
                              </a:lnTo>
                              <a:lnTo>
                                <a:pt x="9825"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3117ACDC" id="Freeform: Shape 63" o:spid="_x0000_s1026" style="width:493.2pt;height:108pt;visibility:visible;mso-wrap-style:square;mso-left-percent:-10001;mso-top-percent:-10001;mso-position-horizontal:absolute;mso-position-horizontal-relative:char;mso-position-vertical:absolute;mso-position-vertical-relative:line;mso-left-percent:-10001;mso-top-percent:-10001;v-text-anchor:top"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" path="m9825,2333l,2333,,,9825,r,7l16,7,9,14r7,l16,2318r-7,l16,2326r9809,l9825,2333xm16,14r-7,l16,7r,7xm9811,14l16,14r,-7l9811,7r,7xm9811,2326l9811,7r7,7l9825,14r,2304l9818,2318r-7,8xm9825,14r-7,l9811,7r14,l9825,14xm16,2326r-7,-8l16,2318r,8xm9811,2326r-9795,l16,2318r9795,l9811,2326xm9825,2326r-14,l9818,2318r7,l9825,2326xe" fillcolor="black" stroked="f">
                <v:path arrowok="t" o:connecttype="custom" o:connectlocs="6263003,2547425;0,2547425;0,1175825;6263003,1175825;6263003,1179941;10199,1179941;5737,1184056;10199,1184056;10199,2538606;5737,2538606;10199,2543310;6263003,2543310;6263003,2547425;10199,1184056;5737,1184056;10199,1179941;10199,1184056;6254078,1184056;10199,1184056;10199,1179941;6254078,1179941;6254078,1184056;6254078,2543310;6254078,1179941;6258540,1184056;6263003,1184056;6263003,2538606;6258540,2538606;6254078,2543310;6263003,1184056;6258540,1184056;6254078,1179941;6263003,1179941;6263003,1184056;10199,2543310;5737,2538606;10199,2538606;10199,2543310;6254078,2543310;10199,2543310;10199,2538606;6254078,2538606;6254078,2543310;6263003,2543310;6254078,2543310;6258540,2538606;6263003,2538606;6263003,2543310" o:connectangles="0,0,0,0,0,0,0,0,0,0,0,0,0,0,0,0,0,0,0,0,0,0,0,0,0,0,0,0,0,0,0,0,0,0,0,0,0,0,0,0,0,0,0,0,0,0,0,0"/>
                <w10:anchorlock/>
              </v:shape>
            </w:pict>
          </mc:Fallback>
        </mc:AlternateContent>
      </w:r>
    </w:p>
    <w:p w14:paraId="1404632D" w14:textId="77777777" w:rsidR="00E24E0C" w:rsidRPr="00491615" w:rsidRDefault="00E24E0C">
      <w:pPr>
        <w:spacing w:line="276" w:lineRule="auto"/>
        <w:contextualSpacing/>
        <w:rPr>
          <w:ins w:id="929" w:author="Danielle Motley" w:date="2023-11-20T13:24:00Z"/>
          <w:rFonts w:ascii="Times New Roman" w:hAnsi="Times New Roman" w:cs="Times New Roman"/>
          <w:bCs/>
          <w:sz w:val="20"/>
          <w:szCs w:val="20"/>
          <w:rPrChange w:id="930" w:author="Danielle Motley" w:date="2023-11-20T13:50:00Z">
            <w:rPr>
              <w:ins w:id="931" w:author="Danielle Motley" w:date="2023-11-20T13:24:00Z"/>
              <w:rFonts w:ascii="Times New Roman" w:hAnsi="Times New Roman" w:cs="Times New Roman"/>
              <w:bCs/>
              <w:sz w:val="24"/>
            </w:rPr>
          </w:rPrChange>
        </w:rPr>
        <w:pPrChange w:id="932" w:author="Danielle Motley" w:date="2023-11-21T15:36:00Z">
          <w:pPr>
            <w:spacing w:before="198" w:line="276" w:lineRule="auto"/>
            <w:contextualSpacing/>
          </w:pPr>
        </w:pPrChange>
      </w:pPr>
    </w:p>
    <w:p w14:paraId="619F01C8" w14:textId="77777777" w:rsidR="00491615" w:rsidRDefault="00E24E0C" w:rsidP="00491615">
      <w:pPr>
        <w:pStyle w:val="ListParagraph"/>
        <w:ind w:left="0"/>
        <w:rPr>
          <w:ins w:id="933" w:author="Danielle Motley" w:date="2023-11-20T13:51:00Z"/>
          <w:rFonts w:ascii="Times New Roman" w:hAnsi="Times New Roman" w:cs="Times New Roman"/>
          <w:bCs/>
          <w:spacing w:val="-2"/>
          <w:sz w:val="24"/>
        </w:rPr>
      </w:pPr>
      <w:commentRangeStart w:id="934"/>
      <w:commentRangeStart w:id="935"/>
      <w:ins w:id="936" w:author="Danielle Motley" w:date="2023-11-20T13:24:00Z">
        <w:r w:rsidRPr="00FF5AD4">
          <w:rPr>
            <w:rFonts w:ascii="Times New Roman" w:hAnsi="Times New Roman" w:cs="Times New Roman"/>
            <w:bCs/>
            <w:spacing w:val="-2"/>
            <w:sz w:val="24"/>
          </w:rPr>
          <w:lastRenderedPageBreak/>
          <w:t xml:space="preserve">Explain how the state will ensure access to CCBHC services from Managed Care Organizations (MCO), Prepaid Inpatient Health Plans (PIHP), or Prepaid Ambulatory Health Plans (PAHP), particularly how it will address out-of-network access to CCBHCs. Please also indicate if the state plans to develop quantitative networks adequacy standards specific to CCBHCs (note: this is recommended but not required).  If additional space is needed, please </w:t>
        </w:r>
        <w:proofErr w:type="gramStart"/>
        <w:r w:rsidRPr="00FF5AD4">
          <w:rPr>
            <w:rFonts w:ascii="Times New Roman" w:hAnsi="Times New Roman" w:cs="Times New Roman"/>
            <w:bCs/>
            <w:spacing w:val="-2"/>
            <w:sz w:val="24"/>
          </w:rPr>
          <w:t>attach</w:t>
        </w:r>
        <w:proofErr w:type="gramEnd"/>
        <w:r w:rsidRPr="00FF5AD4">
          <w:rPr>
            <w:rFonts w:ascii="Times New Roman" w:hAnsi="Times New Roman" w:cs="Times New Roman"/>
            <w:bCs/>
            <w:spacing w:val="-2"/>
            <w:sz w:val="24"/>
          </w:rPr>
          <w:t xml:space="preserve"> and identify the page that pertains to this section.</w:t>
        </w:r>
        <w:commentRangeEnd w:id="934"/>
        <w:r>
          <w:rPr>
            <w:rStyle w:val="CommentReference"/>
          </w:rPr>
          <w:commentReference w:id="934"/>
        </w:r>
        <w:commentRangeEnd w:id="935"/>
        <w:r>
          <w:rPr>
            <w:rStyle w:val="CommentReference"/>
          </w:rPr>
          <w:commentReference w:id="935"/>
        </w:r>
      </w:ins>
    </w:p>
    <w:p w14:paraId="192A3908" w14:textId="77777777" w:rsidR="00491615" w:rsidRPr="003E434E" w:rsidRDefault="00491615" w:rsidP="00491615">
      <w:pPr>
        <w:pStyle w:val="ListParagraph"/>
        <w:ind w:left="0"/>
        <w:rPr>
          <w:ins w:id="937" w:author="Danielle Motley" w:date="2023-11-20T13:51:00Z"/>
          <w:rFonts w:ascii="Times New Roman" w:hAnsi="Times New Roman" w:cs="Times New Roman"/>
          <w:bCs/>
          <w:spacing w:val="-2"/>
          <w:sz w:val="20"/>
          <w:szCs w:val="20"/>
          <w:rPrChange w:id="938" w:author="Danielle Motley" w:date="2023-11-21T15:36:00Z">
            <w:rPr>
              <w:ins w:id="939" w:author="Danielle Motley" w:date="2023-11-20T13:51:00Z"/>
              <w:rFonts w:ascii="Times New Roman" w:hAnsi="Times New Roman" w:cs="Times New Roman"/>
              <w:bCs/>
              <w:spacing w:val="-2"/>
              <w:sz w:val="24"/>
              <w:szCs w:val="24"/>
            </w:rPr>
          </w:rPrChange>
        </w:rPr>
      </w:pPr>
    </w:p>
    <w:p w14:paraId="3E769F1D" w14:textId="090D6316" w:rsidR="00E24E0C" w:rsidRPr="00445CC2" w:rsidRDefault="005F598B">
      <w:pPr>
        <w:pStyle w:val="ListParagraph"/>
        <w:spacing w:before="240"/>
        <w:ind w:left="0"/>
        <w:rPr>
          <w:rFonts w:ascii="Times New Roman" w:hAnsi="Times New Roman" w:cs="Times New Roman"/>
          <w:bCs/>
          <w:sz w:val="24"/>
        </w:rPr>
        <w:pPrChange w:id="940" w:author="Danielle Motley" w:date="2023-11-20T13:51:00Z">
          <w:pPr>
            <w:spacing w:before="198"/>
            <w:ind w:left="-720"/>
          </w:pPr>
        </w:pPrChange>
      </w:pPr>
      <w:ins w:id="941" w:author="Danielle Motley" w:date="2023-11-20T13:43:00Z">
        <w:r w:rsidRPr="00445CC2">
          <w:rPr>
            <w:rFonts w:ascii="Times New Roman" w:hAnsi="Times New Roman" w:cs="Times New Roman"/>
            <w:noProof/>
            <w:sz w:val="24"/>
            <w:szCs w:val="24"/>
          </w:rPr>
          <mc:AlternateContent>
            <mc:Choice Requires="wps">
              <w:drawing>
                <wp:inline distT="0" distB="0" distL="0" distR="0" wp14:anchorId="5A492366" wp14:editId="189DE64D">
                  <wp:extent cx="6263640" cy="1371600"/>
                  <wp:effectExtent l="0" t="0" r="3810" b="0"/>
                  <wp:docPr id="744933332" name="Freeform: Shape 7449333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371600"/>
                          </a:xfrm>
                          <a:custGeom>
                            <a:avLst/>
                            <a:gdLst>
                              <a:gd name="T0" fmla="+- 0 10807 982"/>
                              <a:gd name="T1" fmla="*/ T0 w 9826"/>
                              <a:gd name="T2" fmla="+- 0 4333 2000"/>
                              <a:gd name="T3" fmla="*/ 4333 h 2333"/>
                              <a:gd name="T4" fmla="+- 0 982 982"/>
                              <a:gd name="T5" fmla="*/ T4 w 9826"/>
                              <a:gd name="T6" fmla="+- 0 4333 2000"/>
                              <a:gd name="T7" fmla="*/ 4333 h 2333"/>
                              <a:gd name="T8" fmla="+- 0 982 982"/>
                              <a:gd name="T9" fmla="*/ T8 w 9826"/>
                              <a:gd name="T10" fmla="+- 0 2000 2000"/>
                              <a:gd name="T11" fmla="*/ 2000 h 2333"/>
                              <a:gd name="T12" fmla="+- 0 10807 982"/>
                              <a:gd name="T13" fmla="*/ T12 w 9826"/>
                              <a:gd name="T14" fmla="+- 0 2000 2000"/>
                              <a:gd name="T15" fmla="*/ 2000 h 2333"/>
                              <a:gd name="T16" fmla="+- 0 10807 982"/>
                              <a:gd name="T17" fmla="*/ T16 w 9826"/>
                              <a:gd name="T18" fmla="+- 0 2007 2000"/>
                              <a:gd name="T19" fmla="*/ 2007 h 2333"/>
                              <a:gd name="T20" fmla="+- 0 998 982"/>
                              <a:gd name="T21" fmla="*/ T20 w 9826"/>
                              <a:gd name="T22" fmla="+- 0 2007 2000"/>
                              <a:gd name="T23" fmla="*/ 2007 h 2333"/>
                              <a:gd name="T24" fmla="+- 0 991 982"/>
                              <a:gd name="T25" fmla="*/ T24 w 9826"/>
                              <a:gd name="T26" fmla="+- 0 2014 2000"/>
                              <a:gd name="T27" fmla="*/ 2014 h 2333"/>
                              <a:gd name="T28" fmla="+- 0 998 982"/>
                              <a:gd name="T29" fmla="*/ T28 w 9826"/>
                              <a:gd name="T30" fmla="+- 0 2014 2000"/>
                              <a:gd name="T31" fmla="*/ 2014 h 2333"/>
                              <a:gd name="T32" fmla="+- 0 998 982"/>
                              <a:gd name="T33" fmla="*/ T32 w 9826"/>
                              <a:gd name="T34" fmla="+- 0 4318 2000"/>
                              <a:gd name="T35" fmla="*/ 4318 h 2333"/>
                              <a:gd name="T36" fmla="+- 0 991 982"/>
                              <a:gd name="T37" fmla="*/ T36 w 9826"/>
                              <a:gd name="T38" fmla="+- 0 4318 2000"/>
                              <a:gd name="T39" fmla="*/ 4318 h 2333"/>
                              <a:gd name="T40" fmla="+- 0 998 982"/>
                              <a:gd name="T41" fmla="*/ T40 w 9826"/>
                              <a:gd name="T42" fmla="+- 0 4326 2000"/>
                              <a:gd name="T43" fmla="*/ 4326 h 2333"/>
                              <a:gd name="T44" fmla="+- 0 10807 982"/>
                              <a:gd name="T45" fmla="*/ T44 w 9826"/>
                              <a:gd name="T46" fmla="+- 0 4326 2000"/>
                              <a:gd name="T47" fmla="*/ 4326 h 2333"/>
                              <a:gd name="T48" fmla="+- 0 10807 982"/>
                              <a:gd name="T49" fmla="*/ T48 w 9826"/>
                              <a:gd name="T50" fmla="+- 0 4333 2000"/>
                              <a:gd name="T51" fmla="*/ 4333 h 2333"/>
                              <a:gd name="T52" fmla="+- 0 998 982"/>
                              <a:gd name="T53" fmla="*/ T52 w 9826"/>
                              <a:gd name="T54" fmla="+- 0 2014 2000"/>
                              <a:gd name="T55" fmla="*/ 2014 h 2333"/>
                              <a:gd name="T56" fmla="+- 0 991 982"/>
                              <a:gd name="T57" fmla="*/ T56 w 9826"/>
                              <a:gd name="T58" fmla="+- 0 2014 2000"/>
                              <a:gd name="T59" fmla="*/ 2014 h 2333"/>
                              <a:gd name="T60" fmla="+- 0 998 982"/>
                              <a:gd name="T61" fmla="*/ T60 w 9826"/>
                              <a:gd name="T62" fmla="+- 0 2007 2000"/>
                              <a:gd name="T63" fmla="*/ 2007 h 2333"/>
                              <a:gd name="T64" fmla="+- 0 998 982"/>
                              <a:gd name="T65" fmla="*/ T64 w 9826"/>
                              <a:gd name="T66" fmla="+- 0 2014 2000"/>
                              <a:gd name="T67" fmla="*/ 2014 h 2333"/>
                              <a:gd name="T68" fmla="+- 0 10793 982"/>
                              <a:gd name="T69" fmla="*/ T68 w 9826"/>
                              <a:gd name="T70" fmla="+- 0 2014 2000"/>
                              <a:gd name="T71" fmla="*/ 2014 h 2333"/>
                              <a:gd name="T72" fmla="+- 0 998 982"/>
                              <a:gd name="T73" fmla="*/ T72 w 9826"/>
                              <a:gd name="T74" fmla="+- 0 2014 2000"/>
                              <a:gd name="T75" fmla="*/ 2014 h 2333"/>
                              <a:gd name="T76" fmla="+- 0 998 982"/>
                              <a:gd name="T77" fmla="*/ T76 w 9826"/>
                              <a:gd name="T78" fmla="+- 0 2007 2000"/>
                              <a:gd name="T79" fmla="*/ 2007 h 2333"/>
                              <a:gd name="T80" fmla="+- 0 10793 982"/>
                              <a:gd name="T81" fmla="*/ T80 w 9826"/>
                              <a:gd name="T82" fmla="+- 0 2007 2000"/>
                              <a:gd name="T83" fmla="*/ 2007 h 2333"/>
                              <a:gd name="T84" fmla="+- 0 10793 982"/>
                              <a:gd name="T85" fmla="*/ T84 w 9826"/>
                              <a:gd name="T86" fmla="+- 0 2014 2000"/>
                              <a:gd name="T87" fmla="*/ 2014 h 2333"/>
                              <a:gd name="T88" fmla="+- 0 10793 982"/>
                              <a:gd name="T89" fmla="*/ T88 w 9826"/>
                              <a:gd name="T90" fmla="+- 0 4326 2000"/>
                              <a:gd name="T91" fmla="*/ 4326 h 2333"/>
                              <a:gd name="T92" fmla="+- 0 10793 982"/>
                              <a:gd name="T93" fmla="*/ T92 w 9826"/>
                              <a:gd name="T94" fmla="+- 0 2007 2000"/>
                              <a:gd name="T95" fmla="*/ 2007 h 2333"/>
                              <a:gd name="T96" fmla="+- 0 10800 982"/>
                              <a:gd name="T97" fmla="*/ T96 w 9826"/>
                              <a:gd name="T98" fmla="+- 0 2014 2000"/>
                              <a:gd name="T99" fmla="*/ 2014 h 2333"/>
                              <a:gd name="T100" fmla="+- 0 10807 982"/>
                              <a:gd name="T101" fmla="*/ T100 w 9826"/>
                              <a:gd name="T102" fmla="+- 0 2014 2000"/>
                              <a:gd name="T103" fmla="*/ 2014 h 2333"/>
                              <a:gd name="T104" fmla="+- 0 10807 982"/>
                              <a:gd name="T105" fmla="*/ T104 w 9826"/>
                              <a:gd name="T106" fmla="+- 0 4318 2000"/>
                              <a:gd name="T107" fmla="*/ 4318 h 2333"/>
                              <a:gd name="T108" fmla="+- 0 10800 982"/>
                              <a:gd name="T109" fmla="*/ T108 w 9826"/>
                              <a:gd name="T110" fmla="+- 0 4318 2000"/>
                              <a:gd name="T111" fmla="*/ 4318 h 2333"/>
                              <a:gd name="T112" fmla="+- 0 10793 982"/>
                              <a:gd name="T113" fmla="*/ T112 w 9826"/>
                              <a:gd name="T114" fmla="+- 0 4326 2000"/>
                              <a:gd name="T115" fmla="*/ 4326 h 2333"/>
                              <a:gd name="T116" fmla="+- 0 10807 982"/>
                              <a:gd name="T117" fmla="*/ T116 w 9826"/>
                              <a:gd name="T118" fmla="+- 0 2014 2000"/>
                              <a:gd name="T119" fmla="*/ 2014 h 2333"/>
                              <a:gd name="T120" fmla="+- 0 10800 982"/>
                              <a:gd name="T121" fmla="*/ T120 w 9826"/>
                              <a:gd name="T122" fmla="+- 0 2014 2000"/>
                              <a:gd name="T123" fmla="*/ 2014 h 2333"/>
                              <a:gd name="T124" fmla="+- 0 10793 982"/>
                              <a:gd name="T125" fmla="*/ T124 w 9826"/>
                              <a:gd name="T126" fmla="+- 0 2007 2000"/>
                              <a:gd name="T127" fmla="*/ 2007 h 2333"/>
                              <a:gd name="T128" fmla="+- 0 10807 982"/>
                              <a:gd name="T129" fmla="*/ T128 w 9826"/>
                              <a:gd name="T130" fmla="+- 0 2007 2000"/>
                              <a:gd name="T131" fmla="*/ 2007 h 2333"/>
                              <a:gd name="T132" fmla="+- 0 10807 982"/>
                              <a:gd name="T133" fmla="*/ T132 w 9826"/>
                              <a:gd name="T134" fmla="+- 0 2014 2000"/>
                              <a:gd name="T135" fmla="*/ 2014 h 2333"/>
                              <a:gd name="T136" fmla="+- 0 998 982"/>
                              <a:gd name="T137" fmla="*/ T136 w 9826"/>
                              <a:gd name="T138" fmla="+- 0 4326 2000"/>
                              <a:gd name="T139" fmla="*/ 4326 h 2333"/>
                              <a:gd name="T140" fmla="+- 0 991 982"/>
                              <a:gd name="T141" fmla="*/ T140 w 9826"/>
                              <a:gd name="T142" fmla="+- 0 4318 2000"/>
                              <a:gd name="T143" fmla="*/ 4318 h 2333"/>
                              <a:gd name="T144" fmla="+- 0 998 982"/>
                              <a:gd name="T145" fmla="*/ T144 w 9826"/>
                              <a:gd name="T146" fmla="+- 0 4318 2000"/>
                              <a:gd name="T147" fmla="*/ 4318 h 2333"/>
                              <a:gd name="T148" fmla="+- 0 998 982"/>
                              <a:gd name="T149" fmla="*/ T148 w 9826"/>
                              <a:gd name="T150" fmla="+- 0 4326 2000"/>
                              <a:gd name="T151" fmla="*/ 4326 h 2333"/>
                              <a:gd name="T152" fmla="+- 0 10793 982"/>
                              <a:gd name="T153" fmla="*/ T152 w 9826"/>
                              <a:gd name="T154" fmla="+- 0 4326 2000"/>
                              <a:gd name="T155" fmla="*/ 4326 h 2333"/>
                              <a:gd name="T156" fmla="+- 0 998 982"/>
                              <a:gd name="T157" fmla="*/ T156 w 9826"/>
                              <a:gd name="T158" fmla="+- 0 4326 2000"/>
                              <a:gd name="T159" fmla="*/ 4326 h 2333"/>
                              <a:gd name="T160" fmla="+- 0 998 982"/>
                              <a:gd name="T161" fmla="*/ T160 w 9826"/>
                              <a:gd name="T162" fmla="+- 0 4318 2000"/>
                              <a:gd name="T163" fmla="*/ 4318 h 2333"/>
                              <a:gd name="T164" fmla="+- 0 10793 982"/>
                              <a:gd name="T165" fmla="*/ T164 w 9826"/>
                              <a:gd name="T166" fmla="+- 0 4318 2000"/>
                              <a:gd name="T167" fmla="*/ 4318 h 2333"/>
                              <a:gd name="T168" fmla="+- 0 10793 982"/>
                              <a:gd name="T169" fmla="*/ T168 w 9826"/>
                              <a:gd name="T170" fmla="+- 0 4326 2000"/>
                              <a:gd name="T171" fmla="*/ 4326 h 2333"/>
                              <a:gd name="T172" fmla="+- 0 10807 982"/>
                              <a:gd name="T173" fmla="*/ T172 w 9826"/>
                              <a:gd name="T174" fmla="+- 0 4326 2000"/>
                              <a:gd name="T175" fmla="*/ 4326 h 2333"/>
                              <a:gd name="T176" fmla="+- 0 10793 982"/>
                              <a:gd name="T177" fmla="*/ T176 w 9826"/>
                              <a:gd name="T178" fmla="+- 0 4326 2000"/>
                              <a:gd name="T179" fmla="*/ 4326 h 2333"/>
                              <a:gd name="T180" fmla="+- 0 10800 982"/>
                              <a:gd name="T181" fmla="*/ T180 w 9826"/>
                              <a:gd name="T182" fmla="+- 0 4318 2000"/>
                              <a:gd name="T183" fmla="*/ 4318 h 2333"/>
                              <a:gd name="T184" fmla="+- 0 10807 982"/>
                              <a:gd name="T185" fmla="*/ T184 w 9826"/>
                              <a:gd name="T186" fmla="+- 0 4318 2000"/>
                              <a:gd name="T187" fmla="*/ 4318 h 2333"/>
                              <a:gd name="T188" fmla="+- 0 10807 982"/>
                              <a:gd name="T189" fmla="*/ T188 w 9826"/>
                              <a:gd name="T190" fmla="+- 0 4326 2000"/>
                              <a:gd name="T191" fmla="*/ 4326 h 2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826" h="2333">
                                <a:moveTo>
                                  <a:pt x="9825" y="2333"/>
                                </a:moveTo>
                                <a:lnTo>
                                  <a:pt x="0" y="2333"/>
                                </a:lnTo>
                                <a:lnTo>
                                  <a:pt x="0" y="0"/>
                                </a:lnTo>
                                <a:lnTo>
                                  <a:pt x="9825" y="0"/>
                                </a:lnTo>
                                <a:lnTo>
                                  <a:pt x="9825" y="7"/>
                                </a:lnTo>
                                <a:lnTo>
                                  <a:pt x="16" y="7"/>
                                </a:lnTo>
                                <a:lnTo>
                                  <a:pt x="9" y="14"/>
                                </a:lnTo>
                                <a:lnTo>
                                  <a:pt x="16" y="14"/>
                                </a:lnTo>
                                <a:lnTo>
                                  <a:pt x="16" y="2318"/>
                                </a:lnTo>
                                <a:lnTo>
                                  <a:pt x="9" y="2318"/>
                                </a:lnTo>
                                <a:lnTo>
                                  <a:pt x="16" y="2326"/>
                                </a:lnTo>
                                <a:lnTo>
                                  <a:pt x="9825" y="2326"/>
                                </a:lnTo>
                                <a:lnTo>
                                  <a:pt x="9825" y="2333"/>
                                </a:lnTo>
                                <a:close/>
                                <a:moveTo>
                                  <a:pt x="16" y="14"/>
                                </a:moveTo>
                                <a:lnTo>
                                  <a:pt x="9" y="14"/>
                                </a:lnTo>
                                <a:lnTo>
                                  <a:pt x="16" y="7"/>
                                </a:lnTo>
                                <a:lnTo>
                                  <a:pt x="16" y="14"/>
                                </a:lnTo>
                                <a:close/>
                                <a:moveTo>
                                  <a:pt x="9811" y="14"/>
                                </a:moveTo>
                                <a:lnTo>
                                  <a:pt x="16" y="14"/>
                                </a:lnTo>
                                <a:lnTo>
                                  <a:pt x="16" y="7"/>
                                </a:lnTo>
                                <a:lnTo>
                                  <a:pt x="9811" y="7"/>
                                </a:lnTo>
                                <a:lnTo>
                                  <a:pt x="9811" y="14"/>
                                </a:lnTo>
                                <a:close/>
                                <a:moveTo>
                                  <a:pt x="9811" y="2326"/>
                                </a:moveTo>
                                <a:lnTo>
                                  <a:pt x="9811" y="7"/>
                                </a:lnTo>
                                <a:lnTo>
                                  <a:pt x="9818" y="14"/>
                                </a:lnTo>
                                <a:lnTo>
                                  <a:pt x="9825" y="14"/>
                                </a:lnTo>
                                <a:lnTo>
                                  <a:pt x="9825" y="2318"/>
                                </a:lnTo>
                                <a:lnTo>
                                  <a:pt x="9818" y="2318"/>
                                </a:lnTo>
                                <a:lnTo>
                                  <a:pt x="9811" y="2326"/>
                                </a:lnTo>
                                <a:close/>
                                <a:moveTo>
                                  <a:pt x="9825" y="14"/>
                                </a:moveTo>
                                <a:lnTo>
                                  <a:pt x="9818" y="14"/>
                                </a:lnTo>
                                <a:lnTo>
                                  <a:pt x="9811" y="7"/>
                                </a:lnTo>
                                <a:lnTo>
                                  <a:pt x="9825" y="7"/>
                                </a:lnTo>
                                <a:lnTo>
                                  <a:pt x="9825" y="14"/>
                                </a:lnTo>
                                <a:close/>
                                <a:moveTo>
                                  <a:pt x="16" y="2326"/>
                                </a:moveTo>
                                <a:lnTo>
                                  <a:pt x="9" y="2318"/>
                                </a:lnTo>
                                <a:lnTo>
                                  <a:pt x="16" y="2318"/>
                                </a:lnTo>
                                <a:lnTo>
                                  <a:pt x="16" y="2326"/>
                                </a:lnTo>
                                <a:close/>
                                <a:moveTo>
                                  <a:pt x="9811" y="2326"/>
                                </a:moveTo>
                                <a:lnTo>
                                  <a:pt x="16" y="2326"/>
                                </a:lnTo>
                                <a:lnTo>
                                  <a:pt x="16" y="2318"/>
                                </a:lnTo>
                                <a:lnTo>
                                  <a:pt x="9811" y="2318"/>
                                </a:lnTo>
                                <a:lnTo>
                                  <a:pt x="9811" y="2326"/>
                                </a:lnTo>
                                <a:close/>
                                <a:moveTo>
                                  <a:pt x="9825" y="2326"/>
                                </a:moveTo>
                                <a:lnTo>
                                  <a:pt x="9811" y="2326"/>
                                </a:lnTo>
                                <a:lnTo>
                                  <a:pt x="9818" y="2318"/>
                                </a:lnTo>
                                <a:lnTo>
                                  <a:pt x="9825" y="2318"/>
                                </a:lnTo>
                                <a:lnTo>
                                  <a:pt x="9825"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7F9899E7" id="Freeform: Shape 744933332" o:spid="_x0000_s1026" style="width:493.2pt;height:108pt;visibility:visible;mso-wrap-style:square;mso-left-percent:-10001;mso-top-percent:-10001;mso-position-horizontal:absolute;mso-position-horizontal-relative:char;mso-position-vertical:absolute;mso-position-vertical-relative:line;mso-left-percent:-10001;mso-top-percent:-10001;v-text-anchor:top"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" path="m9825,2333l,2333,,,9825,r,7l16,7,9,14r7,l16,2318r-7,l16,2326r9809,l9825,2333xm16,14r-7,l16,7r,7xm9811,14l16,14r,-7l9811,7r,7xm9811,2326l9811,7r7,7l9825,14r,2304l9818,2318r-7,8xm9825,14r-7,l9811,7r14,l9825,14xm16,2326r-7,-8l16,2318r,8xm9811,2326r-9795,l16,2318r9795,l9811,2326xm9825,2326r-14,l9818,2318r7,l9825,2326xe" fillcolor="black" stroked="f">
                  <v:path arrowok="t" o:connecttype="custom" o:connectlocs="6263003,2547425;0,2547425;0,1175825;6263003,1175825;6263003,1179941;10199,1179941;5737,1184056;10199,1184056;10199,2538606;5737,2538606;10199,2543310;6263003,2543310;6263003,2547425;10199,1184056;5737,1184056;10199,1179941;10199,1184056;6254078,1184056;10199,1184056;10199,1179941;6254078,1179941;6254078,1184056;6254078,2543310;6254078,1179941;6258540,1184056;6263003,1184056;6263003,2538606;6258540,2538606;6254078,2543310;6263003,1184056;6258540,1184056;6254078,1179941;6263003,1179941;6263003,1184056;10199,2543310;5737,2538606;10199,2538606;10199,2543310;6254078,2543310;10199,2543310;10199,2538606;6254078,2538606;6254078,2543310;6263003,2543310;6254078,2543310;6258540,2538606;6263003,2538606;6263003,2543310" o:connectangles="0,0,0,0,0,0,0,0,0,0,0,0,0,0,0,0,0,0,0,0,0,0,0,0,0,0,0,0,0,0,0,0,0,0,0,0,0,0,0,0,0,0,0,0,0,0,0,0"/>
                  <w10:anchorlock/>
                </v:shape>
              </w:pict>
            </mc:Fallback>
          </mc:AlternateContent>
        </w:r>
      </w:ins>
    </w:p>
    <w:p w14:paraId="6E31ECF3" w14:textId="0DD22264" w:rsidR="003E434E" w:rsidRDefault="003E434E">
      <w:pPr>
        <w:rPr>
          <w:ins w:id="942" w:author="Danielle Motley" w:date="2023-11-21T15:35:00Z"/>
          <w:rFonts w:ascii="Cambria" w:eastAsiaTheme="majorEastAsia" w:hAnsi="Times New Roman" w:cstheme="majorBidi"/>
          <w:color w:val="auto"/>
          <w:spacing w:val="-2"/>
          <w:sz w:val="24"/>
          <w:szCs w:val="24"/>
        </w:rPr>
      </w:pPr>
      <w:ins w:id="943" w:author="Danielle Motley" w:date="2023-11-21T15:35:00Z">
        <w:r>
          <w:rPr>
            <w:rFonts w:ascii="Cambria"/>
            <w:b/>
            <w:spacing w:val="-2"/>
            <w:sz w:val="24"/>
          </w:rPr>
          <w:br w:type="page"/>
        </w:r>
      </w:ins>
    </w:p>
    <w:p w14:paraId="517E0861" w14:textId="77777777" w:rsidR="00445CC2" w:rsidDel="00E82457" w:rsidRDefault="00445CC2">
      <w:pPr>
        <w:spacing w:before="100" w:line="276" w:lineRule="auto"/>
        <w:contextualSpacing/>
        <w:rPr>
          <w:del w:id="944" w:author="Danielle Motley" w:date="2023-11-20T12:23:00Z"/>
          <w:rFonts w:ascii="Cambria"/>
          <w:b/>
          <w:spacing w:val="-2"/>
          <w:sz w:val="24"/>
        </w:rPr>
        <w:pPrChange w:id="945" w:author="Danielle Motley" w:date="2023-11-20T12:15:00Z">
          <w:pPr>
            <w:spacing w:before="100"/>
            <w:ind w:left="-990"/>
          </w:pPr>
        </w:pPrChange>
      </w:pPr>
    </w:p>
    <w:p w14:paraId="32E00D4B" w14:textId="3EC63471" w:rsidR="00C87BF5" w:rsidRDefault="00C87BF5">
      <w:pPr>
        <w:pStyle w:val="Style1"/>
        <w:spacing w:line="276" w:lineRule="auto"/>
        <w:contextualSpacing/>
        <w:rPr>
          <w:bCs/>
        </w:rPr>
        <w:pPrChange w:id="946" w:author="Danielle Motley" w:date="2023-11-20T12:15:00Z">
          <w:pPr>
            <w:pStyle w:val="Style1"/>
            <w:ind w:left="-720"/>
          </w:pPr>
        </w:pPrChange>
      </w:pPr>
      <w:r w:rsidRPr="00C87BF5">
        <w:t>Section</w:t>
      </w:r>
      <w:r w:rsidRPr="00C87BF5">
        <w:rPr>
          <w:spacing w:val="-2"/>
        </w:rPr>
        <w:t xml:space="preserve"> </w:t>
      </w:r>
      <w:ins w:id="947" w:author="Danielle Motley" w:date="2023-11-20T09:12:00Z">
        <w:r w:rsidR="001A2537">
          <w:t>6</w:t>
        </w:r>
      </w:ins>
      <w:del w:id="948" w:author="Danielle Motley" w:date="2023-11-20T09:12:00Z">
        <w:r w:rsidRPr="00C87BF5" w:rsidDel="001A2537">
          <w:delText>5</w:delText>
        </w:r>
      </w:del>
      <w:r w:rsidRPr="00C87BF5">
        <w:t>.</w:t>
      </w:r>
      <w:r w:rsidR="00DA697D">
        <w:t>5</w:t>
      </w:r>
      <w:ins w:id="949" w:author="Danielle Motley" w:date="2023-11-20T09:12:00Z">
        <w:r w:rsidR="001A2537">
          <w:t>:</w:t>
        </w:r>
      </w:ins>
      <w:r w:rsidRPr="00C87BF5">
        <w:rPr>
          <w:spacing w:val="-5"/>
        </w:rPr>
        <w:t xml:space="preserve"> </w:t>
      </w:r>
      <w:r w:rsidRPr="00C87BF5">
        <w:t>Identification</w:t>
      </w:r>
      <w:r w:rsidRPr="00C87BF5">
        <w:rPr>
          <w:spacing w:val="-5"/>
        </w:rPr>
        <w:t xml:space="preserve"> </w:t>
      </w:r>
      <w:r w:rsidRPr="00C87BF5">
        <w:t>of</w:t>
      </w:r>
      <w:r w:rsidRPr="00C87BF5">
        <w:rPr>
          <w:spacing w:val="-4"/>
        </w:rPr>
        <w:t xml:space="preserve"> </w:t>
      </w:r>
      <w:r w:rsidRPr="00C87BF5">
        <w:t>Expenditures</w:t>
      </w:r>
      <w:r w:rsidRPr="00C87BF5">
        <w:rPr>
          <w:spacing w:val="-4"/>
        </w:rPr>
        <w:t xml:space="preserve"> </w:t>
      </w:r>
      <w:r w:rsidRPr="00C87BF5">
        <w:t>Eligible</w:t>
      </w:r>
      <w:r w:rsidRPr="00C87BF5">
        <w:rPr>
          <w:spacing w:val="-5"/>
        </w:rPr>
        <w:t xml:space="preserve"> </w:t>
      </w:r>
      <w:r w:rsidRPr="00C87BF5">
        <w:t>for</w:t>
      </w:r>
      <w:r w:rsidRPr="00C87BF5">
        <w:rPr>
          <w:spacing w:val="-5"/>
        </w:rPr>
        <w:t xml:space="preserve"> </w:t>
      </w:r>
      <w:r w:rsidRPr="00C87BF5">
        <w:t>Enhanced</w:t>
      </w:r>
      <w:r w:rsidRPr="00C87BF5">
        <w:rPr>
          <w:spacing w:val="-6"/>
        </w:rPr>
        <w:t xml:space="preserve"> </w:t>
      </w:r>
      <w:r w:rsidRPr="00C87BF5">
        <w:t>Federal</w:t>
      </w:r>
      <w:r w:rsidRPr="00C87BF5">
        <w:rPr>
          <w:spacing w:val="-3"/>
        </w:rPr>
        <w:t xml:space="preserve"> </w:t>
      </w:r>
      <w:r w:rsidRPr="00C87BF5">
        <w:t>Matching Percentage (FMAP)</w:t>
      </w:r>
    </w:p>
    <w:p w14:paraId="0EFCF7F6" w14:textId="70121D4E" w:rsidR="00C87BF5" w:rsidRDefault="00C87BF5">
      <w:pPr>
        <w:spacing w:before="175" w:line="276" w:lineRule="auto"/>
        <w:ind w:right="-450" w:hanging="3"/>
        <w:contextualSpacing/>
        <w:rPr>
          <w:ins w:id="950" w:author="Danielle Motley" w:date="2023-11-20T12:23:00Z"/>
          <w:rFonts w:ascii="Times New Roman" w:hAnsi="Times New Roman" w:cs="Times New Roman"/>
          <w:bCs/>
          <w:sz w:val="24"/>
        </w:rPr>
        <w:pPrChange w:id="951" w:author="Danielle Motley" w:date="2023-11-20T12:23:00Z">
          <w:pPr>
            <w:spacing w:before="175" w:line="276" w:lineRule="auto"/>
            <w:ind w:hanging="3"/>
            <w:contextualSpacing/>
          </w:pPr>
        </w:pPrChange>
      </w:pPr>
      <w:r>
        <w:rPr>
          <w:rFonts w:ascii="Times New Roman" w:hAnsi="Times New Roman" w:cs="Times New Roman"/>
          <w:bCs/>
          <w:sz w:val="24"/>
        </w:rPr>
        <w:t xml:space="preserve">Describe the process whereby the state will ensure proper claiming of enhanced FMAP for CCBHC services by identifying the portion of the capitation payment(s) applicable to the </w:t>
      </w:r>
      <w:del w:id="952" w:author="Danielle Motley" w:date="2023-11-20T13:12:00Z">
        <w:r w:rsidDel="00677915">
          <w:rPr>
            <w:rFonts w:ascii="Times New Roman" w:hAnsi="Times New Roman" w:cs="Times New Roman"/>
            <w:bCs/>
            <w:sz w:val="24"/>
          </w:rPr>
          <w:delText>new adult group rate</w:delText>
        </w:r>
      </w:del>
      <w:ins w:id="953" w:author="Danielle Motley" w:date="2023-11-20T13:12:00Z">
        <w:r w:rsidR="00677915">
          <w:rPr>
            <w:rFonts w:ascii="Times New Roman" w:hAnsi="Times New Roman" w:cs="Times New Roman"/>
            <w:bCs/>
            <w:sz w:val="24"/>
          </w:rPr>
          <w:t>services/populations that are eligible for the enhanced match.</w:t>
        </w:r>
      </w:ins>
      <w:r>
        <w:rPr>
          <w:rFonts w:ascii="Times New Roman" w:hAnsi="Times New Roman" w:cs="Times New Roman"/>
          <w:bCs/>
          <w:sz w:val="24"/>
        </w:rPr>
        <w:t xml:space="preserve"> </w:t>
      </w:r>
      <w:ins w:id="954" w:author="Danielle Motley" w:date="2023-11-20T13:13:00Z">
        <w:r w:rsidR="00677915" w:rsidRPr="00093B64">
          <w:rPr>
            <w:rFonts w:ascii="Times New Roman" w:hAnsi="Times New Roman" w:cs="Times New Roman"/>
            <w:bCs/>
            <w:sz w:val="24"/>
          </w:rPr>
          <w:t xml:space="preserve">States should reference the </w:t>
        </w:r>
        <w:r w:rsidR="00677915">
          <w:rPr>
            <w:rFonts w:ascii="Times New Roman" w:hAnsi="Times New Roman" w:cs="Times New Roman"/>
            <w:bCs/>
            <w:sz w:val="24"/>
          </w:rPr>
          <w:fldChar w:fldCharType="begin"/>
        </w:r>
        <w:r w:rsidR="00677915">
          <w:rPr>
            <w:rFonts w:ascii="Times New Roman" w:hAnsi="Times New Roman" w:cs="Times New Roman"/>
            <w:bCs/>
            <w:sz w:val="24"/>
          </w:rPr>
          <w:instrText>HYPERLINK "https://www.medicaid.gov/sites/default/files/2023-08/smd23005.pdf"</w:instrText>
        </w:r>
        <w:r w:rsidR="00677915">
          <w:rPr>
            <w:rFonts w:ascii="Times New Roman" w:hAnsi="Times New Roman" w:cs="Times New Roman"/>
            <w:bCs/>
            <w:sz w:val="24"/>
          </w:rPr>
        </w:r>
        <w:r w:rsidR="00677915">
          <w:rPr>
            <w:rFonts w:ascii="Times New Roman" w:hAnsi="Times New Roman" w:cs="Times New Roman"/>
            <w:bCs/>
            <w:sz w:val="24"/>
          </w:rPr>
          <w:fldChar w:fldCharType="separate"/>
        </w:r>
        <w:r w:rsidR="00677915" w:rsidRPr="00225D7E">
          <w:rPr>
            <w:rStyle w:val="Hyperlink"/>
            <w:rFonts w:ascii="Times New Roman" w:hAnsi="Times New Roman" w:cs="Times New Roman"/>
            <w:bCs/>
            <w:sz w:val="24"/>
          </w:rPr>
          <w:t>SMD-23-0005 guidance</w:t>
        </w:r>
        <w:r w:rsidR="00677915">
          <w:rPr>
            <w:rFonts w:ascii="Times New Roman" w:hAnsi="Times New Roman" w:cs="Times New Roman"/>
            <w:bCs/>
            <w:sz w:val="24"/>
          </w:rPr>
          <w:fldChar w:fldCharType="end"/>
        </w:r>
        <w:r w:rsidR="00677915" w:rsidRPr="00093B64">
          <w:rPr>
            <w:rFonts w:ascii="Times New Roman" w:hAnsi="Times New Roman" w:cs="Times New Roman"/>
            <w:bCs/>
            <w:sz w:val="24"/>
          </w:rPr>
          <w:t xml:space="preserve"> </w:t>
        </w:r>
      </w:ins>
      <w:ins w:id="955" w:author="Danielle Motley" w:date="2023-11-21T15:19:00Z">
        <w:r w:rsidR="00B24DC4">
          <w:rPr>
            <w:rFonts w:ascii="Times New Roman" w:hAnsi="Times New Roman" w:cs="Times New Roman"/>
            <w:bCs/>
            <w:sz w:val="24"/>
          </w:rPr>
          <w:t xml:space="preserve">CMS </w:t>
        </w:r>
      </w:ins>
      <w:ins w:id="956" w:author="Danielle Motley" w:date="2023-11-20T13:13:00Z">
        <w:r w:rsidR="00677915" w:rsidRPr="00093B64">
          <w:rPr>
            <w:rFonts w:ascii="Times New Roman" w:hAnsi="Times New Roman" w:cs="Times New Roman"/>
            <w:bCs/>
            <w:sz w:val="24"/>
          </w:rPr>
          <w:t>issued in August 2023</w:t>
        </w:r>
        <w:r w:rsidR="00677915">
          <w:rPr>
            <w:rFonts w:ascii="Times New Roman" w:hAnsi="Times New Roman" w:cs="Times New Roman"/>
            <w:bCs/>
            <w:sz w:val="24"/>
          </w:rPr>
          <w:t xml:space="preserve"> </w:t>
        </w:r>
        <w:r w:rsidR="00677915" w:rsidRPr="00093B64">
          <w:rPr>
            <w:rFonts w:ascii="Times New Roman" w:hAnsi="Times New Roman" w:cs="Times New Roman"/>
            <w:bCs/>
            <w:sz w:val="24"/>
          </w:rPr>
          <w:t>on Medicaid managed care claiming methodologies</w:t>
        </w:r>
        <w:r w:rsidR="00677915">
          <w:rPr>
            <w:rFonts w:ascii="Times New Roman" w:hAnsi="Times New Roman" w:cs="Times New Roman"/>
            <w:bCs/>
            <w:sz w:val="24"/>
          </w:rPr>
          <w:t>.</w:t>
        </w:r>
      </w:ins>
      <w:del w:id="957" w:author="Danielle Motley" w:date="2023-11-20T13:13:00Z">
        <w:r w:rsidDel="00677915">
          <w:rPr>
            <w:rFonts w:ascii="Times New Roman" w:hAnsi="Times New Roman" w:cs="Times New Roman"/>
            <w:bCs/>
            <w:sz w:val="24"/>
          </w:rPr>
          <w:delText>cells and the existing managed care population associated with CCBHC services.</w:delText>
        </w:r>
      </w:del>
      <w:r>
        <w:rPr>
          <w:rFonts w:ascii="Times New Roman" w:hAnsi="Times New Roman" w:cs="Times New Roman"/>
          <w:bCs/>
          <w:sz w:val="24"/>
        </w:rPr>
        <w:t xml:space="preserve">  If additional space is needed, please attach and identify the page that pertains to this section.</w:t>
      </w:r>
    </w:p>
    <w:p w14:paraId="1A4131A0" w14:textId="77777777" w:rsidR="00E82457" w:rsidRDefault="00E82457">
      <w:pPr>
        <w:spacing w:before="175" w:line="276" w:lineRule="auto"/>
        <w:ind w:hanging="3"/>
        <w:contextualSpacing/>
        <w:rPr>
          <w:rFonts w:ascii="Times New Roman" w:hAnsi="Times New Roman" w:cs="Times New Roman"/>
          <w:bCs/>
          <w:sz w:val="24"/>
        </w:rPr>
        <w:pPrChange w:id="958" w:author="Danielle Motley" w:date="2023-11-20T12:15:00Z">
          <w:pPr>
            <w:spacing w:before="175" w:line="276" w:lineRule="auto"/>
            <w:ind w:left="-720" w:hanging="3"/>
          </w:pPr>
        </w:pPrChange>
      </w:pPr>
    </w:p>
    <w:p w14:paraId="3236DBAC" w14:textId="7D963550" w:rsidR="00C87BF5" w:rsidRDefault="00C87BF5">
      <w:pPr>
        <w:spacing w:before="175" w:line="276" w:lineRule="auto"/>
        <w:ind w:hanging="3"/>
        <w:contextualSpacing/>
        <w:rPr>
          <w:rFonts w:ascii="Times New Roman" w:hAnsi="Times New Roman" w:cs="Times New Roman"/>
          <w:bCs/>
          <w:sz w:val="24"/>
        </w:rPr>
        <w:pPrChange w:id="959" w:author="Danielle Motley" w:date="2023-11-20T12:15:00Z">
          <w:pPr>
            <w:spacing w:before="175" w:line="276" w:lineRule="auto"/>
            <w:ind w:left="-720" w:hanging="3"/>
          </w:pPr>
        </w:pPrChange>
      </w:pPr>
      <w:r w:rsidRPr="00445CC2">
        <w:rPr>
          <w:rFonts w:ascii="Times New Roman" w:hAnsi="Times New Roman" w:cs="Times New Roman"/>
          <w:noProof/>
          <w:sz w:val="24"/>
          <w:szCs w:val="24"/>
        </w:rPr>
        <mc:AlternateContent>
          <mc:Choice Requires="wps">
            <w:drawing>
              <wp:inline distT="0" distB="0" distL="0" distR="0" wp14:anchorId="06884A7B" wp14:editId="79F42F9E">
                <wp:extent cx="6263640" cy="1508760"/>
                <wp:effectExtent l="0" t="0" r="3810" b="0"/>
                <wp:docPr id="64" name="Freeform: 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508760"/>
                        </a:xfrm>
                        <a:custGeom>
                          <a:avLst/>
                          <a:gdLst>
                            <a:gd name="T0" fmla="+- 0 10807 982"/>
                            <a:gd name="T1" fmla="*/ T0 w 9826"/>
                            <a:gd name="T2" fmla="+- 0 4333 2000"/>
                            <a:gd name="T3" fmla="*/ 4333 h 2333"/>
                            <a:gd name="T4" fmla="+- 0 982 982"/>
                            <a:gd name="T5" fmla="*/ T4 w 9826"/>
                            <a:gd name="T6" fmla="+- 0 4333 2000"/>
                            <a:gd name="T7" fmla="*/ 4333 h 2333"/>
                            <a:gd name="T8" fmla="+- 0 982 982"/>
                            <a:gd name="T9" fmla="*/ T8 w 9826"/>
                            <a:gd name="T10" fmla="+- 0 2000 2000"/>
                            <a:gd name="T11" fmla="*/ 2000 h 2333"/>
                            <a:gd name="T12" fmla="+- 0 10807 982"/>
                            <a:gd name="T13" fmla="*/ T12 w 9826"/>
                            <a:gd name="T14" fmla="+- 0 2000 2000"/>
                            <a:gd name="T15" fmla="*/ 2000 h 2333"/>
                            <a:gd name="T16" fmla="+- 0 10807 982"/>
                            <a:gd name="T17" fmla="*/ T16 w 9826"/>
                            <a:gd name="T18" fmla="+- 0 2007 2000"/>
                            <a:gd name="T19" fmla="*/ 2007 h 2333"/>
                            <a:gd name="T20" fmla="+- 0 998 982"/>
                            <a:gd name="T21" fmla="*/ T20 w 9826"/>
                            <a:gd name="T22" fmla="+- 0 2007 2000"/>
                            <a:gd name="T23" fmla="*/ 2007 h 2333"/>
                            <a:gd name="T24" fmla="+- 0 991 982"/>
                            <a:gd name="T25" fmla="*/ T24 w 9826"/>
                            <a:gd name="T26" fmla="+- 0 2014 2000"/>
                            <a:gd name="T27" fmla="*/ 2014 h 2333"/>
                            <a:gd name="T28" fmla="+- 0 998 982"/>
                            <a:gd name="T29" fmla="*/ T28 w 9826"/>
                            <a:gd name="T30" fmla="+- 0 2014 2000"/>
                            <a:gd name="T31" fmla="*/ 2014 h 2333"/>
                            <a:gd name="T32" fmla="+- 0 998 982"/>
                            <a:gd name="T33" fmla="*/ T32 w 9826"/>
                            <a:gd name="T34" fmla="+- 0 4318 2000"/>
                            <a:gd name="T35" fmla="*/ 4318 h 2333"/>
                            <a:gd name="T36" fmla="+- 0 991 982"/>
                            <a:gd name="T37" fmla="*/ T36 w 9826"/>
                            <a:gd name="T38" fmla="+- 0 4318 2000"/>
                            <a:gd name="T39" fmla="*/ 4318 h 2333"/>
                            <a:gd name="T40" fmla="+- 0 998 982"/>
                            <a:gd name="T41" fmla="*/ T40 w 9826"/>
                            <a:gd name="T42" fmla="+- 0 4326 2000"/>
                            <a:gd name="T43" fmla="*/ 4326 h 2333"/>
                            <a:gd name="T44" fmla="+- 0 10807 982"/>
                            <a:gd name="T45" fmla="*/ T44 w 9826"/>
                            <a:gd name="T46" fmla="+- 0 4326 2000"/>
                            <a:gd name="T47" fmla="*/ 4326 h 2333"/>
                            <a:gd name="T48" fmla="+- 0 10807 982"/>
                            <a:gd name="T49" fmla="*/ T48 w 9826"/>
                            <a:gd name="T50" fmla="+- 0 4333 2000"/>
                            <a:gd name="T51" fmla="*/ 4333 h 2333"/>
                            <a:gd name="T52" fmla="+- 0 998 982"/>
                            <a:gd name="T53" fmla="*/ T52 w 9826"/>
                            <a:gd name="T54" fmla="+- 0 2014 2000"/>
                            <a:gd name="T55" fmla="*/ 2014 h 2333"/>
                            <a:gd name="T56" fmla="+- 0 991 982"/>
                            <a:gd name="T57" fmla="*/ T56 w 9826"/>
                            <a:gd name="T58" fmla="+- 0 2014 2000"/>
                            <a:gd name="T59" fmla="*/ 2014 h 2333"/>
                            <a:gd name="T60" fmla="+- 0 998 982"/>
                            <a:gd name="T61" fmla="*/ T60 w 9826"/>
                            <a:gd name="T62" fmla="+- 0 2007 2000"/>
                            <a:gd name="T63" fmla="*/ 2007 h 2333"/>
                            <a:gd name="T64" fmla="+- 0 998 982"/>
                            <a:gd name="T65" fmla="*/ T64 w 9826"/>
                            <a:gd name="T66" fmla="+- 0 2014 2000"/>
                            <a:gd name="T67" fmla="*/ 2014 h 2333"/>
                            <a:gd name="T68" fmla="+- 0 10793 982"/>
                            <a:gd name="T69" fmla="*/ T68 w 9826"/>
                            <a:gd name="T70" fmla="+- 0 2014 2000"/>
                            <a:gd name="T71" fmla="*/ 2014 h 2333"/>
                            <a:gd name="T72" fmla="+- 0 998 982"/>
                            <a:gd name="T73" fmla="*/ T72 w 9826"/>
                            <a:gd name="T74" fmla="+- 0 2014 2000"/>
                            <a:gd name="T75" fmla="*/ 2014 h 2333"/>
                            <a:gd name="T76" fmla="+- 0 998 982"/>
                            <a:gd name="T77" fmla="*/ T76 w 9826"/>
                            <a:gd name="T78" fmla="+- 0 2007 2000"/>
                            <a:gd name="T79" fmla="*/ 2007 h 2333"/>
                            <a:gd name="T80" fmla="+- 0 10793 982"/>
                            <a:gd name="T81" fmla="*/ T80 w 9826"/>
                            <a:gd name="T82" fmla="+- 0 2007 2000"/>
                            <a:gd name="T83" fmla="*/ 2007 h 2333"/>
                            <a:gd name="T84" fmla="+- 0 10793 982"/>
                            <a:gd name="T85" fmla="*/ T84 w 9826"/>
                            <a:gd name="T86" fmla="+- 0 2014 2000"/>
                            <a:gd name="T87" fmla="*/ 2014 h 2333"/>
                            <a:gd name="T88" fmla="+- 0 10793 982"/>
                            <a:gd name="T89" fmla="*/ T88 w 9826"/>
                            <a:gd name="T90" fmla="+- 0 4326 2000"/>
                            <a:gd name="T91" fmla="*/ 4326 h 2333"/>
                            <a:gd name="T92" fmla="+- 0 10793 982"/>
                            <a:gd name="T93" fmla="*/ T92 w 9826"/>
                            <a:gd name="T94" fmla="+- 0 2007 2000"/>
                            <a:gd name="T95" fmla="*/ 2007 h 2333"/>
                            <a:gd name="T96" fmla="+- 0 10800 982"/>
                            <a:gd name="T97" fmla="*/ T96 w 9826"/>
                            <a:gd name="T98" fmla="+- 0 2014 2000"/>
                            <a:gd name="T99" fmla="*/ 2014 h 2333"/>
                            <a:gd name="T100" fmla="+- 0 10807 982"/>
                            <a:gd name="T101" fmla="*/ T100 w 9826"/>
                            <a:gd name="T102" fmla="+- 0 2014 2000"/>
                            <a:gd name="T103" fmla="*/ 2014 h 2333"/>
                            <a:gd name="T104" fmla="+- 0 10807 982"/>
                            <a:gd name="T105" fmla="*/ T104 w 9826"/>
                            <a:gd name="T106" fmla="+- 0 4318 2000"/>
                            <a:gd name="T107" fmla="*/ 4318 h 2333"/>
                            <a:gd name="T108" fmla="+- 0 10800 982"/>
                            <a:gd name="T109" fmla="*/ T108 w 9826"/>
                            <a:gd name="T110" fmla="+- 0 4318 2000"/>
                            <a:gd name="T111" fmla="*/ 4318 h 2333"/>
                            <a:gd name="T112" fmla="+- 0 10793 982"/>
                            <a:gd name="T113" fmla="*/ T112 w 9826"/>
                            <a:gd name="T114" fmla="+- 0 4326 2000"/>
                            <a:gd name="T115" fmla="*/ 4326 h 2333"/>
                            <a:gd name="T116" fmla="+- 0 10807 982"/>
                            <a:gd name="T117" fmla="*/ T116 w 9826"/>
                            <a:gd name="T118" fmla="+- 0 2014 2000"/>
                            <a:gd name="T119" fmla="*/ 2014 h 2333"/>
                            <a:gd name="T120" fmla="+- 0 10800 982"/>
                            <a:gd name="T121" fmla="*/ T120 w 9826"/>
                            <a:gd name="T122" fmla="+- 0 2014 2000"/>
                            <a:gd name="T123" fmla="*/ 2014 h 2333"/>
                            <a:gd name="T124" fmla="+- 0 10793 982"/>
                            <a:gd name="T125" fmla="*/ T124 w 9826"/>
                            <a:gd name="T126" fmla="+- 0 2007 2000"/>
                            <a:gd name="T127" fmla="*/ 2007 h 2333"/>
                            <a:gd name="T128" fmla="+- 0 10807 982"/>
                            <a:gd name="T129" fmla="*/ T128 w 9826"/>
                            <a:gd name="T130" fmla="+- 0 2007 2000"/>
                            <a:gd name="T131" fmla="*/ 2007 h 2333"/>
                            <a:gd name="T132" fmla="+- 0 10807 982"/>
                            <a:gd name="T133" fmla="*/ T132 w 9826"/>
                            <a:gd name="T134" fmla="+- 0 2014 2000"/>
                            <a:gd name="T135" fmla="*/ 2014 h 2333"/>
                            <a:gd name="T136" fmla="+- 0 998 982"/>
                            <a:gd name="T137" fmla="*/ T136 w 9826"/>
                            <a:gd name="T138" fmla="+- 0 4326 2000"/>
                            <a:gd name="T139" fmla="*/ 4326 h 2333"/>
                            <a:gd name="T140" fmla="+- 0 991 982"/>
                            <a:gd name="T141" fmla="*/ T140 w 9826"/>
                            <a:gd name="T142" fmla="+- 0 4318 2000"/>
                            <a:gd name="T143" fmla="*/ 4318 h 2333"/>
                            <a:gd name="T144" fmla="+- 0 998 982"/>
                            <a:gd name="T145" fmla="*/ T144 w 9826"/>
                            <a:gd name="T146" fmla="+- 0 4318 2000"/>
                            <a:gd name="T147" fmla="*/ 4318 h 2333"/>
                            <a:gd name="T148" fmla="+- 0 998 982"/>
                            <a:gd name="T149" fmla="*/ T148 w 9826"/>
                            <a:gd name="T150" fmla="+- 0 4326 2000"/>
                            <a:gd name="T151" fmla="*/ 4326 h 2333"/>
                            <a:gd name="T152" fmla="+- 0 10793 982"/>
                            <a:gd name="T153" fmla="*/ T152 w 9826"/>
                            <a:gd name="T154" fmla="+- 0 4326 2000"/>
                            <a:gd name="T155" fmla="*/ 4326 h 2333"/>
                            <a:gd name="T156" fmla="+- 0 998 982"/>
                            <a:gd name="T157" fmla="*/ T156 w 9826"/>
                            <a:gd name="T158" fmla="+- 0 4326 2000"/>
                            <a:gd name="T159" fmla="*/ 4326 h 2333"/>
                            <a:gd name="T160" fmla="+- 0 998 982"/>
                            <a:gd name="T161" fmla="*/ T160 w 9826"/>
                            <a:gd name="T162" fmla="+- 0 4318 2000"/>
                            <a:gd name="T163" fmla="*/ 4318 h 2333"/>
                            <a:gd name="T164" fmla="+- 0 10793 982"/>
                            <a:gd name="T165" fmla="*/ T164 w 9826"/>
                            <a:gd name="T166" fmla="+- 0 4318 2000"/>
                            <a:gd name="T167" fmla="*/ 4318 h 2333"/>
                            <a:gd name="T168" fmla="+- 0 10793 982"/>
                            <a:gd name="T169" fmla="*/ T168 w 9826"/>
                            <a:gd name="T170" fmla="+- 0 4326 2000"/>
                            <a:gd name="T171" fmla="*/ 4326 h 2333"/>
                            <a:gd name="T172" fmla="+- 0 10807 982"/>
                            <a:gd name="T173" fmla="*/ T172 w 9826"/>
                            <a:gd name="T174" fmla="+- 0 4326 2000"/>
                            <a:gd name="T175" fmla="*/ 4326 h 2333"/>
                            <a:gd name="T176" fmla="+- 0 10793 982"/>
                            <a:gd name="T177" fmla="*/ T176 w 9826"/>
                            <a:gd name="T178" fmla="+- 0 4326 2000"/>
                            <a:gd name="T179" fmla="*/ 4326 h 2333"/>
                            <a:gd name="T180" fmla="+- 0 10800 982"/>
                            <a:gd name="T181" fmla="*/ T180 w 9826"/>
                            <a:gd name="T182" fmla="+- 0 4318 2000"/>
                            <a:gd name="T183" fmla="*/ 4318 h 2333"/>
                            <a:gd name="T184" fmla="+- 0 10807 982"/>
                            <a:gd name="T185" fmla="*/ T184 w 9826"/>
                            <a:gd name="T186" fmla="+- 0 4318 2000"/>
                            <a:gd name="T187" fmla="*/ 4318 h 2333"/>
                            <a:gd name="T188" fmla="+- 0 10807 982"/>
                            <a:gd name="T189" fmla="*/ T188 w 9826"/>
                            <a:gd name="T190" fmla="+- 0 4326 2000"/>
                            <a:gd name="T191" fmla="*/ 4326 h 2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826" h="2333">
                              <a:moveTo>
                                <a:pt x="9825" y="2333"/>
                              </a:moveTo>
                              <a:lnTo>
                                <a:pt x="0" y="2333"/>
                              </a:lnTo>
                              <a:lnTo>
                                <a:pt x="0" y="0"/>
                              </a:lnTo>
                              <a:lnTo>
                                <a:pt x="9825" y="0"/>
                              </a:lnTo>
                              <a:lnTo>
                                <a:pt x="9825" y="7"/>
                              </a:lnTo>
                              <a:lnTo>
                                <a:pt x="16" y="7"/>
                              </a:lnTo>
                              <a:lnTo>
                                <a:pt x="9" y="14"/>
                              </a:lnTo>
                              <a:lnTo>
                                <a:pt x="16" y="14"/>
                              </a:lnTo>
                              <a:lnTo>
                                <a:pt x="16" y="2318"/>
                              </a:lnTo>
                              <a:lnTo>
                                <a:pt x="9" y="2318"/>
                              </a:lnTo>
                              <a:lnTo>
                                <a:pt x="16" y="2326"/>
                              </a:lnTo>
                              <a:lnTo>
                                <a:pt x="9825" y="2326"/>
                              </a:lnTo>
                              <a:lnTo>
                                <a:pt x="9825" y="2333"/>
                              </a:lnTo>
                              <a:close/>
                              <a:moveTo>
                                <a:pt x="16" y="14"/>
                              </a:moveTo>
                              <a:lnTo>
                                <a:pt x="9" y="14"/>
                              </a:lnTo>
                              <a:lnTo>
                                <a:pt x="16" y="7"/>
                              </a:lnTo>
                              <a:lnTo>
                                <a:pt x="16" y="14"/>
                              </a:lnTo>
                              <a:close/>
                              <a:moveTo>
                                <a:pt x="9811" y="14"/>
                              </a:moveTo>
                              <a:lnTo>
                                <a:pt x="16" y="14"/>
                              </a:lnTo>
                              <a:lnTo>
                                <a:pt x="16" y="7"/>
                              </a:lnTo>
                              <a:lnTo>
                                <a:pt x="9811" y="7"/>
                              </a:lnTo>
                              <a:lnTo>
                                <a:pt x="9811" y="14"/>
                              </a:lnTo>
                              <a:close/>
                              <a:moveTo>
                                <a:pt x="9811" y="2326"/>
                              </a:moveTo>
                              <a:lnTo>
                                <a:pt x="9811" y="7"/>
                              </a:lnTo>
                              <a:lnTo>
                                <a:pt x="9818" y="14"/>
                              </a:lnTo>
                              <a:lnTo>
                                <a:pt x="9825" y="14"/>
                              </a:lnTo>
                              <a:lnTo>
                                <a:pt x="9825" y="2318"/>
                              </a:lnTo>
                              <a:lnTo>
                                <a:pt x="9818" y="2318"/>
                              </a:lnTo>
                              <a:lnTo>
                                <a:pt x="9811" y="2326"/>
                              </a:lnTo>
                              <a:close/>
                              <a:moveTo>
                                <a:pt x="9825" y="14"/>
                              </a:moveTo>
                              <a:lnTo>
                                <a:pt x="9818" y="14"/>
                              </a:lnTo>
                              <a:lnTo>
                                <a:pt x="9811" y="7"/>
                              </a:lnTo>
                              <a:lnTo>
                                <a:pt x="9825" y="7"/>
                              </a:lnTo>
                              <a:lnTo>
                                <a:pt x="9825" y="14"/>
                              </a:lnTo>
                              <a:close/>
                              <a:moveTo>
                                <a:pt x="16" y="2326"/>
                              </a:moveTo>
                              <a:lnTo>
                                <a:pt x="9" y="2318"/>
                              </a:lnTo>
                              <a:lnTo>
                                <a:pt x="16" y="2318"/>
                              </a:lnTo>
                              <a:lnTo>
                                <a:pt x="16" y="2326"/>
                              </a:lnTo>
                              <a:close/>
                              <a:moveTo>
                                <a:pt x="9811" y="2326"/>
                              </a:moveTo>
                              <a:lnTo>
                                <a:pt x="16" y="2326"/>
                              </a:lnTo>
                              <a:lnTo>
                                <a:pt x="16" y="2318"/>
                              </a:lnTo>
                              <a:lnTo>
                                <a:pt x="9811" y="2318"/>
                              </a:lnTo>
                              <a:lnTo>
                                <a:pt x="9811" y="2326"/>
                              </a:lnTo>
                              <a:close/>
                              <a:moveTo>
                                <a:pt x="9825" y="2326"/>
                              </a:moveTo>
                              <a:lnTo>
                                <a:pt x="9811" y="2326"/>
                              </a:lnTo>
                              <a:lnTo>
                                <a:pt x="9818" y="2318"/>
                              </a:lnTo>
                              <a:lnTo>
                                <a:pt x="9825" y="2318"/>
                              </a:lnTo>
                              <a:lnTo>
                                <a:pt x="9825"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2AB63D32" id="Freeform: Shape 64" o:spid="_x0000_s1026" style="width:493.2pt;height:118.8pt;visibility:visible;mso-wrap-style:square;mso-left-percent:-10001;mso-top-percent:-10001;mso-position-horizontal:absolute;mso-position-horizontal-relative:char;mso-position-vertical:absolute;mso-position-vertical-relative:line;mso-left-percent:-10001;mso-top-percent:-10001;v-text-anchor:top"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" path="m9825,2333l,2333,,,9825,r,7l16,7,9,14r7,l16,2318r-7,l16,2326r9809,l9825,2333xm16,14r-7,l16,7r,7xm9811,14l16,14r,-7l9811,7r,7xm9811,2326l9811,7r7,7l9825,14r,2304l9818,2318r-7,8xm9825,14r-7,l9811,7r14,l9825,14xm16,2326r-7,-8l16,2318r,8xm9811,2326r-9795,l16,2318r9795,l9811,2326xm9825,2326r-14,l9818,2318r7,l9825,2326xe" fillcolor="black" stroked="f">
                <v:path arrowok="t" o:connecttype="custom" o:connectlocs="6263003,2802168;0,2802168;0,1293408;6263003,1293408;6263003,1297935;10199,1297935;5737,1302461;10199,1302461;10199,2792467;5737,2792467;10199,2797641;6263003,2797641;6263003,2802168;10199,1302461;5737,1302461;10199,1297935;10199,1302461;6254078,1302461;10199,1302461;10199,1297935;6254078,1297935;6254078,1302461;6254078,2797641;6254078,1297935;6258540,1302461;6263003,1302461;6263003,2792467;6258540,2792467;6254078,2797641;6263003,1302461;6258540,1302461;6254078,1297935;6263003,1297935;6263003,1302461;10199,2797641;5737,2792467;10199,2792467;10199,2797641;6254078,2797641;10199,2797641;10199,2792467;6254078,2792467;6254078,2797641;6263003,2797641;6254078,2797641;6258540,2792467;6263003,2792467;6263003,2797641" o:connectangles="0,0,0,0,0,0,0,0,0,0,0,0,0,0,0,0,0,0,0,0,0,0,0,0,0,0,0,0,0,0,0,0,0,0,0,0,0,0,0,0,0,0,0,0,0,0,0,0"/>
                <w10:anchorlock/>
              </v:shape>
            </w:pict>
          </mc:Fallback>
        </mc:AlternateContent>
      </w:r>
    </w:p>
    <w:p w14:paraId="06147059" w14:textId="77777777" w:rsidR="00E82457" w:rsidRDefault="00E82457">
      <w:pPr>
        <w:spacing w:after="0" w:line="276" w:lineRule="auto"/>
        <w:ind w:hanging="3"/>
        <w:contextualSpacing/>
        <w:rPr>
          <w:rFonts w:ascii="Times New Roman" w:hAnsi="Times New Roman" w:cs="Times New Roman"/>
          <w:bCs/>
          <w:sz w:val="24"/>
        </w:rPr>
        <w:pPrChange w:id="960" w:author="Danielle Motley" w:date="2023-11-20T12:15:00Z">
          <w:pPr>
            <w:spacing w:after="0" w:line="240" w:lineRule="auto"/>
            <w:ind w:left="-720" w:hanging="3"/>
          </w:pPr>
        </w:pPrChange>
      </w:pPr>
    </w:p>
    <w:p w14:paraId="687E6121" w14:textId="3B205D1D" w:rsidR="00BA6965" w:rsidRDefault="00BA6965" w:rsidP="005F598B">
      <w:pPr>
        <w:pStyle w:val="SectionHeader-Level2"/>
        <w:rPr>
          <w:spacing w:val="-2"/>
        </w:rPr>
      </w:pPr>
      <w:r>
        <w:t>Section</w:t>
      </w:r>
      <w:r>
        <w:rPr>
          <w:spacing w:val="-7"/>
        </w:rPr>
        <w:t xml:space="preserve"> </w:t>
      </w:r>
      <w:ins w:id="961" w:author="Danielle Motley" w:date="2023-11-20T09:14:00Z">
        <w:r w:rsidR="001A2537">
          <w:t>7</w:t>
        </w:r>
      </w:ins>
      <w:del w:id="962" w:author="Danielle Motley" w:date="2023-11-20T09:14:00Z">
        <w:r w:rsidDel="001A2537">
          <w:delText>6</w:delText>
        </w:r>
      </w:del>
      <w:r>
        <w:t xml:space="preserve">: </w:t>
      </w:r>
      <w:r w:rsidR="0021711A">
        <w:t xml:space="preserve">Identifying CCBHC Claims and Service Level Encounter Detail </w:t>
      </w:r>
    </w:p>
    <w:p w14:paraId="471ABBE5" w14:textId="566F153E" w:rsidR="00112231" w:rsidRDefault="00112231">
      <w:pPr>
        <w:spacing w:before="87" w:line="276" w:lineRule="auto"/>
        <w:ind w:left="-90"/>
        <w:contextualSpacing/>
        <w:jc w:val="both"/>
        <w:rPr>
          <w:ins w:id="963" w:author="Danielle Motley" w:date="2023-11-20T12:23:00Z"/>
          <w:rFonts w:ascii="Times New Roman" w:hAnsi="Times New Roman" w:cs="Times New Roman"/>
          <w:bCs/>
          <w:sz w:val="24"/>
        </w:rPr>
        <w:pPrChange w:id="964" w:author="Danielle Motley" w:date="2023-11-20T12:27:00Z">
          <w:pPr>
            <w:spacing w:before="87" w:line="276" w:lineRule="auto"/>
            <w:contextualSpacing/>
            <w:jc w:val="both"/>
          </w:pPr>
        </w:pPrChange>
      </w:pPr>
      <w:r>
        <w:rPr>
          <w:rFonts w:ascii="Times New Roman"/>
          <w:bCs/>
          <w:spacing w:val="-2"/>
          <w:sz w:val="24"/>
          <w:szCs w:val="20"/>
        </w:rPr>
        <w:t xml:space="preserve">States participating in the CCBHC demonstration must have a </w:t>
      </w:r>
      <w:r w:rsidR="00EC2BC8">
        <w:rPr>
          <w:rFonts w:ascii="Times New Roman"/>
          <w:bCs/>
          <w:spacing w:val="-2"/>
          <w:sz w:val="24"/>
          <w:szCs w:val="20"/>
        </w:rPr>
        <w:t xml:space="preserve">mechanism </w:t>
      </w:r>
      <w:r>
        <w:rPr>
          <w:rFonts w:ascii="Times New Roman"/>
          <w:bCs/>
          <w:spacing w:val="-2"/>
          <w:sz w:val="24"/>
          <w:szCs w:val="20"/>
        </w:rPr>
        <w:t xml:space="preserve">for identifying claims attributable to the CCBHC demonstration as well as service level detail of the CCBHC services provided during the encounter. </w:t>
      </w:r>
      <w:r>
        <w:rPr>
          <w:rFonts w:ascii="Times New Roman" w:hAnsi="Times New Roman" w:cs="Times New Roman"/>
          <w:bCs/>
          <w:sz w:val="24"/>
        </w:rPr>
        <w:t xml:space="preserve">The </w:t>
      </w:r>
      <w:r w:rsidRPr="0021711A">
        <w:rPr>
          <w:rFonts w:ascii="Times New Roman" w:hAnsi="Times New Roman" w:cs="Times New Roman"/>
          <w:bCs/>
          <w:sz w:val="24"/>
        </w:rPr>
        <w:t xml:space="preserve">CMS Alpha Numeric Healthcare Common Procedure Coding System (HCPCS) File &amp; Code Sets contain dedicated 223 demonstration encounter </w:t>
      </w:r>
      <w:r>
        <w:rPr>
          <w:rFonts w:ascii="Times New Roman" w:hAnsi="Times New Roman" w:cs="Times New Roman"/>
          <w:bCs/>
          <w:sz w:val="24"/>
        </w:rPr>
        <w:t xml:space="preserve">“T” </w:t>
      </w:r>
      <w:r w:rsidRPr="0021711A">
        <w:rPr>
          <w:rFonts w:ascii="Times New Roman" w:hAnsi="Times New Roman" w:cs="Times New Roman"/>
          <w:bCs/>
          <w:sz w:val="24"/>
        </w:rPr>
        <w:t xml:space="preserve">billing codes </w:t>
      </w:r>
      <w:r>
        <w:rPr>
          <w:rFonts w:ascii="Times New Roman" w:hAnsi="Times New Roman" w:cs="Times New Roman"/>
          <w:bCs/>
          <w:sz w:val="24"/>
        </w:rPr>
        <w:t>that</w:t>
      </w:r>
      <w:r w:rsidRPr="0021711A">
        <w:rPr>
          <w:rFonts w:ascii="Times New Roman" w:hAnsi="Times New Roman" w:cs="Times New Roman"/>
          <w:bCs/>
          <w:sz w:val="24"/>
        </w:rPr>
        <w:t xml:space="preserve"> are for CCBHCs to bill solely for demonstration encounters </w:t>
      </w:r>
      <w:r>
        <w:rPr>
          <w:rFonts w:ascii="Times New Roman" w:hAnsi="Times New Roman" w:cs="Times New Roman"/>
          <w:bCs/>
          <w:sz w:val="24"/>
        </w:rPr>
        <w:t xml:space="preserve">and </w:t>
      </w:r>
      <w:r w:rsidRPr="00E50D33">
        <w:rPr>
          <w:rFonts w:ascii="Times New Roman" w:hAnsi="Times New Roman" w:cs="Times New Roman"/>
          <w:bCs/>
          <w:sz w:val="24"/>
        </w:rPr>
        <w:t xml:space="preserve">a </w:t>
      </w:r>
      <w:r>
        <w:rPr>
          <w:rFonts w:ascii="Times New Roman" w:hAnsi="Times New Roman" w:cs="Times New Roman"/>
          <w:bCs/>
          <w:sz w:val="24"/>
        </w:rPr>
        <w:t xml:space="preserve">Q2 </w:t>
      </w:r>
      <w:r w:rsidRPr="00E50D33">
        <w:rPr>
          <w:rFonts w:ascii="Times New Roman" w:hAnsi="Times New Roman" w:cs="Times New Roman"/>
          <w:bCs/>
          <w:sz w:val="24"/>
        </w:rPr>
        <w:t>billing code modifier</w:t>
      </w:r>
      <w:r>
        <w:rPr>
          <w:rFonts w:ascii="Times New Roman" w:hAnsi="Times New Roman" w:cs="Times New Roman"/>
          <w:bCs/>
          <w:sz w:val="24"/>
        </w:rPr>
        <w:t xml:space="preserve"> that can</w:t>
      </w:r>
      <w:r w:rsidRPr="0021711A">
        <w:rPr>
          <w:rFonts w:ascii="Times New Roman" w:hAnsi="Times New Roman" w:cs="Times New Roman"/>
          <w:bCs/>
          <w:sz w:val="24"/>
        </w:rPr>
        <w:t xml:space="preserve"> be used for billing service-level data associated with each demonstration encounter. </w:t>
      </w:r>
    </w:p>
    <w:p w14:paraId="3F5D32B1" w14:textId="77777777" w:rsidR="00E82457" w:rsidRDefault="00E82457">
      <w:pPr>
        <w:spacing w:before="87" w:line="276" w:lineRule="auto"/>
        <w:contextualSpacing/>
        <w:jc w:val="both"/>
        <w:rPr>
          <w:rFonts w:ascii="Times New Roman" w:hAnsi="Times New Roman" w:cs="Times New Roman"/>
          <w:bCs/>
          <w:sz w:val="24"/>
        </w:rPr>
        <w:pPrChange w:id="965" w:author="Danielle Motley" w:date="2023-11-20T12:15:00Z">
          <w:pPr>
            <w:spacing w:before="87"/>
            <w:ind w:left="-720"/>
            <w:jc w:val="both"/>
          </w:pPr>
        </w:pPrChange>
      </w:pPr>
    </w:p>
    <w:p w14:paraId="62ECA67F" w14:textId="1283A539" w:rsidR="0082722B" w:rsidRDefault="0082722B">
      <w:pPr>
        <w:spacing w:line="276" w:lineRule="auto"/>
        <w:ind w:left="-90"/>
        <w:contextualSpacing/>
        <w:rPr>
          <w:rFonts w:ascii="Times New Roman" w:hAnsi="Times New Roman" w:cs="Times New Roman"/>
          <w:sz w:val="24"/>
          <w:szCs w:val="24"/>
        </w:rPr>
        <w:pPrChange w:id="966" w:author="Danielle Motley" w:date="2023-11-20T13:47:00Z">
          <w:pPr>
            <w:ind w:left="-720"/>
          </w:pPr>
        </w:pPrChange>
      </w:pPr>
      <w:r w:rsidRPr="00C16B82">
        <w:rPr>
          <w:rFonts w:ascii="Times New Roman" w:hAnsi="Times New Roman" w:cs="Times New Roman"/>
          <w:sz w:val="24"/>
          <w:szCs w:val="24"/>
        </w:rPr>
        <w:t xml:space="preserve">The </w:t>
      </w:r>
      <w:r>
        <w:rPr>
          <w:rFonts w:ascii="Times New Roman" w:hAnsi="Times New Roman" w:cs="Times New Roman"/>
          <w:sz w:val="24"/>
          <w:szCs w:val="24"/>
        </w:rPr>
        <w:t xml:space="preserve">State will use </w:t>
      </w:r>
      <w:r w:rsidR="005638AD">
        <w:rPr>
          <w:rFonts w:ascii="Times New Roman" w:hAnsi="Times New Roman" w:cs="Times New Roman"/>
          <w:sz w:val="24"/>
          <w:szCs w:val="24"/>
        </w:rPr>
        <w:t xml:space="preserve">one of the following mechanisms to identify claims attributable to the CCBHC demonstration </w:t>
      </w:r>
      <w:r w:rsidRPr="00C16B82">
        <w:rPr>
          <w:rFonts w:ascii="Times New Roman" w:hAnsi="Times New Roman" w:cs="Times New Roman"/>
          <w:spacing w:val="-1"/>
          <w:sz w:val="24"/>
          <w:szCs w:val="24"/>
        </w:rPr>
        <w:t>(</w:t>
      </w:r>
      <w:r w:rsidRPr="00C16B82">
        <w:rPr>
          <w:rFonts w:ascii="Times New Roman" w:hAnsi="Times New Roman" w:cs="Times New Roman"/>
          <w:sz w:val="24"/>
          <w:szCs w:val="24"/>
        </w:rPr>
        <w:t>select one):</w:t>
      </w:r>
    </w:p>
    <w:p w14:paraId="04471ECA" w14:textId="57BE5309" w:rsidR="005638AD" w:rsidRPr="005638AD" w:rsidRDefault="005638AD">
      <w:pPr>
        <w:pStyle w:val="ListParagraph"/>
        <w:numPr>
          <w:ilvl w:val="0"/>
          <w:numId w:val="18"/>
        </w:numPr>
        <w:tabs>
          <w:tab w:val="left" w:pos="630"/>
        </w:tabs>
        <w:spacing w:line="276" w:lineRule="auto"/>
        <w:ind w:left="540" w:hanging="540"/>
        <w:rPr>
          <w:rFonts w:ascii="Times New Roman" w:hAnsi="Times New Roman" w:cs="Times New Roman"/>
          <w:sz w:val="24"/>
          <w:szCs w:val="24"/>
        </w:rPr>
        <w:pPrChange w:id="967" w:author="Danielle Motley" w:date="2023-11-20T12:29:00Z">
          <w:pPr>
            <w:pStyle w:val="ListParagraph"/>
            <w:numPr>
              <w:numId w:val="18"/>
            </w:numPr>
            <w:ind w:left="180" w:hanging="540"/>
          </w:pPr>
        </w:pPrChange>
      </w:pPr>
      <w:r w:rsidRPr="005638AD">
        <w:rPr>
          <w:rFonts w:ascii="Times New Roman" w:hAnsi="Times New Roman" w:cs="Times New Roman"/>
          <w:sz w:val="24"/>
          <w:szCs w:val="24"/>
        </w:rPr>
        <w:t>T1040</w:t>
      </w:r>
      <w:r>
        <w:rPr>
          <w:rFonts w:ascii="Times New Roman" w:hAnsi="Times New Roman" w:cs="Times New Roman"/>
          <w:sz w:val="24"/>
          <w:szCs w:val="24"/>
        </w:rPr>
        <w:t xml:space="preserve"> </w:t>
      </w:r>
      <w:r w:rsidRPr="005638AD">
        <w:rPr>
          <w:rFonts w:ascii="Times New Roman" w:hAnsi="Times New Roman" w:cs="Times New Roman"/>
          <w:sz w:val="24"/>
          <w:szCs w:val="24"/>
        </w:rPr>
        <w:t>Medicaid certified community behavioral health clinic services, per diem</w:t>
      </w:r>
      <w:r>
        <w:rPr>
          <w:rFonts w:ascii="Times New Roman" w:hAnsi="Times New Roman" w:cs="Times New Roman"/>
          <w:sz w:val="24"/>
          <w:szCs w:val="24"/>
        </w:rPr>
        <w:t xml:space="preserve"> demonstration</w:t>
      </w:r>
      <w:del w:id="968" w:author="Danielle Motley" w:date="2023-11-20T13:47:00Z">
        <w:r w:rsidDel="00491615">
          <w:rPr>
            <w:rFonts w:ascii="Times New Roman" w:hAnsi="Times New Roman" w:cs="Times New Roman"/>
            <w:sz w:val="24"/>
            <w:szCs w:val="24"/>
          </w:rPr>
          <w:delText xml:space="preserve">  </w:delText>
        </w:r>
      </w:del>
      <w:r>
        <w:rPr>
          <w:rFonts w:ascii="Times New Roman" w:hAnsi="Times New Roman" w:cs="Times New Roman"/>
          <w:sz w:val="24"/>
          <w:szCs w:val="24"/>
        </w:rPr>
        <w:t xml:space="preserve"> </w:t>
      </w:r>
      <w:r w:rsidRPr="005638AD">
        <w:rPr>
          <w:rFonts w:ascii="Times New Roman" w:hAnsi="Times New Roman" w:cs="Times New Roman"/>
          <w:sz w:val="24"/>
          <w:szCs w:val="24"/>
        </w:rPr>
        <w:t>billing code</w:t>
      </w:r>
      <w:r w:rsidRPr="005638AD">
        <w:rPr>
          <w:rFonts w:ascii="Times New Roman" w:hAnsi="Times New Roman" w:cs="Times New Roman"/>
          <w:sz w:val="24"/>
          <w:szCs w:val="24"/>
        </w:rPr>
        <w:tab/>
      </w:r>
    </w:p>
    <w:p w14:paraId="5F57D97F" w14:textId="128E0ABF" w:rsidR="005638AD" w:rsidRDefault="005638AD">
      <w:pPr>
        <w:pStyle w:val="ListParagraph"/>
        <w:numPr>
          <w:ilvl w:val="0"/>
          <w:numId w:val="18"/>
        </w:numPr>
        <w:tabs>
          <w:tab w:val="left" w:pos="630"/>
        </w:tabs>
        <w:spacing w:line="276" w:lineRule="auto"/>
        <w:ind w:left="540" w:hanging="540"/>
        <w:rPr>
          <w:rFonts w:ascii="Times New Roman" w:hAnsi="Times New Roman" w:cs="Times New Roman"/>
          <w:sz w:val="24"/>
          <w:szCs w:val="24"/>
        </w:rPr>
        <w:pPrChange w:id="969" w:author="Danielle Motley" w:date="2023-11-20T12:29:00Z">
          <w:pPr>
            <w:pStyle w:val="ListParagraph"/>
            <w:numPr>
              <w:numId w:val="18"/>
            </w:numPr>
            <w:ind w:left="180" w:hanging="540"/>
          </w:pPr>
        </w:pPrChange>
      </w:pPr>
      <w:r w:rsidRPr="005638AD">
        <w:rPr>
          <w:rFonts w:ascii="Times New Roman" w:hAnsi="Times New Roman" w:cs="Times New Roman"/>
          <w:sz w:val="24"/>
          <w:szCs w:val="24"/>
        </w:rPr>
        <w:t>T1041</w:t>
      </w:r>
      <w:r>
        <w:rPr>
          <w:rFonts w:ascii="Times New Roman" w:hAnsi="Times New Roman" w:cs="Times New Roman"/>
          <w:sz w:val="24"/>
          <w:szCs w:val="24"/>
        </w:rPr>
        <w:t xml:space="preserve"> </w:t>
      </w:r>
      <w:r w:rsidRPr="005638AD">
        <w:rPr>
          <w:rFonts w:ascii="Times New Roman" w:hAnsi="Times New Roman" w:cs="Times New Roman"/>
          <w:sz w:val="24"/>
          <w:szCs w:val="24"/>
        </w:rPr>
        <w:t>Medicaid certified community behavioral health clinic services, per month</w:t>
      </w:r>
      <w:r>
        <w:rPr>
          <w:rFonts w:ascii="Times New Roman" w:hAnsi="Times New Roman" w:cs="Times New Roman"/>
          <w:sz w:val="24"/>
          <w:szCs w:val="24"/>
        </w:rPr>
        <w:t xml:space="preserve">   </w:t>
      </w:r>
      <w:r w:rsidRPr="005638AD">
        <w:rPr>
          <w:rFonts w:ascii="Times New Roman" w:hAnsi="Times New Roman" w:cs="Times New Roman"/>
          <w:sz w:val="24"/>
          <w:szCs w:val="24"/>
        </w:rPr>
        <w:t>demonstration billing code</w:t>
      </w:r>
    </w:p>
    <w:p w14:paraId="4E3012FC" w14:textId="79FDCC40" w:rsidR="005638AD" w:rsidRDefault="005638AD">
      <w:pPr>
        <w:pStyle w:val="ListParagraph"/>
        <w:numPr>
          <w:ilvl w:val="0"/>
          <w:numId w:val="18"/>
        </w:numPr>
        <w:tabs>
          <w:tab w:val="left" w:pos="630"/>
        </w:tabs>
        <w:spacing w:after="0" w:line="276" w:lineRule="auto"/>
        <w:ind w:left="540" w:hanging="540"/>
        <w:rPr>
          <w:rFonts w:ascii="Times New Roman" w:hAnsi="Times New Roman" w:cs="Times New Roman"/>
          <w:sz w:val="24"/>
          <w:szCs w:val="24"/>
        </w:rPr>
        <w:pPrChange w:id="970" w:author="Danielle Motley" w:date="2023-11-20T12:29:00Z">
          <w:pPr>
            <w:pStyle w:val="ListParagraph"/>
            <w:numPr>
              <w:numId w:val="18"/>
            </w:numPr>
            <w:spacing w:after="0"/>
            <w:ind w:left="180" w:hanging="540"/>
          </w:pPr>
        </w:pPrChange>
      </w:pPr>
      <w:r>
        <w:rPr>
          <w:rFonts w:ascii="Times New Roman" w:hAnsi="Times New Roman" w:cs="Times New Roman"/>
          <w:sz w:val="24"/>
          <w:szCs w:val="24"/>
        </w:rPr>
        <w:t>Another state-developed mechanism</w:t>
      </w:r>
      <w:r w:rsidR="0021711A">
        <w:rPr>
          <w:rFonts w:ascii="Times New Roman" w:hAnsi="Times New Roman" w:cs="Times New Roman"/>
          <w:sz w:val="24"/>
          <w:szCs w:val="24"/>
        </w:rPr>
        <w:t xml:space="preserve"> for identifying CCBHC claims</w:t>
      </w:r>
      <w:r>
        <w:rPr>
          <w:rFonts w:ascii="Times New Roman" w:hAnsi="Times New Roman" w:cs="Times New Roman"/>
          <w:sz w:val="24"/>
          <w:szCs w:val="24"/>
        </w:rPr>
        <w:t>, as described below.</w:t>
      </w:r>
    </w:p>
    <w:p w14:paraId="2318B5B3" w14:textId="77777777" w:rsidR="005638AD" w:rsidRPr="00491615" w:rsidRDefault="005638AD">
      <w:pPr>
        <w:pStyle w:val="ListParagraph"/>
        <w:spacing w:after="0" w:line="276" w:lineRule="auto"/>
        <w:ind w:left="0"/>
        <w:rPr>
          <w:rFonts w:ascii="Times New Roman" w:hAnsi="Times New Roman" w:cs="Times New Roman"/>
          <w:sz w:val="8"/>
          <w:szCs w:val="8"/>
          <w:rPrChange w:id="971" w:author="Danielle Motley" w:date="2023-11-20T13:53:00Z">
            <w:rPr>
              <w:rFonts w:ascii="Times New Roman" w:hAnsi="Times New Roman" w:cs="Times New Roman"/>
              <w:sz w:val="24"/>
              <w:szCs w:val="24"/>
            </w:rPr>
          </w:rPrChange>
        </w:rPr>
        <w:pPrChange w:id="972" w:author="Danielle Motley" w:date="2023-11-20T12:15:00Z">
          <w:pPr>
            <w:pStyle w:val="ListParagraph"/>
            <w:spacing w:after="0"/>
            <w:ind w:left="180"/>
          </w:pPr>
        </w:pPrChange>
      </w:pPr>
    </w:p>
    <w:p w14:paraId="1CBC877D" w14:textId="403E10EB" w:rsidR="005638AD" w:rsidRPr="0021711A" w:rsidRDefault="005638AD">
      <w:pPr>
        <w:pStyle w:val="ListParagraph"/>
        <w:spacing w:line="276" w:lineRule="auto"/>
        <w:ind w:left="0"/>
        <w:rPr>
          <w:rFonts w:ascii="Times New Roman" w:hAnsi="Times New Roman" w:cs="Times New Roman"/>
          <w:sz w:val="24"/>
          <w:szCs w:val="24"/>
        </w:rPr>
        <w:pPrChange w:id="973" w:author="Danielle Motley" w:date="2023-11-20T12:15:00Z">
          <w:pPr>
            <w:pStyle w:val="ListParagraph"/>
            <w:ind w:left="180"/>
          </w:pPr>
        </w:pPrChange>
      </w:pPr>
      <w:r w:rsidRPr="00445CC2">
        <w:rPr>
          <w:rFonts w:ascii="Times New Roman" w:hAnsi="Times New Roman" w:cs="Times New Roman"/>
          <w:noProof/>
          <w:sz w:val="24"/>
          <w:szCs w:val="24"/>
        </w:rPr>
        <w:lastRenderedPageBreak/>
        <mc:AlternateContent>
          <mc:Choice Requires="wps">
            <w:drawing>
              <wp:inline distT="0" distB="0" distL="0" distR="0" wp14:anchorId="281BE09D" wp14:editId="0221F7FE">
                <wp:extent cx="6263640" cy="1027755"/>
                <wp:effectExtent l="0" t="0" r="3810" b="1270"/>
                <wp:docPr id="369499784" name="Freeform: Shape 3694997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027755"/>
                        </a:xfrm>
                        <a:custGeom>
                          <a:avLst/>
                          <a:gdLst>
                            <a:gd name="T0" fmla="+- 0 10807 982"/>
                            <a:gd name="T1" fmla="*/ T0 w 9826"/>
                            <a:gd name="T2" fmla="+- 0 4333 2000"/>
                            <a:gd name="T3" fmla="*/ 4333 h 2333"/>
                            <a:gd name="T4" fmla="+- 0 982 982"/>
                            <a:gd name="T5" fmla="*/ T4 w 9826"/>
                            <a:gd name="T6" fmla="+- 0 4333 2000"/>
                            <a:gd name="T7" fmla="*/ 4333 h 2333"/>
                            <a:gd name="T8" fmla="+- 0 982 982"/>
                            <a:gd name="T9" fmla="*/ T8 w 9826"/>
                            <a:gd name="T10" fmla="+- 0 2000 2000"/>
                            <a:gd name="T11" fmla="*/ 2000 h 2333"/>
                            <a:gd name="T12" fmla="+- 0 10807 982"/>
                            <a:gd name="T13" fmla="*/ T12 w 9826"/>
                            <a:gd name="T14" fmla="+- 0 2000 2000"/>
                            <a:gd name="T15" fmla="*/ 2000 h 2333"/>
                            <a:gd name="T16" fmla="+- 0 10807 982"/>
                            <a:gd name="T17" fmla="*/ T16 w 9826"/>
                            <a:gd name="T18" fmla="+- 0 2007 2000"/>
                            <a:gd name="T19" fmla="*/ 2007 h 2333"/>
                            <a:gd name="T20" fmla="+- 0 998 982"/>
                            <a:gd name="T21" fmla="*/ T20 w 9826"/>
                            <a:gd name="T22" fmla="+- 0 2007 2000"/>
                            <a:gd name="T23" fmla="*/ 2007 h 2333"/>
                            <a:gd name="T24" fmla="+- 0 991 982"/>
                            <a:gd name="T25" fmla="*/ T24 w 9826"/>
                            <a:gd name="T26" fmla="+- 0 2014 2000"/>
                            <a:gd name="T27" fmla="*/ 2014 h 2333"/>
                            <a:gd name="T28" fmla="+- 0 998 982"/>
                            <a:gd name="T29" fmla="*/ T28 w 9826"/>
                            <a:gd name="T30" fmla="+- 0 2014 2000"/>
                            <a:gd name="T31" fmla="*/ 2014 h 2333"/>
                            <a:gd name="T32" fmla="+- 0 998 982"/>
                            <a:gd name="T33" fmla="*/ T32 w 9826"/>
                            <a:gd name="T34" fmla="+- 0 4318 2000"/>
                            <a:gd name="T35" fmla="*/ 4318 h 2333"/>
                            <a:gd name="T36" fmla="+- 0 991 982"/>
                            <a:gd name="T37" fmla="*/ T36 w 9826"/>
                            <a:gd name="T38" fmla="+- 0 4318 2000"/>
                            <a:gd name="T39" fmla="*/ 4318 h 2333"/>
                            <a:gd name="T40" fmla="+- 0 998 982"/>
                            <a:gd name="T41" fmla="*/ T40 w 9826"/>
                            <a:gd name="T42" fmla="+- 0 4326 2000"/>
                            <a:gd name="T43" fmla="*/ 4326 h 2333"/>
                            <a:gd name="T44" fmla="+- 0 10807 982"/>
                            <a:gd name="T45" fmla="*/ T44 w 9826"/>
                            <a:gd name="T46" fmla="+- 0 4326 2000"/>
                            <a:gd name="T47" fmla="*/ 4326 h 2333"/>
                            <a:gd name="T48" fmla="+- 0 10807 982"/>
                            <a:gd name="T49" fmla="*/ T48 w 9826"/>
                            <a:gd name="T50" fmla="+- 0 4333 2000"/>
                            <a:gd name="T51" fmla="*/ 4333 h 2333"/>
                            <a:gd name="T52" fmla="+- 0 998 982"/>
                            <a:gd name="T53" fmla="*/ T52 w 9826"/>
                            <a:gd name="T54" fmla="+- 0 2014 2000"/>
                            <a:gd name="T55" fmla="*/ 2014 h 2333"/>
                            <a:gd name="T56" fmla="+- 0 991 982"/>
                            <a:gd name="T57" fmla="*/ T56 w 9826"/>
                            <a:gd name="T58" fmla="+- 0 2014 2000"/>
                            <a:gd name="T59" fmla="*/ 2014 h 2333"/>
                            <a:gd name="T60" fmla="+- 0 998 982"/>
                            <a:gd name="T61" fmla="*/ T60 w 9826"/>
                            <a:gd name="T62" fmla="+- 0 2007 2000"/>
                            <a:gd name="T63" fmla="*/ 2007 h 2333"/>
                            <a:gd name="T64" fmla="+- 0 998 982"/>
                            <a:gd name="T65" fmla="*/ T64 w 9826"/>
                            <a:gd name="T66" fmla="+- 0 2014 2000"/>
                            <a:gd name="T67" fmla="*/ 2014 h 2333"/>
                            <a:gd name="T68" fmla="+- 0 10793 982"/>
                            <a:gd name="T69" fmla="*/ T68 w 9826"/>
                            <a:gd name="T70" fmla="+- 0 2014 2000"/>
                            <a:gd name="T71" fmla="*/ 2014 h 2333"/>
                            <a:gd name="T72" fmla="+- 0 998 982"/>
                            <a:gd name="T73" fmla="*/ T72 w 9826"/>
                            <a:gd name="T74" fmla="+- 0 2014 2000"/>
                            <a:gd name="T75" fmla="*/ 2014 h 2333"/>
                            <a:gd name="T76" fmla="+- 0 998 982"/>
                            <a:gd name="T77" fmla="*/ T76 w 9826"/>
                            <a:gd name="T78" fmla="+- 0 2007 2000"/>
                            <a:gd name="T79" fmla="*/ 2007 h 2333"/>
                            <a:gd name="T80" fmla="+- 0 10793 982"/>
                            <a:gd name="T81" fmla="*/ T80 w 9826"/>
                            <a:gd name="T82" fmla="+- 0 2007 2000"/>
                            <a:gd name="T83" fmla="*/ 2007 h 2333"/>
                            <a:gd name="T84" fmla="+- 0 10793 982"/>
                            <a:gd name="T85" fmla="*/ T84 w 9826"/>
                            <a:gd name="T86" fmla="+- 0 2014 2000"/>
                            <a:gd name="T87" fmla="*/ 2014 h 2333"/>
                            <a:gd name="T88" fmla="+- 0 10793 982"/>
                            <a:gd name="T89" fmla="*/ T88 w 9826"/>
                            <a:gd name="T90" fmla="+- 0 4326 2000"/>
                            <a:gd name="T91" fmla="*/ 4326 h 2333"/>
                            <a:gd name="T92" fmla="+- 0 10793 982"/>
                            <a:gd name="T93" fmla="*/ T92 w 9826"/>
                            <a:gd name="T94" fmla="+- 0 2007 2000"/>
                            <a:gd name="T95" fmla="*/ 2007 h 2333"/>
                            <a:gd name="T96" fmla="+- 0 10800 982"/>
                            <a:gd name="T97" fmla="*/ T96 w 9826"/>
                            <a:gd name="T98" fmla="+- 0 2014 2000"/>
                            <a:gd name="T99" fmla="*/ 2014 h 2333"/>
                            <a:gd name="T100" fmla="+- 0 10807 982"/>
                            <a:gd name="T101" fmla="*/ T100 w 9826"/>
                            <a:gd name="T102" fmla="+- 0 2014 2000"/>
                            <a:gd name="T103" fmla="*/ 2014 h 2333"/>
                            <a:gd name="T104" fmla="+- 0 10807 982"/>
                            <a:gd name="T105" fmla="*/ T104 w 9826"/>
                            <a:gd name="T106" fmla="+- 0 4318 2000"/>
                            <a:gd name="T107" fmla="*/ 4318 h 2333"/>
                            <a:gd name="T108" fmla="+- 0 10800 982"/>
                            <a:gd name="T109" fmla="*/ T108 w 9826"/>
                            <a:gd name="T110" fmla="+- 0 4318 2000"/>
                            <a:gd name="T111" fmla="*/ 4318 h 2333"/>
                            <a:gd name="T112" fmla="+- 0 10793 982"/>
                            <a:gd name="T113" fmla="*/ T112 w 9826"/>
                            <a:gd name="T114" fmla="+- 0 4326 2000"/>
                            <a:gd name="T115" fmla="*/ 4326 h 2333"/>
                            <a:gd name="T116" fmla="+- 0 10807 982"/>
                            <a:gd name="T117" fmla="*/ T116 w 9826"/>
                            <a:gd name="T118" fmla="+- 0 2014 2000"/>
                            <a:gd name="T119" fmla="*/ 2014 h 2333"/>
                            <a:gd name="T120" fmla="+- 0 10800 982"/>
                            <a:gd name="T121" fmla="*/ T120 w 9826"/>
                            <a:gd name="T122" fmla="+- 0 2014 2000"/>
                            <a:gd name="T123" fmla="*/ 2014 h 2333"/>
                            <a:gd name="T124" fmla="+- 0 10793 982"/>
                            <a:gd name="T125" fmla="*/ T124 w 9826"/>
                            <a:gd name="T126" fmla="+- 0 2007 2000"/>
                            <a:gd name="T127" fmla="*/ 2007 h 2333"/>
                            <a:gd name="T128" fmla="+- 0 10807 982"/>
                            <a:gd name="T129" fmla="*/ T128 w 9826"/>
                            <a:gd name="T130" fmla="+- 0 2007 2000"/>
                            <a:gd name="T131" fmla="*/ 2007 h 2333"/>
                            <a:gd name="T132" fmla="+- 0 10807 982"/>
                            <a:gd name="T133" fmla="*/ T132 w 9826"/>
                            <a:gd name="T134" fmla="+- 0 2014 2000"/>
                            <a:gd name="T135" fmla="*/ 2014 h 2333"/>
                            <a:gd name="T136" fmla="+- 0 998 982"/>
                            <a:gd name="T137" fmla="*/ T136 w 9826"/>
                            <a:gd name="T138" fmla="+- 0 4326 2000"/>
                            <a:gd name="T139" fmla="*/ 4326 h 2333"/>
                            <a:gd name="T140" fmla="+- 0 991 982"/>
                            <a:gd name="T141" fmla="*/ T140 w 9826"/>
                            <a:gd name="T142" fmla="+- 0 4318 2000"/>
                            <a:gd name="T143" fmla="*/ 4318 h 2333"/>
                            <a:gd name="T144" fmla="+- 0 998 982"/>
                            <a:gd name="T145" fmla="*/ T144 w 9826"/>
                            <a:gd name="T146" fmla="+- 0 4318 2000"/>
                            <a:gd name="T147" fmla="*/ 4318 h 2333"/>
                            <a:gd name="T148" fmla="+- 0 998 982"/>
                            <a:gd name="T149" fmla="*/ T148 w 9826"/>
                            <a:gd name="T150" fmla="+- 0 4326 2000"/>
                            <a:gd name="T151" fmla="*/ 4326 h 2333"/>
                            <a:gd name="T152" fmla="+- 0 10793 982"/>
                            <a:gd name="T153" fmla="*/ T152 w 9826"/>
                            <a:gd name="T154" fmla="+- 0 4326 2000"/>
                            <a:gd name="T155" fmla="*/ 4326 h 2333"/>
                            <a:gd name="T156" fmla="+- 0 998 982"/>
                            <a:gd name="T157" fmla="*/ T156 w 9826"/>
                            <a:gd name="T158" fmla="+- 0 4326 2000"/>
                            <a:gd name="T159" fmla="*/ 4326 h 2333"/>
                            <a:gd name="T160" fmla="+- 0 998 982"/>
                            <a:gd name="T161" fmla="*/ T160 w 9826"/>
                            <a:gd name="T162" fmla="+- 0 4318 2000"/>
                            <a:gd name="T163" fmla="*/ 4318 h 2333"/>
                            <a:gd name="T164" fmla="+- 0 10793 982"/>
                            <a:gd name="T165" fmla="*/ T164 w 9826"/>
                            <a:gd name="T166" fmla="+- 0 4318 2000"/>
                            <a:gd name="T167" fmla="*/ 4318 h 2333"/>
                            <a:gd name="T168" fmla="+- 0 10793 982"/>
                            <a:gd name="T169" fmla="*/ T168 w 9826"/>
                            <a:gd name="T170" fmla="+- 0 4326 2000"/>
                            <a:gd name="T171" fmla="*/ 4326 h 2333"/>
                            <a:gd name="T172" fmla="+- 0 10807 982"/>
                            <a:gd name="T173" fmla="*/ T172 w 9826"/>
                            <a:gd name="T174" fmla="+- 0 4326 2000"/>
                            <a:gd name="T175" fmla="*/ 4326 h 2333"/>
                            <a:gd name="T176" fmla="+- 0 10793 982"/>
                            <a:gd name="T177" fmla="*/ T176 w 9826"/>
                            <a:gd name="T178" fmla="+- 0 4326 2000"/>
                            <a:gd name="T179" fmla="*/ 4326 h 2333"/>
                            <a:gd name="T180" fmla="+- 0 10800 982"/>
                            <a:gd name="T181" fmla="*/ T180 w 9826"/>
                            <a:gd name="T182" fmla="+- 0 4318 2000"/>
                            <a:gd name="T183" fmla="*/ 4318 h 2333"/>
                            <a:gd name="T184" fmla="+- 0 10807 982"/>
                            <a:gd name="T185" fmla="*/ T184 w 9826"/>
                            <a:gd name="T186" fmla="+- 0 4318 2000"/>
                            <a:gd name="T187" fmla="*/ 4318 h 2333"/>
                            <a:gd name="T188" fmla="+- 0 10807 982"/>
                            <a:gd name="T189" fmla="*/ T188 w 9826"/>
                            <a:gd name="T190" fmla="+- 0 4326 2000"/>
                            <a:gd name="T191" fmla="*/ 4326 h 2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826" h="2333">
                              <a:moveTo>
                                <a:pt x="9825" y="2333"/>
                              </a:moveTo>
                              <a:lnTo>
                                <a:pt x="0" y="2333"/>
                              </a:lnTo>
                              <a:lnTo>
                                <a:pt x="0" y="0"/>
                              </a:lnTo>
                              <a:lnTo>
                                <a:pt x="9825" y="0"/>
                              </a:lnTo>
                              <a:lnTo>
                                <a:pt x="9825" y="7"/>
                              </a:lnTo>
                              <a:lnTo>
                                <a:pt x="16" y="7"/>
                              </a:lnTo>
                              <a:lnTo>
                                <a:pt x="9" y="14"/>
                              </a:lnTo>
                              <a:lnTo>
                                <a:pt x="16" y="14"/>
                              </a:lnTo>
                              <a:lnTo>
                                <a:pt x="16" y="2318"/>
                              </a:lnTo>
                              <a:lnTo>
                                <a:pt x="9" y="2318"/>
                              </a:lnTo>
                              <a:lnTo>
                                <a:pt x="16" y="2326"/>
                              </a:lnTo>
                              <a:lnTo>
                                <a:pt x="9825" y="2326"/>
                              </a:lnTo>
                              <a:lnTo>
                                <a:pt x="9825" y="2333"/>
                              </a:lnTo>
                              <a:close/>
                              <a:moveTo>
                                <a:pt x="16" y="14"/>
                              </a:moveTo>
                              <a:lnTo>
                                <a:pt x="9" y="14"/>
                              </a:lnTo>
                              <a:lnTo>
                                <a:pt x="16" y="7"/>
                              </a:lnTo>
                              <a:lnTo>
                                <a:pt x="16" y="14"/>
                              </a:lnTo>
                              <a:close/>
                              <a:moveTo>
                                <a:pt x="9811" y="14"/>
                              </a:moveTo>
                              <a:lnTo>
                                <a:pt x="16" y="14"/>
                              </a:lnTo>
                              <a:lnTo>
                                <a:pt x="16" y="7"/>
                              </a:lnTo>
                              <a:lnTo>
                                <a:pt x="9811" y="7"/>
                              </a:lnTo>
                              <a:lnTo>
                                <a:pt x="9811" y="14"/>
                              </a:lnTo>
                              <a:close/>
                              <a:moveTo>
                                <a:pt x="9811" y="2326"/>
                              </a:moveTo>
                              <a:lnTo>
                                <a:pt x="9811" y="7"/>
                              </a:lnTo>
                              <a:lnTo>
                                <a:pt x="9818" y="14"/>
                              </a:lnTo>
                              <a:lnTo>
                                <a:pt x="9825" y="14"/>
                              </a:lnTo>
                              <a:lnTo>
                                <a:pt x="9825" y="2318"/>
                              </a:lnTo>
                              <a:lnTo>
                                <a:pt x="9818" y="2318"/>
                              </a:lnTo>
                              <a:lnTo>
                                <a:pt x="9811" y="2326"/>
                              </a:lnTo>
                              <a:close/>
                              <a:moveTo>
                                <a:pt x="9825" y="14"/>
                              </a:moveTo>
                              <a:lnTo>
                                <a:pt x="9818" y="14"/>
                              </a:lnTo>
                              <a:lnTo>
                                <a:pt x="9811" y="7"/>
                              </a:lnTo>
                              <a:lnTo>
                                <a:pt x="9825" y="7"/>
                              </a:lnTo>
                              <a:lnTo>
                                <a:pt x="9825" y="14"/>
                              </a:lnTo>
                              <a:close/>
                              <a:moveTo>
                                <a:pt x="16" y="2326"/>
                              </a:moveTo>
                              <a:lnTo>
                                <a:pt x="9" y="2318"/>
                              </a:lnTo>
                              <a:lnTo>
                                <a:pt x="16" y="2318"/>
                              </a:lnTo>
                              <a:lnTo>
                                <a:pt x="16" y="2326"/>
                              </a:lnTo>
                              <a:close/>
                              <a:moveTo>
                                <a:pt x="9811" y="2326"/>
                              </a:moveTo>
                              <a:lnTo>
                                <a:pt x="16" y="2326"/>
                              </a:lnTo>
                              <a:lnTo>
                                <a:pt x="16" y="2318"/>
                              </a:lnTo>
                              <a:lnTo>
                                <a:pt x="9811" y="2318"/>
                              </a:lnTo>
                              <a:lnTo>
                                <a:pt x="9811" y="2326"/>
                              </a:lnTo>
                              <a:close/>
                              <a:moveTo>
                                <a:pt x="9825" y="2326"/>
                              </a:moveTo>
                              <a:lnTo>
                                <a:pt x="9811" y="2326"/>
                              </a:lnTo>
                              <a:lnTo>
                                <a:pt x="9818" y="2318"/>
                              </a:lnTo>
                              <a:lnTo>
                                <a:pt x="9825" y="2318"/>
                              </a:lnTo>
                              <a:lnTo>
                                <a:pt x="9825"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49A4C796" id="Freeform: Shape 369499784" o:spid="_x0000_s1026" style="width:493.2pt;height:80.95pt;visibility:visible;mso-wrap-style:square;mso-left-percent:-10001;mso-top-percent:-10001;mso-position-horizontal:absolute;mso-position-horizontal-relative:char;mso-position-vertical:absolute;mso-position-vertical-relative:line;mso-left-percent:-10001;mso-top-percent:-10001;v-text-anchor:top"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" path="m9825,2333l,2333,,,9825,r,7l16,7,9,14r7,l16,2318r-7,l16,2326r9809,l9825,2333xm16,14r-7,l16,7r,7xm9811,14l16,14r,-7l9811,7r,7xm9811,2326l9811,7r7,7l9825,14r,2304l9818,2318r-7,8xm9825,14r-7,l9811,7r14,l9825,14xm16,2326r-7,-8l16,2318r,8xm9811,2326r-9795,l16,2318r9795,l9811,2326xm9825,2326r-14,l9818,2318r7,l9825,2326xe" fillcolor="black" stroked="f">
                <v:path arrowok="t" o:connecttype="custom" o:connectlocs="6263003,1908814;0,1908814;0,881059;6263003,881059;6263003,884142;10199,884142;5737,887226;10199,887226;10199,1902206;5737,1902206;10199,1905730;6263003,1905730;6263003,1908814;10199,887226;5737,887226;10199,884142;10199,887226;6254078,887226;10199,887226;10199,884142;6254078,884142;6254078,887226;6254078,1905730;6254078,884142;6258540,887226;6263003,887226;6263003,1902206;6258540,1902206;6254078,1905730;6263003,887226;6258540,887226;6254078,884142;6263003,884142;6263003,887226;10199,1905730;5737,1902206;10199,1902206;10199,1905730;6254078,1905730;10199,1905730;10199,1902206;6254078,1902206;6254078,1905730;6263003,1905730;6254078,1905730;6258540,1902206;6263003,1902206;6263003,1905730" o:connectangles="0,0,0,0,0,0,0,0,0,0,0,0,0,0,0,0,0,0,0,0,0,0,0,0,0,0,0,0,0,0,0,0,0,0,0,0,0,0,0,0,0,0,0,0,0,0,0,0"/>
                <w10:anchorlock/>
              </v:shape>
            </w:pict>
          </mc:Fallback>
        </mc:AlternateContent>
      </w:r>
    </w:p>
    <w:p w14:paraId="0559A2B4" w14:textId="402DC92E" w:rsidR="0021711A" w:rsidRDefault="0021711A">
      <w:pPr>
        <w:spacing w:line="276" w:lineRule="auto"/>
        <w:contextualSpacing/>
        <w:rPr>
          <w:rFonts w:ascii="Times New Roman" w:hAnsi="Times New Roman" w:cs="Times New Roman"/>
          <w:sz w:val="24"/>
          <w:szCs w:val="24"/>
        </w:rPr>
        <w:pPrChange w:id="974" w:author="Danielle Motley" w:date="2023-11-20T12:15:00Z">
          <w:pPr>
            <w:ind w:left="-720"/>
          </w:pPr>
        </w:pPrChange>
      </w:pPr>
      <w:r w:rsidRPr="00C16B82">
        <w:rPr>
          <w:rFonts w:ascii="Times New Roman" w:hAnsi="Times New Roman" w:cs="Times New Roman"/>
          <w:sz w:val="24"/>
          <w:szCs w:val="24"/>
        </w:rPr>
        <w:t xml:space="preserve">The </w:t>
      </w:r>
      <w:r>
        <w:rPr>
          <w:rFonts w:ascii="Times New Roman" w:hAnsi="Times New Roman" w:cs="Times New Roman"/>
          <w:sz w:val="24"/>
          <w:szCs w:val="24"/>
        </w:rPr>
        <w:t xml:space="preserve">State will use one of the following mechanisms to identify the service level detail associated with each demonstration encounter </w:t>
      </w:r>
      <w:r w:rsidRPr="00C16B82">
        <w:rPr>
          <w:rFonts w:ascii="Times New Roman" w:hAnsi="Times New Roman" w:cs="Times New Roman"/>
          <w:spacing w:val="-1"/>
          <w:sz w:val="24"/>
          <w:szCs w:val="24"/>
        </w:rPr>
        <w:t>(</w:t>
      </w:r>
      <w:r w:rsidRPr="00C16B82">
        <w:rPr>
          <w:rFonts w:ascii="Times New Roman" w:hAnsi="Times New Roman" w:cs="Times New Roman"/>
          <w:sz w:val="24"/>
          <w:szCs w:val="24"/>
        </w:rPr>
        <w:t>select one):</w:t>
      </w:r>
    </w:p>
    <w:p w14:paraId="1739E56E" w14:textId="69053006" w:rsidR="0021711A" w:rsidRDefault="0021711A">
      <w:pPr>
        <w:pStyle w:val="ListParagraph"/>
        <w:numPr>
          <w:ilvl w:val="0"/>
          <w:numId w:val="18"/>
        </w:numPr>
        <w:spacing w:line="276" w:lineRule="auto"/>
        <w:ind w:left="540" w:hanging="540"/>
        <w:rPr>
          <w:rFonts w:ascii="Times New Roman" w:hAnsi="Times New Roman" w:cs="Times New Roman"/>
          <w:sz w:val="24"/>
          <w:szCs w:val="24"/>
        </w:rPr>
        <w:pPrChange w:id="975" w:author="Danielle Motley" w:date="2023-11-20T12:29:00Z">
          <w:pPr>
            <w:pStyle w:val="ListParagraph"/>
            <w:numPr>
              <w:numId w:val="18"/>
            </w:numPr>
            <w:ind w:left="180" w:hanging="540"/>
          </w:pPr>
        </w:pPrChange>
      </w:pPr>
      <w:r>
        <w:rPr>
          <w:rFonts w:ascii="Times New Roman" w:hAnsi="Times New Roman" w:cs="Times New Roman"/>
          <w:sz w:val="24"/>
          <w:szCs w:val="24"/>
        </w:rPr>
        <w:t xml:space="preserve">Q2 </w:t>
      </w:r>
      <w:r w:rsidRPr="0021711A">
        <w:rPr>
          <w:rFonts w:ascii="Times New Roman" w:hAnsi="Times New Roman" w:cs="Times New Roman"/>
          <w:sz w:val="24"/>
          <w:szCs w:val="24"/>
        </w:rPr>
        <w:t>Demonstration procedure/service</w:t>
      </w:r>
      <w:r>
        <w:rPr>
          <w:rFonts w:ascii="Times New Roman" w:hAnsi="Times New Roman" w:cs="Times New Roman"/>
          <w:sz w:val="24"/>
          <w:szCs w:val="24"/>
        </w:rPr>
        <w:t xml:space="preserve"> modifier </w:t>
      </w:r>
    </w:p>
    <w:p w14:paraId="2323732C" w14:textId="1E92E541" w:rsidR="0021711A" w:rsidRDefault="0021711A">
      <w:pPr>
        <w:pStyle w:val="ListParagraph"/>
        <w:numPr>
          <w:ilvl w:val="0"/>
          <w:numId w:val="18"/>
        </w:numPr>
        <w:spacing w:after="0" w:line="276" w:lineRule="auto"/>
        <w:ind w:left="540" w:hanging="540"/>
        <w:rPr>
          <w:rFonts w:ascii="Times New Roman" w:hAnsi="Times New Roman" w:cs="Times New Roman"/>
          <w:sz w:val="24"/>
          <w:szCs w:val="24"/>
        </w:rPr>
        <w:pPrChange w:id="976" w:author="Danielle Motley" w:date="2023-11-20T12:29:00Z">
          <w:pPr>
            <w:pStyle w:val="ListParagraph"/>
            <w:numPr>
              <w:numId w:val="18"/>
            </w:numPr>
            <w:spacing w:after="0"/>
            <w:ind w:left="180" w:hanging="540"/>
          </w:pPr>
        </w:pPrChange>
      </w:pPr>
      <w:r>
        <w:rPr>
          <w:rFonts w:ascii="Times New Roman" w:hAnsi="Times New Roman" w:cs="Times New Roman"/>
          <w:sz w:val="24"/>
          <w:szCs w:val="24"/>
        </w:rPr>
        <w:t>Another state-developed mechanism for identifying service level detail associated with each demonstration encounter, as described in detail below.</w:t>
      </w:r>
    </w:p>
    <w:p w14:paraId="144D4538" w14:textId="77777777" w:rsidR="0021711A" w:rsidRDefault="0021711A">
      <w:pPr>
        <w:pStyle w:val="ListParagraph"/>
        <w:spacing w:after="0" w:line="276" w:lineRule="auto"/>
        <w:ind w:left="0"/>
        <w:rPr>
          <w:rFonts w:ascii="Times New Roman" w:hAnsi="Times New Roman" w:cs="Times New Roman"/>
          <w:sz w:val="24"/>
          <w:szCs w:val="24"/>
        </w:rPr>
        <w:pPrChange w:id="977" w:author="Danielle Motley" w:date="2023-11-20T12:15:00Z">
          <w:pPr>
            <w:pStyle w:val="ListParagraph"/>
            <w:spacing w:after="0"/>
            <w:ind w:left="180"/>
          </w:pPr>
        </w:pPrChange>
      </w:pPr>
    </w:p>
    <w:p w14:paraId="5CD83F63" w14:textId="77777777" w:rsidR="0021711A" w:rsidRPr="00E50D33" w:rsidRDefault="0021711A">
      <w:pPr>
        <w:pStyle w:val="ListParagraph"/>
        <w:spacing w:line="276" w:lineRule="auto"/>
        <w:ind w:left="0"/>
        <w:rPr>
          <w:rFonts w:ascii="Times New Roman" w:hAnsi="Times New Roman" w:cs="Times New Roman"/>
          <w:sz w:val="24"/>
          <w:szCs w:val="24"/>
        </w:rPr>
        <w:pPrChange w:id="978" w:author="Danielle Motley" w:date="2023-11-20T12:15:00Z">
          <w:pPr>
            <w:pStyle w:val="ListParagraph"/>
            <w:ind w:left="180"/>
          </w:pPr>
        </w:pPrChange>
      </w:pPr>
      <w:r w:rsidRPr="00445CC2">
        <w:rPr>
          <w:rFonts w:ascii="Times New Roman" w:hAnsi="Times New Roman" w:cs="Times New Roman"/>
          <w:noProof/>
          <w:sz w:val="24"/>
          <w:szCs w:val="24"/>
        </w:rPr>
        <mc:AlternateContent>
          <mc:Choice Requires="wps">
            <w:drawing>
              <wp:inline distT="0" distB="0" distL="0" distR="0" wp14:anchorId="6F04AC21" wp14:editId="36E20EBC">
                <wp:extent cx="6263640" cy="1508760"/>
                <wp:effectExtent l="0" t="0" r="3810" b="0"/>
                <wp:docPr id="87973463" name="Freeform: Shape 879734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508760"/>
                        </a:xfrm>
                        <a:custGeom>
                          <a:avLst/>
                          <a:gdLst>
                            <a:gd name="T0" fmla="+- 0 10807 982"/>
                            <a:gd name="T1" fmla="*/ T0 w 9826"/>
                            <a:gd name="T2" fmla="+- 0 4333 2000"/>
                            <a:gd name="T3" fmla="*/ 4333 h 2333"/>
                            <a:gd name="T4" fmla="+- 0 982 982"/>
                            <a:gd name="T5" fmla="*/ T4 w 9826"/>
                            <a:gd name="T6" fmla="+- 0 4333 2000"/>
                            <a:gd name="T7" fmla="*/ 4333 h 2333"/>
                            <a:gd name="T8" fmla="+- 0 982 982"/>
                            <a:gd name="T9" fmla="*/ T8 w 9826"/>
                            <a:gd name="T10" fmla="+- 0 2000 2000"/>
                            <a:gd name="T11" fmla="*/ 2000 h 2333"/>
                            <a:gd name="T12" fmla="+- 0 10807 982"/>
                            <a:gd name="T13" fmla="*/ T12 w 9826"/>
                            <a:gd name="T14" fmla="+- 0 2000 2000"/>
                            <a:gd name="T15" fmla="*/ 2000 h 2333"/>
                            <a:gd name="T16" fmla="+- 0 10807 982"/>
                            <a:gd name="T17" fmla="*/ T16 w 9826"/>
                            <a:gd name="T18" fmla="+- 0 2007 2000"/>
                            <a:gd name="T19" fmla="*/ 2007 h 2333"/>
                            <a:gd name="T20" fmla="+- 0 998 982"/>
                            <a:gd name="T21" fmla="*/ T20 w 9826"/>
                            <a:gd name="T22" fmla="+- 0 2007 2000"/>
                            <a:gd name="T23" fmla="*/ 2007 h 2333"/>
                            <a:gd name="T24" fmla="+- 0 991 982"/>
                            <a:gd name="T25" fmla="*/ T24 w 9826"/>
                            <a:gd name="T26" fmla="+- 0 2014 2000"/>
                            <a:gd name="T27" fmla="*/ 2014 h 2333"/>
                            <a:gd name="T28" fmla="+- 0 998 982"/>
                            <a:gd name="T29" fmla="*/ T28 w 9826"/>
                            <a:gd name="T30" fmla="+- 0 2014 2000"/>
                            <a:gd name="T31" fmla="*/ 2014 h 2333"/>
                            <a:gd name="T32" fmla="+- 0 998 982"/>
                            <a:gd name="T33" fmla="*/ T32 w 9826"/>
                            <a:gd name="T34" fmla="+- 0 4318 2000"/>
                            <a:gd name="T35" fmla="*/ 4318 h 2333"/>
                            <a:gd name="T36" fmla="+- 0 991 982"/>
                            <a:gd name="T37" fmla="*/ T36 w 9826"/>
                            <a:gd name="T38" fmla="+- 0 4318 2000"/>
                            <a:gd name="T39" fmla="*/ 4318 h 2333"/>
                            <a:gd name="T40" fmla="+- 0 998 982"/>
                            <a:gd name="T41" fmla="*/ T40 w 9826"/>
                            <a:gd name="T42" fmla="+- 0 4326 2000"/>
                            <a:gd name="T43" fmla="*/ 4326 h 2333"/>
                            <a:gd name="T44" fmla="+- 0 10807 982"/>
                            <a:gd name="T45" fmla="*/ T44 w 9826"/>
                            <a:gd name="T46" fmla="+- 0 4326 2000"/>
                            <a:gd name="T47" fmla="*/ 4326 h 2333"/>
                            <a:gd name="T48" fmla="+- 0 10807 982"/>
                            <a:gd name="T49" fmla="*/ T48 w 9826"/>
                            <a:gd name="T50" fmla="+- 0 4333 2000"/>
                            <a:gd name="T51" fmla="*/ 4333 h 2333"/>
                            <a:gd name="T52" fmla="+- 0 998 982"/>
                            <a:gd name="T53" fmla="*/ T52 w 9826"/>
                            <a:gd name="T54" fmla="+- 0 2014 2000"/>
                            <a:gd name="T55" fmla="*/ 2014 h 2333"/>
                            <a:gd name="T56" fmla="+- 0 991 982"/>
                            <a:gd name="T57" fmla="*/ T56 w 9826"/>
                            <a:gd name="T58" fmla="+- 0 2014 2000"/>
                            <a:gd name="T59" fmla="*/ 2014 h 2333"/>
                            <a:gd name="T60" fmla="+- 0 998 982"/>
                            <a:gd name="T61" fmla="*/ T60 w 9826"/>
                            <a:gd name="T62" fmla="+- 0 2007 2000"/>
                            <a:gd name="T63" fmla="*/ 2007 h 2333"/>
                            <a:gd name="T64" fmla="+- 0 998 982"/>
                            <a:gd name="T65" fmla="*/ T64 w 9826"/>
                            <a:gd name="T66" fmla="+- 0 2014 2000"/>
                            <a:gd name="T67" fmla="*/ 2014 h 2333"/>
                            <a:gd name="T68" fmla="+- 0 10793 982"/>
                            <a:gd name="T69" fmla="*/ T68 w 9826"/>
                            <a:gd name="T70" fmla="+- 0 2014 2000"/>
                            <a:gd name="T71" fmla="*/ 2014 h 2333"/>
                            <a:gd name="T72" fmla="+- 0 998 982"/>
                            <a:gd name="T73" fmla="*/ T72 w 9826"/>
                            <a:gd name="T74" fmla="+- 0 2014 2000"/>
                            <a:gd name="T75" fmla="*/ 2014 h 2333"/>
                            <a:gd name="T76" fmla="+- 0 998 982"/>
                            <a:gd name="T77" fmla="*/ T76 w 9826"/>
                            <a:gd name="T78" fmla="+- 0 2007 2000"/>
                            <a:gd name="T79" fmla="*/ 2007 h 2333"/>
                            <a:gd name="T80" fmla="+- 0 10793 982"/>
                            <a:gd name="T81" fmla="*/ T80 w 9826"/>
                            <a:gd name="T82" fmla="+- 0 2007 2000"/>
                            <a:gd name="T83" fmla="*/ 2007 h 2333"/>
                            <a:gd name="T84" fmla="+- 0 10793 982"/>
                            <a:gd name="T85" fmla="*/ T84 w 9826"/>
                            <a:gd name="T86" fmla="+- 0 2014 2000"/>
                            <a:gd name="T87" fmla="*/ 2014 h 2333"/>
                            <a:gd name="T88" fmla="+- 0 10793 982"/>
                            <a:gd name="T89" fmla="*/ T88 w 9826"/>
                            <a:gd name="T90" fmla="+- 0 4326 2000"/>
                            <a:gd name="T91" fmla="*/ 4326 h 2333"/>
                            <a:gd name="T92" fmla="+- 0 10793 982"/>
                            <a:gd name="T93" fmla="*/ T92 w 9826"/>
                            <a:gd name="T94" fmla="+- 0 2007 2000"/>
                            <a:gd name="T95" fmla="*/ 2007 h 2333"/>
                            <a:gd name="T96" fmla="+- 0 10800 982"/>
                            <a:gd name="T97" fmla="*/ T96 w 9826"/>
                            <a:gd name="T98" fmla="+- 0 2014 2000"/>
                            <a:gd name="T99" fmla="*/ 2014 h 2333"/>
                            <a:gd name="T100" fmla="+- 0 10807 982"/>
                            <a:gd name="T101" fmla="*/ T100 w 9826"/>
                            <a:gd name="T102" fmla="+- 0 2014 2000"/>
                            <a:gd name="T103" fmla="*/ 2014 h 2333"/>
                            <a:gd name="T104" fmla="+- 0 10807 982"/>
                            <a:gd name="T105" fmla="*/ T104 w 9826"/>
                            <a:gd name="T106" fmla="+- 0 4318 2000"/>
                            <a:gd name="T107" fmla="*/ 4318 h 2333"/>
                            <a:gd name="T108" fmla="+- 0 10800 982"/>
                            <a:gd name="T109" fmla="*/ T108 w 9826"/>
                            <a:gd name="T110" fmla="+- 0 4318 2000"/>
                            <a:gd name="T111" fmla="*/ 4318 h 2333"/>
                            <a:gd name="T112" fmla="+- 0 10793 982"/>
                            <a:gd name="T113" fmla="*/ T112 w 9826"/>
                            <a:gd name="T114" fmla="+- 0 4326 2000"/>
                            <a:gd name="T115" fmla="*/ 4326 h 2333"/>
                            <a:gd name="T116" fmla="+- 0 10807 982"/>
                            <a:gd name="T117" fmla="*/ T116 w 9826"/>
                            <a:gd name="T118" fmla="+- 0 2014 2000"/>
                            <a:gd name="T119" fmla="*/ 2014 h 2333"/>
                            <a:gd name="T120" fmla="+- 0 10800 982"/>
                            <a:gd name="T121" fmla="*/ T120 w 9826"/>
                            <a:gd name="T122" fmla="+- 0 2014 2000"/>
                            <a:gd name="T123" fmla="*/ 2014 h 2333"/>
                            <a:gd name="T124" fmla="+- 0 10793 982"/>
                            <a:gd name="T125" fmla="*/ T124 w 9826"/>
                            <a:gd name="T126" fmla="+- 0 2007 2000"/>
                            <a:gd name="T127" fmla="*/ 2007 h 2333"/>
                            <a:gd name="T128" fmla="+- 0 10807 982"/>
                            <a:gd name="T129" fmla="*/ T128 w 9826"/>
                            <a:gd name="T130" fmla="+- 0 2007 2000"/>
                            <a:gd name="T131" fmla="*/ 2007 h 2333"/>
                            <a:gd name="T132" fmla="+- 0 10807 982"/>
                            <a:gd name="T133" fmla="*/ T132 w 9826"/>
                            <a:gd name="T134" fmla="+- 0 2014 2000"/>
                            <a:gd name="T135" fmla="*/ 2014 h 2333"/>
                            <a:gd name="T136" fmla="+- 0 998 982"/>
                            <a:gd name="T137" fmla="*/ T136 w 9826"/>
                            <a:gd name="T138" fmla="+- 0 4326 2000"/>
                            <a:gd name="T139" fmla="*/ 4326 h 2333"/>
                            <a:gd name="T140" fmla="+- 0 991 982"/>
                            <a:gd name="T141" fmla="*/ T140 w 9826"/>
                            <a:gd name="T142" fmla="+- 0 4318 2000"/>
                            <a:gd name="T143" fmla="*/ 4318 h 2333"/>
                            <a:gd name="T144" fmla="+- 0 998 982"/>
                            <a:gd name="T145" fmla="*/ T144 w 9826"/>
                            <a:gd name="T146" fmla="+- 0 4318 2000"/>
                            <a:gd name="T147" fmla="*/ 4318 h 2333"/>
                            <a:gd name="T148" fmla="+- 0 998 982"/>
                            <a:gd name="T149" fmla="*/ T148 w 9826"/>
                            <a:gd name="T150" fmla="+- 0 4326 2000"/>
                            <a:gd name="T151" fmla="*/ 4326 h 2333"/>
                            <a:gd name="T152" fmla="+- 0 10793 982"/>
                            <a:gd name="T153" fmla="*/ T152 w 9826"/>
                            <a:gd name="T154" fmla="+- 0 4326 2000"/>
                            <a:gd name="T155" fmla="*/ 4326 h 2333"/>
                            <a:gd name="T156" fmla="+- 0 998 982"/>
                            <a:gd name="T157" fmla="*/ T156 w 9826"/>
                            <a:gd name="T158" fmla="+- 0 4326 2000"/>
                            <a:gd name="T159" fmla="*/ 4326 h 2333"/>
                            <a:gd name="T160" fmla="+- 0 998 982"/>
                            <a:gd name="T161" fmla="*/ T160 w 9826"/>
                            <a:gd name="T162" fmla="+- 0 4318 2000"/>
                            <a:gd name="T163" fmla="*/ 4318 h 2333"/>
                            <a:gd name="T164" fmla="+- 0 10793 982"/>
                            <a:gd name="T165" fmla="*/ T164 w 9826"/>
                            <a:gd name="T166" fmla="+- 0 4318 2000"/>
                            <a:gd name="T167" fmla="*/ 4318 h 2333"/>
                            <a:gd name="T168" fmla="+- 0 10793 982"/>
                            <a:gd name="T169" fmla="*/ T168 w 9826"/>
                            <a:gd name="T170" fmla="+- 0 4326 2000"/>
                            <a:gd name="T171" fmla="*/ 4326 h 2333"/>
                            <a:gd name="T172" fmla="+- 0 10807 982"/>
                            <a:gd name="T173" fmla="*/ T172 w 9826"/>
                            <a:gd name="T174" fmla="+- 0 4326 2000"/>
                            <a:gd name="T175" fmla="*/ 4326 h 2333"/>
                            <a:gd name="T176" fmla="+- 0 10793 982"/>
                            <a:gd name="T177" fmla="*/ T176 w 9826"/>
                            <a:gd name="T178" fmla="+- 0 4326 2000"/>
                            <a:gd name="T179" fmla="*/ 4326 h 2333"/>
                            <a:gd name="T180" fmla="+- 0 10800 982"/>
                            <a:gd name="T181" fmla="*/ T180 w 9826"/>
                            <a:gd name="T182" fmla="+- 0 4318 2000"/>
                            <a:gd name="T183" fmla="*/ 4318 h 2333"/>
                            <a:gd name="T184" fmla="+- 0 10807 982"/>
                            <a:gd name="T185" fmla="*/ T184 w 9826"/>
                            <a:gd name="T186" fmla="+- 0 4318 2000"/>
                            <a:gd name="T187" fmla="*/ 4318 h 2333"/>
                            <a:gd name="T188" fmla="+- 0 10807 982"/>
                            <a:gd name="T189" fmla="*/ T188 w 9826"/>
                            <a:gd name="T190" fmla="+- 0 4326 2000"/>
                            <a:gd name="T191" fmla="*/ 4326 h 2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826" h="2333">
                              <a:moveTo>
                                <a:pt x="9825" y="2333"/>
                              </a:moveTo>
                              <a:lnTo>
                                <a:pt x="0" y="2333"/>
                              </a:lnTo>
                              <a:lnTo>
                                <a:pt x="0" y="0"/>
                              </a:lnTo>
                              <a:lnTo>
                                <a:pt x="9825" y="0"/>
                              </a:lnTo>
                              <a:lnTo>
                                <a:pt x="9825" y="7"/>
                              </a:lnTo>
                              <a:lnTo>
                                <a:pt x="16" y="7"/>
                              </a:lnTo>
                              <a:lnTo>
                                <a:pt x="9" y="14"/>
                              </a:lnTo>
                              <a:lnTo>
                                <a:pt x="16" y="14"/>
                              </a:lnTo>
                              <a:lnTo>
                                <a:pt x="16" y="2318"/>
                              </a:lnTo>
                              <a:lnTo>
                                <a:pt x="9" y="2318"/>
                              </a:lnTo>
                              <a:lnTo>
                                <a:pt x="16" y="2326"/>
                              </a:lnTo>
                              <a:lnTo>
                                <a:pt x="9825" y="2326"/>
                              </a:lnTo>
                              <a:lnTo>
                                <a:pt x="9825" y="2333"/>
                              </a:lnTo>
                              <a:close/>
                              <a:moveTo>
                                <a:pt x="16" y="14"/>
                              </a:moveTo>
                              <a:lnTo>
                                <a:pt x="9" y="14"/>
                              </a:lnTo>
                              <a:lnTo>
                                <a:pt x="16" y="7"/>
                              </a:lnTo>
                              <a:lnTo>
                                <a:pt x="16" y="14"/>
                              </a:lnTo>
                              <a:close/>
                              <a:moveTo>
                                <a:pt x="9811" y="14"/>
                              </a:moveTo>
                              <a:lnTo>
                                <a:pt x="16" y="14"/>
                              </a:lnTo>
                              <a:lnTo>
                                <a:pt x="16" y="7"/>
                              </a:lnTo>
                              <a:lnTo>
                                <a:pt x="9811" y="7"/>
                              </a:lnTo>
                              <a:lnTo>
                                <a:pt x="9811" y="14"/>
                              </a:lnTo>
                              <a:close/>
                              <a:moveTo>
                                <a:pt x="9811" y="2326"/>
                              </a:moveTo>
                              <a:lnTo>
                                <a:pt x="9811" y="7"/>
                              </a:lnTo>
                              <a:lnTo>
                                <a:pt x="9818" y="14"/>
                              </a:lnTo>
                              <a:lnTo>
                                <a:pt x="9825" y="14"/>
                              </a:lnTo>
                              <a:lnTo>
                                <a:pt x="9825" y="2318"/>
                              </a:lnTo>
                              <a:lnTo>
                                <a:pt x="9818" y="2318"/>
                              </a:lnTo>
                              <a:lnTo>
                                <a:pt x="9811" y="2326"/>
                              </a:lnTo>
                              <a:close/>
                              <a:moveTo>
                                <a:pt x="9825" y="14"/>
                              </a:moveTo>
                              <a:lnTo>
                                <a:pt x="9818" y="14"/>
                              </a:lnTo>
                              <a:lnTo>
                                <a:pt x="9811" y="7"/>
                              </a:lnTo>
                              <a:lnTo>
                                <a:pt x="9825" y="7"/>
                              </a:lnTo>
                              <a:lnTo>
                                <a:pt x="9825" y="14"/>
                              </a:lnTo>
                              <a:close/>
                              <a:moveTo>
                                <a:pt x="16" y="2326"/>
                              </a:moveTo>
                              <a:lnTo>
                                <a:pt x="9" y="2318"/>
                              </a:lnTo>
                              <a:lnTo>
                                <a:pt x="16" y="2318"/>
                              </a:lnTo>
                              <a:lnTo>
                                <a:pt x="16" y="2326"/>
                              </a:lnTo>
                              <a:close/>
                              <a:moveTo>
                                <a:pt x="9811" y="2326"/>
                              </a:moveTo>
                              <a:lnTo>
                                <a:pt x="16" y="2326"/>
                              </a:lnTo>
                              <a:lnTo>
                                <a:pt x="16" y="2318"/>
                              </a:lnTo>
                              <a:lnTo>
                                <a:pt x="9811" y="2318"/>
                              </a:lnTo>
                              <a:lnTo>
                                <a:pt x="9811" y="2326"/>
                              </a:lnTo>
                              <a:close/>
                              <a:moveTo>
                                <a:pt x="9825" y="2326"/>
                              </a:moveTo>
                              <a:lnTo>
                                <a:pt x="9811" y="2326"/>
                              </a:lnTo>
                              <a:lnTo>
                                <a:pt x="9818" y="2318"/>
                              </a:lnTo>
                              <a:lnTo>
                                <a:pt x="9825" y="2318"/>
                              </a:lnTo>
                              <a:lnTo>
                                <a:pt x="9825" y="23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529613C4" id="Freeform: Shape 87973463" o:spid="_x0000_s1026" style="width:493.2pt;height:118.8pt;visibility:visible;mso-wrap-style:square;mso-left-percent:-10001;mso-top-percent:-10001;mso-position-horizontal:absolute;mso-position-horizontal-relative:char;mso-position-vertical:absolute;mso-position-vertical-relative:line;mso-left-percent:-10001;mso-top-percent:-10001;v-text-anchor:top" coordsize="9826,2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" path="m9825,2333l,2333,,,9825,r,7l16,7,9,14r7,l16,2318r-7,l16,2326r9809,l9825,2333xm16,14r-7,l16,7r,7xm9811,14l16,14r,-7l9811,7r,7xm9811,2326l9811,7r7,7l9825,14r,2304l9818,2318r-7,8xm9825,14r-7,l9811,7r14,l9825,14xm16,2326r-7,-8l16,2318r,8xm9811,2326r-9795,l16,2318r9795,l9811,2326xm9825,2326r-14,l9818,2318r7,l9825,2326xe" fillcolor="black" stroked="f">
                <v:path arrowok="t" o:connecttype="custom" o:connectlocs="6263003,2802168;0,2802168;0,1293408;6263003,1293408;6263003,1297935;10199,1297935;5737,1302461;10199,1302461;10199,2792467;5737,2792467;10199,2797641;6263003,2797641;6263003,2802168;10199,1302461;5737,1302461;10199,1297935;10199,1302461;6254078,1302461;10199,1302461;10199,1297935;6254078,1297935;6254078,1302461;6254078,2797641;6254078,1297935;6258540,1302461;6263003,1302461;6263003,2792467;6258540,2792467;6254078,2797641;6263003,1302461;6258540,1302461;6254078,1297935;6263003,1297935;6263003,1302461;10199,2797641;5737,2792467;10199,2792467;10199,2797641;6254078,2797641;10199,2797641;10199,2792467;6254078,2792467;6254078,2797641;6263003,2797641;6254078,2797641;6258540,2792467;6263003,2792467;6263003,2797641" o:connectangles="0,0,0,0,0,0,0,0,0,0,0,0,0,0,0,0,0,0,0,0,0,0,0,0,0,0,0,0,0,0,0,0,0,0,0,0,0,0,0,0,0,0,0,0,0,0,0,0"/>
                <w10:anchorlock/>
              </v:shape>
            </w:pict>
          </mc:Fallback>
        </mc:AlternateContent>
      </w:r>
    </w:p>
    <w:p w14:paraId="27D70CE4" w14:textId="77777777" w:rsidR="0021711A" w:rsidRDefault="0021711A">
      <w:pPr>
        <w:pStyle w:val="ListParagraph"/>
        <w:spacing w:after="0" w:line="276" w:lineRule="auto"/>
        <w:ind w:left="180"/>
        <w:rPr>
          <w:rFonts w:ascii="Times New Roman" w:hAnsi="Times New Roman" w:cs="Times New Roman"/>
          <w:sz w:val="24"/>
          <w:szCs w:val="24"/>
        </w:rPr>
        <w:pPrChange w:id="979" w:author="Danielle Motley" w:date="2023-11-20T11:22:00Z">
          <w:pPr>
            <w:pStyle w:val="ListParagraph"/>
            <w:spacing w:after="0"/>
            <w:ind w:left="180"/>
          </w:pPr>
        </w:pPrChange>
      </w:pPr>
    </w:p>
    <w:p w14:paraId="51336B95" w14:textId="0CFE9A65" w:rsidR="00C87BF5" w:rsidRDefault="0021711A" w:rsidP="005F598B">
      <w:pPr>
        <w:pStyle w:val="SectionHeader-Level2"/>
        <w:rPr>
          <w:spacing w:val="-2"/>
        </w:rPr>
      </w:pPr>
      <w:r>
        <w:t xml:space="preserve">Section </w:t>
      </w:r>
      <w:del w:id="980" w:author="Danielle Motley" w:date="2023-11-20T09:14:00Z">
        <w:r w:rsidDel="001A2537">
          <w:delText>7</w:delText>
        </w:r>
      </w:del>
      <w:ins w:id="981" w:author="Danielle Motley" w:date="2023-11-20T09:14:00Z">
        <w:r w:rsidR="001A2537">
          <w:t>8</w:t>
        </w:r>
      </w:ins>
      <w:r>
        <w:t xml:space="preserve">: </w:t>
      </w:r>
      <w:r w:rsidR="00C87BF5">
        <w:t>Funding</w:t>
      </w:r>
      <w:r w:rsidR="00C87BF5">
        <w:rPr>
          <w:spacing w:val="-5"/>
        </w:rPr>
        <w:t xml:space="preserve"> </w:t>
      </w:r>
      <w:r w:rsidR="00C87BF5">
        <w:t>Questions:</w:t>
      </w:r>
      <w:r w:rsidR="00C87BF5">
        <w:rPr>
          <w:spacing w:val="-9"/>
        </w:rPr>
        <w:t xml:space="preserve"> </w:t>
      </w:r>
      <w:r w:rsidR="00C87BF5">
        <w:t>Section</w:t>
      </w:r>
      <w:r w:rsidR="00C87BF5">
        <w:rPr>
          <w:spacing w:val="-7"/>
        </w:rPr>
        <w:t xml:space="preserve"> </w:t>
      </w:r>
      <w:r w:rsidR="00C87BF5">
        <w:t>223</w:t>
      </w:r>
      <w:r w:rsidR="00C87BF5">
        <w:rPr>
          <w:spacing w:val="-4"/>
        </w:rPr>
        <w:t xml:space="preserve"> </w:t>
      </w:r>
      <w:r w:rsidR="00C87BF5">
        <w:t>Behavioral</w:t>
      </w:r>
      <w:r w:rsidR="00C87BF5">
        <w:rPr>
          <w:spacing w:val="-10"/>
        </w:rPr>
        <w:t xml:space="preserve"> </w:t>
      </w:r>
      <w:r w:rsidR="00C87BF5">
        <w:t>Health</w:t>
      </w:r>
      <w:r w:rsidR="00C87BF5">
        <w:rPr>
          <w:spacing w:val="-6"/>
        </w:rPr>
        <w:t xml:space="preserve"> </w:t>
      </w:r>
      <w:r w:rsidR="00C87BF5">
        <w:rPr>
          <w:spacing w:val="-2"/>
        </w:rPr>
        <w:t>Demonstration</w:t>
      </w:r>
    </w:p>
    <w:p w14:paraId="149DCA79" w14:textId="3F493A4E" w:rsidR="00C87BF5" w:rsidRDefault="00C87BF5">
      <w:pPr>
        <w:spacing w:before="87" w:line="276" w:lineRule="auto"/>
        <w:ind w:left="-90"/>
        <w:contextualSpacing/>
        <w:rPr>
          <w:rFonts w:ascii="Times New Roman"/>
          <w:bCs/>
          <w:sz w:val="24"/>
          <w:szCs w:val="24"/>
        </w:rPr>
        <w:pPrChange w:id="982" w:author="Danielle Motley" w:date="2023-11-20T12:32:00Z">
          <w:pPr>
            <w:spacing w:before="87"/>
            <w:ind w:left="-720"/>
          </w:pPr>
        </w:pPrChange>
      </w:pPr>
      <w:r>
        <w:rPr>
          <w:rFonts w:ascii="Times New Roman"/>
          <w:bCs/>
          <w:spacing w:val="-2"/>
          <w:sz w:val="24"/>
          <w:szCs w:val="24"/>
        </w:rPr>
        <w:t>The questions below should be answered relative to all payments made to CCBHCs reimbursed pursuant to Section 223 of P.L. 113-93 Protecting Access to Medicare Act of 2014</w:t>
      </w:r>
      <w:r w:rsidRPr="00C87BF5">
        <w:rPr>
          <w:bCs/>
          <w:spacing w:val="-2"/>
          <w:sz w:val="24"/>
          <w:szCs w:val="24"/>
          <w:vertAlign w:val="superscript"/>
        </w:rPr>
        <w:t>3</w:t>
      </w:r>
      <w:r>
        <w:rPr>
          <w:bCs/>
          <w:spacing w:val="-2"/>
          <w:sz w:val="24"/>
          <w:szCs w:val="24"/>
          <w:vertAlign w:val="superscript"/>
        </w:rPr>
        <w:t xml:space="preserve"> </w:t>
      </w:r>
      <w:r>
        <w:rPr>
          <w:rFonts w:ascii="Times New Roman"/>
          <w:bCs/>
          <w:sz w:val="24"/>
          <w:szCs w:val="24"/>
        </w:rPr>
        <w:t>and the methodology described in the state</w:t>
      </w:r>
      <w:r>
        <w:rPr>
          <w:rFonts w:ascii="Times New Roman"/>
          <w:bCs/>
          <w:sz w:val="24"/>
          <w:szCs w:val="24"/>
        </w:rPr>
        <w:t>’</w:t>
      </w:r>
      <w:r>
        <w:rPr>
          <w:rFonts w:ascii="Times New Roman"/>
          <w:bCs/>
          <w:sz w:val="24"/>
          <w:szCs w:val="24"/>
        </w:rPr>
        <w:t xml:space="preserve">s application to participate in the demonstration program.  </w:t>
      </w:r>
    </w:p>
    <w:p w14:paraId="57587735" w14:textId="5DF9F30C" w:rsidR="00C87BF5" w:rsidRPr="00C87BF5" w:rsidRDefault="00C87BF5">
      <w:pPr>
        <w:spacing w:before="87" w:line="276" w:lineRule="auto"/>
        <w:ind w:left="-90"/>
        <w:contextualSpacing/>
        <w:rPr>
          <w:rFonts w:ascii="Times New Roman"/>
          <w:bCs/>
          <w:sz w:val="24"/>
          <w:szCs w:val="24"/>
        </w:rPr>
        <w:pPrChange w:id="983" w:author="Danielle Motley" w:date="2023-11-20T12:32:00Z">
          <w:pPr>
            <w:spacing w:before="87"/>
            <w:ind w:left="-720"/>
          </w:pPr>
        </w:pPrChange>
      </w:pPr>
      <w:r>
        <w:rPr>
          <w:rFonts w:ascii="Times New Roman"/>
          <w:bCs/>
          <w:sz w:val="24"/>
          <w:szCs w:val="24"/>
        </w:rPr>
        <w:t xml:space="preserve">CMS requests the following information about the source(s) of the non-federal share of payment made for demonstration services. </w:t>
      </w:r>
    </w:p>
    <w:p w14:paraId="2CA7C787" w14:textId="2775EFA8" w:rsidR="00BB519F" w:rsidRPr="000850E8" w:rsidRDefault="00BB519F">
      <w:pPr>
        <w:pStyle w:val="ListParagraph"/>
        <w:widowControl w:val="0"/>
        <w:numPr>
          <w:ilvl w:val="0"/>
          <w:numId w:val="10"/>
        </w:numPr>
        <w:autoSpaceDE w:val="0"/>
        <w:autoSpaceDN w:val="0"/>
        <w:spacing w:before="94" w:after="0" w:line="276" w:lineRule="auto"/>
        <w:ind w:left="180" w:right="371"/>
        <w:rPr>
          <w:rFonts w:ascii="Times New Roman" w:hAnsi="Times New Roman" w:cs="Times New Roman"/>
          <w:color w:val="010101"/>
          <w:sz w:val="24"/>
          <w:szCs w:val="24"/>
        </w:rPr>
        <w:pPrChange w:id="984" w:author="Danielle Motley" w:date="2023-11-20T12:32:00Z">
          <w:pPr>
            <w:pStyle w:val="ListParagraph"/>
            <w:widowControl w:val="0"/>
            <w:numPr>
              <w:numId w:val="10"/>
            </w:numPr>
            <w:autoSpaceDE w:val="0"/>
            <w:autoSpaceDN w:val="0"/>
            <w:spacing w:before="94" w:after="0" w:line="240" w:lineRule="auto"/>
            <w:ind w:left="-450" w:right="371" w:hanging="294"/>
            <w:contextualSpacing w:val="0"/>
          </w:pPr>
        </w:pPrChange>
      </w:pPr>
      <w:r w:rsidRPr="000850E8">
        <w:rPr>
          <w:rFonts w:ascii="Times New Roman" w:hAnsi="Times New Roman" w:cs="Times New Roman"/>
          <w:color w:val="010101"/>
          <w:w w:val="105"/>
          <w:sz w:val="24"/>
          <w:szCs w:val="24"/>
        </w:rPr>
        <w:t>Section 1902(a)(2) stipulates that the</w:t>
      </w:r>
      <w:r w:rsidRPr="000850E8">
        <w:rPr>
          <w:rFonts w:ascii="Times New Roman" w:hAnsi="Times New Roman" w:cs="Times New Roman"/>
          <w:color w:val="010101"/>
          <w:spacing w:val="-4"/>
          <w:w w:val="105"/>
          <w:sz w:val="24"/>
          <w:szCs w:val="24"/>
        </w:rPr>
        <w:t xml:space="preserve"> </w:t>
      </w:r>
      <w:r w:rsidRPr="000850E8">
        <w:rPr>
          <w:rFonts w:ascii="Times New Roman" w:hAnsi="Times New Roman" w:cs="Times New Roman"/>
          <w:color w:val="010101"/>
          <w:w w:val="105"/>
          <w:sz w:val="24"/>
          <w:szCs w:val="24"/>
        </w:rPr>
        <w:t>lack of</w:t>
      </w:r>
      <w:r w:rsidRPr="000850E8">
        <w:rPr>
          <w:rFonts w:ascii="Times New Roman" w:hAnsi="Times New Roman" w:cs="Times New Roman"/>
          <w:color w:val="010101"/>
          <w:spacing w:val="35"/>
          <w:w w:val="105"/>
          <w:sz w:val="24"/>
          <w:szCs w:val="24"/>
        </w:rPr>
        <w:t xml:space="preserve"> </w:t>
      </w:r>
      <w:r w:rsidRPr="000850E8">
        <w:rPr>
          <w:rFonts w:ascii="Times New Roman" w:hAnsi="Times New Roman" w:cs="Times New Roman"/>
          <w:color w:val="010101"/>
          <w:w w:val="105"/>
          <w:sz w:val="24"/>
          <w:szCs w:val="24"/>
        </w:rPr>
        <w:t>adequate funds from local sources will not result in lowering</w:t>
      </w:r>
      <w:r w:rsidRPr="000850E8">
        <w:rPr>
          <w:rFonts w:ascii="Times New Roman" w:hAnsi="Times New Roman" w:cs="Times New Roman"/>
          <w:color w:val="010101"/>
          <w:spacing w:val="-4"/>
          <w:w w:val="105"/>
          <w:sz w:val="24"/>
          <w:szCs w:val="24"/>
        </w:rPr>
        <w:t xml:space="preserve"> </w:t>
      </w:r>
      <w:r w:rsidRPr="000850E8">
        <w:rPr>
          <w:rFonts w:ascii="Times New Roman" w:hAnsi="Times New Roman" w:cs="Times New Roman"/>
          <w:color w:val="010101"/>
          <w:w w:val="105"/>
          <w:sz w:val="24"/>
          <w:szCs w:val="24"/>
        </w:rPr>
        <w:t>the amount, duration, scope, or quality of care and services available under the plan.</w:t>
      </w:r>
    </w:p>
    <w:p w14:paraId="4A58C8AA" w14:textId="77777777" w:rsidR="00E82457" w:rsidRPr="00E82457" w:rsidRDefault="00BB519F" w:rsidP="00BE4A17">
      <w:pPr>
        <w:pStyle w:val="ListParagraph"/>
        <w:widowControl w:val="0"/>
        <w:numPr>
          <w:ilvl w:val="1"/>
          <w:numId w:val="19"/>
        </w:numPr>
        <w:autoSpaceDE w:val="0"/>
        <w:autoSpaceDN w:val="0"/>
        <w:spacing w:after="0" w:line="276" w:lineRule="auto"/>
        <w:ind w:left="450" w:right="218" w:hanging="270"/>
        <w:rPr>
          <w:ins w:id="985" w:author="Danielle Motley" w:date="2023-11-20T12:32:00Z"/>
          <w:rFonts w:ascii="Cambria"/>
          <w:bCs/>
          <w:sz w:val="24"/>
          <w:rPrChange w:id="986" w:author="Danielle Motley" w:date="2023-11-20T12:32:00Z">
            <w:rPr>
              <w:ins w:id="987" w:author="Danielle Motley" w:date="2023-11-20T12:32:00Z"/>
              <w:rFonts w:ascii="Times New Roman" w:hAnsi="Times New Roman" w:cs="Times New Roman"/>
              <w:color w:val="010101"/>
              <w:w w:val="105"/>
              <w:sz w:val="24"/>
              <w:szCs w:val="24"/>
            </w:rPr>
          </w:rPrChange>
        </w:rPr>
      </w:pPr>
      <w:r w:rsidRPr="000850E8">
        <w:rPr>
          <w:rFonts w:ascii="Times New Roman" w:hAnsi="Times New Roman" w:cs="Times New Roman"/>
          <w:color w:val="010101"/>
          <w:w w:val="105"/>
          <w:sz w:val="24"/>
          <w:szCs w:val="24"/>
        </w:rPr>
        <w:t>Describe</w:t>
      </w:r>
      <w:r w:rsidRPr="000850E8">
        <w:rPr>
          <w:rFonts w:ascii="Times New Roman" w:hAnsi="Times New Roman" w:cs="Times New Roman"/>
          <w:color w:val="010101"/>
          <w:spacing w:val="-10"/>
          <w:w w:val="105"/>
          <w:sz w:val="24"/>
          <w:szCs w:val="24"/>
        </w:rPr>
        <w:t xml:space="preserve"> </w:t>
      </w:r>
      <w:r w:rsidRPr="000850E8">
        <w:rPr>
          <w:rFonts w:ascii="Times New Roman" w:hAnsi="Times New Roman" w:cs="Times New Roman"/>
          <w:color w:val="010101"/>
          <w:w w:val="105"/>
          <w:sz w:val="24"/>
          <w:szCs w:val="24"/>
        </w:rPr>
        <w:t>how</w:t>
      </w:r>
      <w:r w:rsidRPr="000850E8">
        <w:rPr>
          <w:rFonts w:ascii="Times New Roman" w:hAnsi="Times New Roman" w:cs="Times New Roman"/>
          <w:color w:val="010101"/>
          <w:spacing w:val="-13"/>
          <w:w w:val="105"/>
          <w:sz w:val="24"/>
          <w:szCs w:val="24"/>
        </w:rPr>
        <w:t xml:space="preserve"> </w:t>
      </w:r>
      <w:r w:rsidRPr="000850E8">
        <w:rPr>
          <w:rFonts w:ascii="Times New Roman" w:hAnsi="Times New Roman" w:cs="Times New Roman"/>
          <w:color w:val="010101"/>
          <w:w w:val="105"/>
          <w:sz w:val="24"/>
          <w:szCs w:val="24"/>
        </w:rPr>
        <w:t>the</w:t>
      </w:r>
      <w:r w:rsidRPr="000850E8">
        <w:rPr>
          <w:rFonts w:ascii="Times New Roman" w:hAnsi="Times New Roman" w:cs="Times New Roman"/>
          <w:color w:val="010101"/>
          <w:spacing w:val="-7"/>
          <w:w w:val="105"/>
          <w:sz w:val="24"/>
          <w:szCs w:val="24"/>
        </w:rPr>
        <w:t xml:space="preserve"> </w:t>
      </w:r>
      <w:r w:rsidRPr="000850E8">
        <w:rPr>
          <w:rFonts w:ascii="Times New Roman" w:hAnsi="Times New Roman" w:cs="Times New Roman"/>
          <w:color w:val="010101"/>
          <w:w w:val="105"/>
          <w:sz w:val="24"/>
          <w:szCs w:val="24"/>
        </w:rPr>
        <w:t>non-federal</w:t>
      </w:r>
      <w:r w:rsidRPr="000850E8">
        <w:rPr>
          <w:rFonts w:ascii="Times New Roman" w:hAnsi="Times New Roman" w:cs="Times New Roman"/>
          <w:color w:val="010101"/>
          <w:spacing w:val="-4"/>
          <w:w w:val="105"/>
          <w:sz w:val="24"/>
          <w:szCs w:val="24"/>
        </w:rPr>
        <w:t xml:space="preserve"> </w:t>
      </w:r>
      <w:r w:rsidRPr="000850E8">
        <w:rPr>
          <w:rFonts w:ascii="Times New Roman" w:hAnsi="Times New Roman" w:cs="Times New Roman"/>
          <w:color w:val="010101"/>
          <w:w w:val="105"/>
          <w:sz w:val="24"/>
          <w:szCs w:val="24"/>
        </w:rPr>
        <w:t>share</w:t>
      </w:r>
      <w:r w:rsidRPr="000850E8">
        <w:rPr>
          <w:rFonts w:ascii="Times New Roman" w:hAnsi="Times New Roman" w:cs="Times New Roman"/>
          <w:color w:val="010101"/>
          <w:spacing w:val="-13"/>
          <w:w w:val="105"/>
          <w:sz w:val="24"/>
          <w:szCs w:val="24"/>
        </w:rPr>
        <w:t xml:space="preserve"> </w:t>
      </w:r>
      <w:r w:rsidRPr="000850E8">
        <w:rPr>
          <w:rFonts w:ascii="Times New Roman" w:hAnsi="Times New Roman" w:cs="Times New Roman"/>
          <w:color w:val="010101"/>
          <w:w w:val="105"/>
          <w:sz w:val="24"/>
          <w:szCs w:val="24"/>
        </w:rPr>
        <w:t>of each</w:t>
      </w:r>
      <w:r w:rsidRPr="000850E8">
        <w:rPr>
          <w:rFonts w:ascii="Times New Roman" w:hAnsi="Times New Roman" w:cs="Times New Roman"/>
          <w:color w:val="010101"/>
          <w:spacing w:val="-15"/>
          <w:w w:val="105"/>
          <w:sz w:val="24"/>
          <w:szCs w:val="24"/>
        </w:rPr>
        <w:t xml:space="preserve"> </w:t>
      </w:r>
      <w:r w:rsidRPr="000850E8">
        <w:rPr>
          <w:rFonts w:ascii="Times New Roman" w:hAnsi="Times New Roman" w:cs="Times New Roman"/>
          <w:color w:val="010101"/>
          <w:w w:val="105"/>
          <w:sz w:val="24"/>
          <w:szCs w:val="24"/>
        </w:rPr>
        <w:t>type</w:t>
      </w:r>
      <w:r w:rsidRPr="000850E8">
        <w:rPr>
          <w:rFonts w:ascii="Times New Roman" w:hAnsi="Times New Roman" w:cs="Times New Roman"/>
          <w:color w:val="010101"/>
          <w:spacing w:val="-13"/>
          <w:w w:val="105"/>
          <w:sz w:val="24"/>
          <w:szCs w:val="24"/>
        </w:rPr>
        <w:t xml:space="preserve"> </w:t>
      </w:r>
      <w:r w:rsidRPr="000850E8">
        <w:rPr>
          <w:rFonts w:ascii="Times New Roman" w:hAnsi="Times New Roman" w:cs="Times New Roman"/>
          <w:color w:val="010101"/>
          <w:w w:val="105"/>
          <w:sz w:val="24"/>
          <w:szCs w:val="24"/>
        </w:rPr>
        <w:t>of</w:t>
      </w:r>
      <w:r w:rsidRPr="000850E8">
        <w:rPr>
          <w:rFonts w:ascii="Times New Roman" w:hAnsi="Times New Roman" w:cs="Times New Roman"/>
          <w:color w:val="010101"/>
          <w:spacing w:val="-11"/>
          <w:w w:val="105"/>
          <w:sz w:val="24"/>
          <w:szCs w:val="24"/>
        </w:rPr>
        <w:t xml:space="preserve"> </w:t>
      </w:r>
      <w:r w:rsidRPr="000850E8">
        <w:rPr>
          <w:rFonts w:ascii="Times New Roman" w:hAnsi="Times New Roman" w:cs="Times New Roman"/>
          <w:color w:val="010101"/>
          <w:w w:val="105"/>
          <w:sz w:val="24"/>
          <w:szCs w:val="24"/>
        </w:rPr>
        <w:t>Medicaid</w:t>
      </w:r>
      <w:r w:rsidRPr="000850E8">
        <w:rPr>
          <w:rFonts w:ascii="Times New Roman" w:hAnsi="Times New Roman" w:cs="Times New Roman"/>
          <w:color w:val="010101"/>
          <w:spacing w:val="-1"/>
          <w:w w:val="105"/>
          <w:sz w:val="24"/>
          <w:szCs w:val="24"/>
        </w:rPr>
        <w:t xml:space="preserve"> </w:t>
      </w:r>
      <w:r w:rsidRPr="000850E8">
        <w:rPr>
          <w:rFonts w:ascii="Times New Roman" w:hAnsi="Times New Roman" w:cs="Times New Roman"/>
          <w:color w:val="010101"/>
          <w:w w:val="105"/>
          <w:sz w:val="24"/>
          <w:szCs w:val="24"/>
        </w:rPr>
        <w:t>payment</w:t>
      </w:r>
      <w:r w:rsidRPr="000850E8">
        <w:rPr>
          <w:rFonts w:ascii="Times New Roman" w:hAnsi="Times New Roman" w:cs="Times New Roman"/>
          <w:color w:val="010101"/>
          <w:spacing w:val="-6"/>
          <w:w w:val="105"/>
          <w:sz w:val="24"/>
          <w:szCs w:val="24"/>
        </w:rPr>
        <w:t xml:space="preserve"> </w:t>
      </w:r>
      <w:r w:rsidRPr="000850E8">
        <w:rPr>
          <w:rFonts w:ascii="Times New Roman" w:hAnsi="Times New Roman" w:cs="Times New Roman"/>
          <w:color w:val="010101"/>
          <w:w w:val="105"/>
          <w:sz w:val="24"/>
          <w:szCs w:val="24"/>
        </w:rPr>
        <w:t>(e.g.,</w:t>
      </w:r>
      <w:r w:rsidRPr="000850E8">
        <w:rPr>
          <w:rFonts w:ascii="Times New Roman" w:hAnsi="Times New Roman" w:cs="Times New Roman"/>
          <w:color w:val="010101"/>
          <w:spacing w:val="-14"/>
          <w:w w:val="105"/>
          <w:sz w:val="24"/>
          <w:szCs w:val="24"/>
        </w:rPr>
        <w:t xml:space="preserve"> </w:t>
      </w:r>
      <w:r w:rsidRPr="000850E8">
        <w:rPr>
          <w:rFonts w:ascii="Times New Roman" w:hAnsi="Times New Roman" w:cs="Times New Roman"/>
          <w:color w:val="010101"/>
          <w:w w:val="105"/>
          <w:sz w:val="24"/>
          <w:szCs w:val="24"/>
        </w:rPr>
        <w:t>basic</w:t>
      </w:r>
      <w:r w:rsidRPr="000850E8">
        <w:rPr>
          <w:rFonts w:ascii="Times New Roman" w:hAnsi="Times New Roman" w:cs="Times New Roman"/>
          <w:color w:val="010101"/>
          <w:spacing w:val="-9"/>
          <w:w w:val="105"/>
          <w:sz w:val="24"/>
          <w:szCs w:val="24"/>
        </w:rPr>
        <w:t xml:space="preserve"> </w:t>
      </w:r>
      <w:r w:rsidRPr="000850E8">
        <w:rPr>
          <w:rFonts w:ascii="Times New Roman" w:hAnsi="Times New Roman" w:cs="Times New Roman"/>
          <w:color w:val="010101"/>
          <w:w w:val="105"/>
          <w:sz w:val="24"/>
          <w:szCs w:val="24"/>
        </w:rPr>
        <w:t>PPS</w:t>
      </w:r>
      <w:r w:rsidRPr="000850E8">
        <w:rPr>
          <w:rFonts w:ascii="Times New Roman" w:hAnsi="Times New Roman" w:cs="Times New Roman"/>
          <w:color w:val="010101"/>
          <w:spacing w:val="-14"/>
          <w:w w:val="105"/>
          <w:sz w:val="24"/>
          <w:szCs w:val="24"/>
        </w:rPr>
        <w:t xml:space="preserve"> </w:t>
      </w:r>
      <w:r w:rsidRPr="000850E8">
        <w:rPr>
          <w:rFonts w:ascii="Times New Roman" w:hAnsi="Times New Roman" w:cs="Times New Roman"/>
          <w:color w:val="010101"/>
          <w:w w:val="105"/>
          <w:sz w:val="24"/>
          <w:szCs w:val="24"/>
        </w:rPr>
        <w:t>rate, outlier payment and quality bonus payments) is funded.</w:t>
      </w:r>
    </w:p>
    <w:p w14:paraId="473D247F" w14:textId="77777777" w:rsidR="00E82457" w:rsidRPr="007B3229" w:rsidRDefault="00E82457">
      <w:pPr>
        <w:pStyle w:val="ListParagraph"/>
        <w:widowControl w:val="0"/>
        <w:autoSpaceDE w:val="0"/>
        <w:autoSpaceDN w:val="0"/>
        <w:spacing w:after="0" w:line="276" w:lineRule="auto"/>
        <w:ind w:left="450" w:right="218"/>
        <w:rPr>
          <w:ins w:id="988" w:author="Danielle Motley" w:date="2023-11-20T12:32:00Z"/>
          <w:rFonts w:ascii="Cambria"/>
          <w:bCs/>
          <w:sz w:val="16"/>
          <w:szCs w:val="16"/>
          <w:rPrChange w:id="989" w:author="Danielle Motley" w:date="2023-11-20T12:35:00Z">
            <w:rPr>
              <w:ins w:id="990" w:author="Danielle Motley" w:date="2023-11-20T12:32:00Z"/>
              <w:rFonts w:ascii="Times New Roman" w:hAnsi="Times New Roman" w:cs="Times New Roman"/>
              <w:color w:val="010101"/>
              <w:w w:val="105"/>
              <w:sz w:val="24"/>
              <w:szCs w:val="24"/>
            </w:rPr>
          </w:rPrChange>
        </w:rPr>
        <w:pPrChange w:id="991" w:author="Danielle Motley" w:date="2023-11-20T12:32:00Z">
          <w:pPr>
            <w:pStyle w:val="ListParagraph"/>
            <w:widowControl w:val="0"/>
            <w:numPr>
              <w:ilvl w:val="1"/>
              <w:numId w:val="19"/>
            </w:numPr>
            <w:autoSpaceDE w:val="0"/>
            <w:autoSpaceDN w:val="0"/>
            <w:spacing w:after="0" w:line="276" w:lineRule="auto"/>
            <w:ind w:left="450" w:right="218" w:hanging="270"/>
          </w:pPr>
        </w:pPrChange>
      </w:pPr>
    </w:p>
    <w:p w14:paraId="08848D23" w14:textId="1069D5D6" w:rsidR="00C87BF5" w:rsidRDefault="00BB519F" w:rsidP="007B3229">
      <w:pPr>
        <w:pStyle w:val="ListParagraph"/>
        <w:widowControl w:val="0"/>
        <w:autoSpaceDE w:val="0"/>
        <w:autoSpaceDN w:val="0"/>
        <w:spacing w:after="0" w:line="276" w:lineRule="auto"/>
        <w:ind w:left="180" w:right="218"/>
        <w:rPr>
          <w:ins w:id="992" w:author="Danielle Motley" w:date="2023-11-20T12:33:00Z"/>
          <w:rFonts w:ascii="Cambria"/>
          <w:bCs/>
          <w:sz w:val="24"/>
        </w:rPr>
      </w:pPr>
      <w:r>
        <w:rPr>
          <w:noProof/>
        </w:rPr>
        <w:lastRenderedPageBreak/>
        <mc:AlternateContent>
          <mc:Choice Requires="wpg">
            <w:drawing>
              <wp:inline distT="0" distB="0" distL="0" distR="0" wp14:anchorId="41BD9A12" wp14:editId="62922B4D">
                <wp:extent cx="6263640" cy="1508760"/>
                <wp:effectExtent l="0" t="0" r="3810" b="0"/>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826" cy="2336"/>
                        </a:xfrm>
                      </wpg:grpSpPr>
                      <wps:wsp>
                        <wps:cNvPr id="67" name="docshape1026"/>
                        <wps:cNvSpPr>
                          <a:spLocks/>
                        </wps:cNvSpPr>
                        <wps:spPr bwMode="auto">
                          <a:xfrm>
                            <a:off x="0" y="0"/>
                            <a:ext cx="9826" cy="2336"/>
                          </a:xfrm>
                          <a:custGeom>
                            <a:avLst/>
                            <a:gdLst>
                              <a:gd name="T0" fmla="*/ 9826 w 9826"/>
                              <a:gd name="T1" fmla="*/ 2335 h 2336"/>
                              <a:gd name="T2" fmla="*/ 0 w 9826"/>
                              <a:gd name="T3" fmla="*/ 2335 h 2336"/>
                              <a:gd name="T4" fmla="*/ 0 w 9826"/>
                              <a:gd name="T5" fmla="*/ 0 h 2336"/>
                              <a:gd name="T6" fmla="*/ 9826 w 9826"/>
                              <a:gd name="T7" fmla="*/ 0 h 2336"/>
                              <a:gd name="T8" fmla="*/ 9826 w 9826"/>
                              <a:gd name="T9" fmla="*/ 7 h 2336"/>
                              <a:gd name="T10" fmla="*/ 17 w 9826"/>
                              <a:gd name="T11" fmla="*/ 7 h 2336"/>
                              <a:gd name="T12" fmla="*/ 10 w 9826"/>
                              <a:gd name="T13" fmla="*/ 14 h 2336"/>
                              <a:gd name="T14" fmla="*/ 17 w 9826"/>
                              <a:gd name="T15" fmla="*/ 14 h 2336"/>
                              <a:gd name="T16" fmla="*/ 17 w 9826"/>
                              <a:gd name="T17" fmla="*/ 2318 h 2336"/>
                              <a:gd name="T18" fmla="*/ 10 w 9826"/>
                              <a:gd name="T19" fmla="*/ 2318 h 2336"/>
                              <a:gd name="T20" fmla="*/ 17 w 9826"/>
                              <a:gd name="T21" fmla="*/ 2328 h 2336"/>
                              <a:gd name="T22" fmla="*/ 9826 w 9826"/>
                              <a:gd name="T23" fmla="*/ 2328 h 2336"/>
                              <a:gd name="T24" fmla="*/ 9826 w 9826"/>
                              <a:gd name="T25" fmla="*/ 2335 h 2336"/>
                              <a:gd name="T26" fmla="*/ 17 w 9826"/>
                              <a:gd name="T27" fmla="*/ 14 h 2336"/>
                              <a:gd name="T28" fmla="*/ 10 w 9826"/>
                              <a:gd name="T29" fmla="*/ 14 h 2336"/>
                              <a:gd name="T30" fmla="*/ 17 w 9826"/>
                              <a:gd name="T31" fmla="*/ 7 h 2336"/>
                              <a:gd name="T32" fmla="*/ 17 w 9826"/>
                              <a:gd name="T33" fmla="*/ 14 h 2336"/>
                              <a:gd name="T34" fmla="*/ 9811 w 9826"/>
                              <a:gd name="T35" fmla="*/ 14 h 2336"/>
                              <a:gd name="T36" fmla="*/ 17 w 9826"/>
                              <a:gd name="T37" fmla="*/ 14 h 2336"/>
                              <a:gd name="T38" fmla="*/ 17 w 9826"/>
                              <a:gd name="T39" fmla="*/ 7 h 2336"/>
                              <a:gd name="T40" fmla="*/ 9811 w 9826"/>
                              <a:gd name="T41" fmla="*/ 7 h 2336"/>
                              <a:gd name="T42" fmla="*/ 9811 w 9826"/>
                              <a:gd name="T43" fmla="*/ 14 h 2336"/>
                              <a:gd name="T44" fmla="*/ 9811 w 9826"/>
                              <a:gd name="T45" fmla="*/ 2328 h 2336"/>
                              <a:gd name="T46" fmla="*/ 9811 w 9826"/>
                              <a:gd name="T47" fmla="*/ 7 h 2336"/>
                              <a:gd name="T48" fmla="*/ 9818 w 9826"/>
                              <a:gd name="T49" fmla="*/ 14 h 2336"/>
                              <a:gd name="T50" fmla="*/ 9826 w 9826"/>
                              <a:gd name="T51" fmla="*/ 14 h 2336"/>
                              <a:gd name="T52" fmla="*/ 9826 w 9826"/>
                              <a:gd name="T53" fmla="*/ 2318 h 2336"/>
                              <a:gd name="T54" fmla="*/ 9818 w 9826"/>
                              <a:gd name="T55" fmla="*/ 2318 h 2336"/>
                              <a:gd name="T56" fmla="*/ 9811 w 9826"/>
                              <a:gd name="T57" fmla="*/ 2328 h 2336"/>
                              <a:gd name="T58" fmla="*/ 9826 w 9826"/>
                              <a:gd name="T59" fmla="*/ 14 h 2336"/>
                              <a:gd name="T60" fmla="*/ 9818 w 9826"/>
                              <a:gd name="T61" fmla="*/ 14 h 2336"/>
                              <a:gd name="T62" fmla="*/ 9811 w 9826"/>
                              <a:gd name="T63" fmla="*/ 7 h 2336"/>
                              <a:gd name="T64" fmla="*/ 9826 w 9826"/>
                              <a:gd name="T65" fmla="*/ 7 h 2336"/>
                              <a:gd name="T66" fmla="*/ 9826 w 9826"/>
                              <a:gd name="T67" fmla="*/ 14 h 2336"/>
                              <a:gd name="T68" fmla="*/ 17 w 9826"/>
                              <a:gd name="T69" fmla="*/ 2328 h 2336"/>
                              <a:gd name="T70" fmla="*/ 10 w 9826"/>
                              <a:gd name="T71" fmla="*/ 2318 h 2336"/>
                              <a:gd name="T72" fmla="*/ 17 w 9826"/>
                              <a:gd name="T73" fmla="*/ 2318 h 2336"/>
                              <a:gd name="T74" fmla="*/ 17 w 9826"/>
                              <a:gd name="T75" fmla="*/ 2328 h 2336"/>
                              <a:gd name="T76" fmla="*/ 9811 w 9826"/>
                              <a:gd name="T77" fmla="*/ 2328 h 2336"/>
                              <a:gd name="T78" fmla="*/ 17 w 9826"/>
                              <a:gd name="T79" fmla="*/ 2328 h 2336"/>
                              <a:gd name="T80" fmla="*/ 17 w 9826"/>
                              <a:gd name="T81" fmla="*/ 2318 h 2336"/>
                              <a:gd name="T82" fmla="*/ 9811 w 9826"/>
                              <a:gd name="T83" fmla="*/ 2318 h 2336"/>
                              <a:gd name="T84" fmla="*/ 9811 w 9826"/>
                              <a:gd name="T85" fmla="*/ 2328 h 2336"/>
                              <a:gd name="T86" fmla="*/ 9826 w 9826"/>
                              <a:gd name="T87" fmla="*/ 2328 h 2336"/>
                              <a:gd name="T88" fmla="*/ 9811 w 9826"/>
                              <a:gd name="T89" fmla="*/ 2328 h 2336"/>
                              <a:gd name="T90" fmla="*/ 9818 w 9826"/>
                              <a:gd name="T91" fmla="*/ 2318 h 2336"/>
                              <a:gd name="T92" fmla="*/ 9826 w 9826"/>
                              <a:gd name="T93" fmla="*/ 2318 h 2336"/>
                              <a:gd name="T94" fmla="*/ 9826 w 9826"/>
                              <a:gd name="T95" fmla="*/ 2328 h 23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826" h="2336">
                                <a:moveTo>
                                  <a:pt x="9826" y="2335"/>
                                </a:moveTo>
                                <a:lnTo>
                                  <a:pt x="0" y="2335"/>
                                </a:lnTo>
                                <a:lnTo>
                                  <a:pt x="0" y="0"/>
                                </a:lnTo>
                                <a:lnTo>
                                  <a:pt x="9826" y="0"/>
                                </a:lnTo>
                                <a:lnTo>
                                  <a:pt x="9826" y="7"/>
                                </a:lnTo>
                                <a:lnTo>
                                  <a:pt x="17" y="7"/>
                                </a:lnTo>
                                <a:lnTo>
                                  <a:pt x="10" y="14"/>
                                </a:lnTo>
                                <a:lnTo>
                                  <a:pt x="17" y="14"/>
                                </a:lnTo>
                                <a:lnTo>
                                  <a:pt x="17" y="2318"/>
                                </a:lnTo>
                                <a:lnTo>
                                  <a:pt x="10" y="2318"/>
                                </a:lnTo>
                                <a:lnTo>
                                  <a:pt x="17" y="2328"/>
                                </a:lnTo>
                                <a:lnTo>
                                  <a:pt x="9826" y="2328"/>
                                </a:lnTo>
                                <a:lnTo>
                                  <a:pt x="9826" y="2335"/>
                                </a:lnTo>
                                <a:close/>
                                <a:moveTo>
                                  <a:pt x="17" y="14"/>
                                </a:moveTo>
                                <a:lnTo>
                                  <a:pt x="10" y="14"/>
                                </a:lnTo>
                                <a:lnTo>
                                  <a:pt x="17" y="7"/>
                                </a:lnTo>
                                <a:lnTo>
                                  <a:pt x="17" y="14"/>
                                </a:lnTo>
                                <a:close/>
                                <a:moveTo>
                                  <a:pt x="9811" y="14"/>
                                </a:moveTo>
                                <a:lnTo>
                                  <a:pt x="17" y="14"/>
                                </a:lnTo>
                                <a:lnTo>
                                  <a:pt x="17" y="7"/>
                                </a:lnTo>
                                <a:lnTo>
                                  <a:pt x="9811" y="7"/>
                                </a:lnTo>
                                <a:lnTo>
                                  <a:pt x="9811" y="14"/>
                                </a:lnTo>
                                <a:close/>
                                <a:moveTo>
                                  <a:pt x="9811" y="2328"/>
                                </a:moveTo>
                                <a:lnTo>
                                  <a:pt x="9811" y="7"/>
                                </a:lnTo>
                                <a:lnTo>
                                  <a:pt x="9818" y="14"/>
                                </a:lnTo>
                                <a:lnTo>
                                  <a:pt x="9826" y="14"/>
                                </a:lnTo>
                                <a:lnTo>
                                  <a:pt x="9826" y="2318"/>
                                </a:lnTo>
                                <a:lnTo>
                                  <a:pt x="9818" y="2318"/>
                                </a:lnTo>
                                <a:lnTo>
                                  <a:pt x="9811" y="2328"/>
                                </a:lnTo>
                                <a:close/>
                                <a:moveTo>
                                  <a:pt x="9826" y="14"/>
                                </a:moveTo>
                                <a:lnTo>
                                  <a:pt x="9818" y="14"/>
                                </a:lnTo>
                                <a:lnTo>
                                  <a:pt x="9811" y="7"/>
                                </a:lnTo>
                                <a:lnTo>
                                  <a:pt x="9826" y="7"/>
                                </a:lnTo>
                                <a:lnTo>
                                  <a:pt x="9826" y="14"/>
                                </a:lnTo>
                                <a:close/>
                                <a:moveTo>
                                  <a:pt x="17" y="2328"/>
                                </a:moveTo>
                                <a:lnTo>
                                  <a:pt x="10" y="2318"/>
                                </a:lnTo>
                                <a:lnTo>
                                  <a:pt x="17" y="2318"/>
                                </a:lnTo>
                                <a:lnTo>
                                  <a:pt x="17" y="2328"/>
                                </a:lnTo>
                                <a:close/>
                                <a:moveTo>
                                  <a:pt x="9811" y="2328"/>
                                </a:moveTo>
                                <a:lnTo>
                                  <a:pt x="17" y="2328"/>
                                </a:lnTo>
                                <a:lnTo>
                                  <a:pt x="17" y="2318"/>
                                </a:lnTo>
                                <a:lnTo>
                                  <a:pt x="9811" y="2318"/>
                                </a:lnTo>
                                <a:lnTo>
                                  <a:pt x="9811" y="2328"/>
                                </a:lnTo>
                                <a:close/>
                                <a:moveTo>
                                  <a:pt x="9826" y="2328"/>
                                </a:moveTo>
                                <a:lnTo>
                                  <a:pt x="9811" y="2328"/>
                                </a:lnTo>
                                <a:lnTo>
                                  <a:pt x="9818" y="2318"/>
                                </a:lnTo>
                                <a:lnTo>
                                  <a:pt x="9826" y="2318"/>
                                </a:lnTo>
                                <a:lnTo>
                                  <a:pt x="9826" y="23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8490913" id="Group 66" o:spid="_x0000_s1026" style="width:493.2pt;height:118.8pt;mso-position-horizontal-relative:char;mso-position-vertical-relative:line" coordsize="9826,2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">
                <v:shape id="docshape1026" o:spid="_x0000_s1027" style="position:absolute;width:9826;height:2336;visibility:visible;mso-wrap-style:square;v-text-anchor:top" coordsize="9826,2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" path="m9826,2335l,2335,,,9826,r,7l17,7r-7,7l17,14r,2304l10,2318r7,10l9826,2328r,7xm17,14r-7,l17,7r,7xm9811,14l17,14r,-7l9811,7r,7xm9811,2328l9811,7r7,7l9826,14r,2304l9818,2318r-7,10xm9826,14r-8,l9811,7r15,l9826,14xm17,2328r-7,-10l17,2318r,10xm9811,2328r-9794,l17,2318r9794,l9811,2328xm9826,2328r-15,l9818,2318r8,l9826,2328xe" fillcolor="black" stroked="f">
                  <v:path arrowok="t" o:connecttype="custom" o:connectlocs="9826,2335;0,2335;0,0;9826,0;9826,7;17,7;10,14;17,14;17,2318;10,2318;17,2328;9826,2328;9826,2335;17,14;10,14;17,7;17,14;9811,14;17,14;17,7;9811,7;9811,14;9811,2328;9811,7;9818,14;9826,14;9826,2318;9818,2318;9811,2328;9826,14;9818,14;9811,7;9826,7;9826,14;17,2328;10,2318;17,2318;17,2328;9811,2328;17,2328;17,2318;9811,2318;9811,2328;9826,2328;9811,2328;9818,2318;9826,2318;9826,2328" o:connectangles="0,0,0,0,0,0,0,0,0,0,0,0,0,0,0,0,0,0,0,0,0,0,0,0,0,0,0,0,0,0,0,0,0,0,0,0,0,0,0,0,0,0,0,0,0,0,0,0"/>
                </v:shape>
                <w10:anchorlock/>
              </v:group>
            </w:pict>
          </mc:Fallback>
        </mc:AlternateContent>
      </w:r>
    </w:p>
    <w:p w14:paraId="24F6C6DF" w14:textId="77777777" w:rsidR="007B3229" w:rsidRPr="00EF619A" w:rsidRDefault="007B3229">
      <w:pPr>
        <w:pStyle w:val="ListParagraph"/>
        <w:widowControl w:val="0"/>
        <w:autoSpaceDE w:val="0"/>
        <w:autoSpaceDN w:val="0"/>
        <w:spacing w:after="0" w:line="276" w:lineRule="auto"/>
        <w:ind w:left="180" w:right="218"/>
        <w:rPr>
          <w:rFonts w:ascii="Cambria"/>
          <w:bCs/>
          <w:sz w:val="24"/>
        </w:rPr>
        <w:pPrChange w:id="993" w:author="Danielle Motley" w:date="2023-11-20T12:33:00Z">
          <w:pPr>
            <w:pStyle w:val="ListParagraph"/>
            <w:widowControl w:val="0"/>
            <w:numPr>
              <w:ilvl w:val="1"/>
              <w:numId w:val="19"/>
            </w:numPr>
            <w:autoSpaceDE w:val="0"/>
            <w:autoSpaceDN w:val="0"/>
            <w:spacing w:after="0" w:line="333" w:lineRule="auto"/>
            <w:ind w:left="450" w:right="218" w:hanging="270"/>
            <w:contextualSpacing w:val="0"/>
          </w:pPr>
        </w:pPrChange>
      </w:pPr>
    </w:p>
    <w:p w14:paraId="633310AB" w14:textId="77777777" w:rsidR="007B3229" w:rsidRPr="007B3229" w:rsidRDefault="00BB519F" w:rsidP="00BE4A17">
      <w:pPr>
        <w:pStyle w:val="ListParagraph"/>
        <w:widowControl w:val="0"/>
        <w:numPr>
          <w:ilvl w:val="1"/>
          <w:numId w:val="19"/>
        </w:numPr>
        <w:autoSpaceDE w:val="0"/>
        <w:autoSpaceDN w:val="0"/>
        <w:spacing w:before="100" w:after="0" w:line="276" w:lineRule="auto"/>
        <w:ind w:left="450" w:right="218" w:hanging="270"/>
        <w:rPr>
          <w:ins w:id="994" w:author="Danielle Motley" w:date="2023-11-20T12:33:00Z"/>
          <w:rFonts w:ascii="Times New Roman" w:hAnsi="Times New Roman" w:cs="Times New Roman"/>
          <w:sz w:val="24"/>
          <w:szCs w:val="24"/>
          <w:rPrChange w:id="995" w:author="Danielle Motley" w:date="2023-11-20T12:33:00Z">
            <w:rPr>
              <w:ins w:id="996" w:author="Danielle Motley" w:date="2023-11-20T12:33:00Z"/>
              <w:rFonts w:ascii="Times New Roman" w:hAnsi="Times New Roman" w:cs="Times New Roman"/>
              <w:color w:val="010101"/>
              <w:w w:val="105"/>
              <w:sz w:val="24"/>
              <w:szCs w:val="24"/>
            </w:rPr>
          </w:rPrChange>
        </w:rPr>
      </w:pPr>
      <w:r w:rsidRPr="00EF619A">
        <w:rPr>
          <w:rFonts w:ascii="Times New Roman" w:hAnsi="Times New Roman" w:cs="Times New Roman"/>
          <w:color w:val="010101"/>
          <w:sz w:val="24"/>
          <w:szCs w:val="24"/>
        </w:rPr>
        <w:t xml:space="preserve">Describe whether the state share is from appropriations from the legislature to the Medicaid </w:t>
      </w:r>
      <w:r w:rsidRPr="00EF619A">
        <w:rPr>
          <w:rFonts w:ascii="Times New Roman" w:hAnsi="Times New Roman" w:cs="Times New Roman"/>
          <w:color w:val="010101"/>
          <w:w w:val="105"/>
          <w:sz w:val="24"/>
          <w:szCs w:val="24"/>
        </w:rPr>
        <w:t>agency</w:t>
      </w:r>
      <w:r w:rsidRPr="00EF619A">
        <w:rPr>
          <w:rFonts w:ascii="Times New Roman" w:hAnsi="Times New Roman" w:cs="Times New Roman"/>
          <w:color w:val="010101"/>
          <w:sz w:val="24"/>
          <w:szCs w:val="24"/>
        </w:rPr>
        <w:t>, through intergovernmental transfer agreements (IGTs), provider</w:t>
      </w:r>
      <w:r w:rsidRPr="00EF619A">
        <w:rPr>
          <w:rFonts w:ascii="Times New Roman" w:hAnsi="Times New Roman" w:cs="Times New Roman"/>
          <w:color w:val="010101"/>
          <w:spacing w:val="34"/>
          <w:sz w:val="24"/>
          <w:szCs w:val="24"/>
        </w:rPr>
        <w:t xml:space="preserve"> </w:t>
      </w:r>
      <w:r w:rsidRPr="00EF619A">
        <w:rPr>
          <w:rFonts w:ascii="Times New Roman" w:hAnsi="Times New Roman" w:cs="Times New Roman"/>
          <w:color w:val="010101"/>
          <w:sz w:val="24"/>
          <w:szCs w:val="24"/>
        </w:rPr>
        <w:t>taxes,</w:t>
      </w:r>
      <w:r w:rsidRPr="00EF619A">
        <w:rPr>
          <w:rFonts w:ascii="Times New Roman" w:hAnsi="Times New Roman" w:cs="Times New Roman"/>
          <w:color w:val="010101"/>
          <w:spacing w:val="23"/>
          <w:sz w:val="24"/>
          <w:szCs w:val="24"/>
        </w:rPr>
        <w:t xml:space="preserve"> </w:t>
      </w:r>
      <w:r w:rsidRPr="00EF619A">
        <w:rPr>
          <w:rFonts w:ascii="Times New Roman" w:hAnsi="Times New Roman" w:cs="Times New Roman"/>
          <w:color w:val="010101"/>
          <w:sz w:val="24"/>
          <w:szCs w:val="24"/>
        </w:rPr>
        <w:t>or</w:t>
      </w:r>
      <w:r w:rsidRPr="00EF619A">
        <w:rPr>
          <w:rFonts w:ascii="Times New Roman" w:hAnsi="Times New Roman" w:cs="Times New Roman"/>
          <w:color w:val="010101"/>
          <w:spacing w:val="33"/>
          <w:sz w:val="24"/>
          <w:szCs w:val="24"/>
        </w:rPr>
        <w:t xml:space="preserve"> </w:t>
      </w:r>
      <w:r w:rsidRPr="00EF619A">
        <w:rPr>
          <w:rFonts w:ascii="Times New Roman" w:hAnsi="Times New Roman" w:cs="Times New Roman"/>
          <w:color w:val="010101"/>
          <w:sz w:val="24"/>
          <w:szCs w:val="24"/>
        </w:rPr>
        <w:t>any</w:t>
      </w:r>
      <w:r w:rsidRPr="00EF619A">
        <w:rPr>
          <w:rFonts w:ascii="Times New Roman" w:hAnsi="Times New Roman" w:cs="Times New Roman"/>
          <w:color w:val="010101"/>
          <w:spacing w:val="24"/>
          <w:sz w:val="24"/>
          <w:szCs w:val="24"/>
        </w:rPr>
        <w:t xml:space="preserve"> </w:t>
      </w:r>
      <w:r w:rsidRPr="00EF619A">
        <w:rPr>
          <w:rFonts w:ascii="Times New Roman" w:hAnsi="Times New Roman" w:cs="Times New Roman"/>
          <w:color w:val="010101"/>
          <w:sz w:val="24"/>
          <w:szCs w:val="24"/>
        </w:rPr>
        <w:t>other</w:t>
      </w:r>
      <w:r w:rsidRPr="00EF619A">
        <w:rPr>
          <w:rFonts w:ascii="Times New Roman" w:hAnsi="Times New Roman" w:cs="Times New Roman"/>
          <w:color w:val="010101"/>
          <w:spacing w:val="33"/>
          <w:sz w:val="24"/>
          <w:szCs w:val="24"/>
        </w:rPr>
        <w:t xml:space="preserve"> </w:t>
      </w:r>
      <w:r w:rsidRPr="00EF619A">
        <w:rPr>
          <w:rFonts w:ascii="Times New Roman" w:hAnsi="Times New Roman" w:cs="Times New Roman"/>
          <w:color w:val="010101"/>
          <w:sz w:val="24"/>
          <w:szCs w:val="24"/>
        </w:rPr>
        <w:t>mechanism</w:t>
      </w:r>
      <w:r w:rsidRPr="00EF619A">
        <w:rPr>
          <w:rFonts w:ascii="Times New Roman" w:hAnsi="Times New Roman" w:cs="Times New Roman"/>
          <w:color w:val="010101"/>
          <w:spacing w:val="38"/>
          <w:sz w:val="24"/>
          <w:szCs w:val="24"/>
        </w:rPr>
        <w:t xml:space="preserve"> </w:t>
      </w:r>
      <w:r w:rsidRPr="00EF619A">
        <w:rPr>
          <w:rFonts w:ascii="Times New Roman" w:hAnsi="Times New Roman" w:cs="Times New Roman"/>
          <w:color w:val="010101"/>
          <w:sz w:val="24"/>
          <w:szCs w:val="24"/>
        </w:rPr>
        <w:t>used</w:t>
      </w:r>
      <w:r w:rsidRPr="00EF619A">
        <w:rPr>
          <w:rFonts w:ascii="Times New Roman" w:hAnsi="Times New Roman" w:cs="Times New Roman"/>
          <w:color w:val="010101"/>
          <w:spacing w:val="27"/>
          <w:sz w:val="24"/>
          <w:szCs w:val="24"/>
        </w:rPr>
        <w:t xml:space="preserve"> </w:t>
      </w:r>
      <w:r w:rsidRPr="00EF619A">
        <w:rPr>
          <w:rFonts w:ascii="Times New Roman" w:hAnsi="Times New Roman" w:cs="Times New Roman"/>
          <w:color w:val="010101"/>
          <w:sz w:val="24"/>
          <w:szCs w:val="24"/>
        </w:rPr>
        <w:t>by the</w:t>
      </w:r>
      <w:r w:rsidRPr="00EF619A">
        <w:rPr>
          <w:rFonts w:ascii="Times New Roman" w:hAnsi="Times New Roman" w:cs="Times New Roman"/>
          <w:color w:val="010101"/>
          <w:spacing w:val="40"/>
          <w:sz w:val="24"/>
          <w:szCs w:val="24"/>
        </w:rPr>
        <w:t xml:space="preserve"> </w:t>
      </w:r>
      <w:r w:rsidRPr="00EF619A">
        <w:rPr>
          <w:rFonts w:ascii="Times New Roman" w:hAnsi="Times New Roman" w:cs="Times New Roman"/>
          <w:color w:val="010101"/>
          <w:sz w:val="24"/>
          <w:szCs w:val="24"/>
        </w:rPr>
        <w:t>state to</w:t>
      </w:r>
      <w:r w:rsidRPr="00EF619A">
        <w:rPr>
          <w:rFonts w:ascii="Times New Roman" w:hAnsi="Times New Roman" w:cs="Times New Roman"/>
          <w:color w:val="010101"/>
          <w:spacing w:val="40"/>
          <w:sz w:val="24"/>
          <w:szCs w:val="24"/>
        </w:rPr>
        <w:t xml:space="preserve"> </w:t>
      </w:r>
      <w:r w:rsidRPr="00EF619A">
        <w:rPr>
          <w:rFonts w:ascii="Times New Roman" w:hAnsi="Times New Roman" w:cs="Times New Roman"/>
          <w:color w:val="010101"/>
          <w:sz w:val="24"/>
          <w:szCs w:val="24"/>
        </w:rPr>
        <w:t>provide</w:t>
      </w:r>
      <w:r w:rsidRPr="00EF619A">
        <w:rPr>
          <w:rFonts w:ascii="Times New Roman" w:hAnsi="Times New Roman" w:cs="Times New Roman"/>
          <w:color w:val="010101"/>
          <w:spacing w:val="27"/>
          <w:sz w:val="24"/>
          <w:szCs w:val="24"/>
        </w:rPr>
        <w:t xml:space="preserve"> </w:t>
      </w:r>
      <w:r w:rsidRPr="00EF619A">
        <w:rPr>
          <w:rFonts w:ascii="Times New Roman" w:hAnsi="Times New Roman" w:cs="Times New Roman"/>
          <w:color w:val="010101"/>
          <w:sz w:val="24"/>
          <w:szCs w:val="24"/>
        </w:rPr>
        <w:t>state</w:t>
      </w:r>
      <w:r w:rsidRPr="00EF619A">
        <w:rPr>
          <w:rFonts w:ascii="Times New Roman" w:hAnsi="Times New Roman" w:cs="Times New Roman"/>
          <w:color w:val="010101"/>
          <w:spacing w:val="30"/>
          <w:sz w:val="24"/>
          <w:szCs w:val="24"/>
        </w:rPr>
        <w:t xml:space="preserve"> </w:t>
      </w:r>
      <w:r w:rsidRPr="00EF619A">
        <w:rPr>
          <w:rFonts w:ascii="Times New Roman" w:hAnsi="Times New Roman" w:cs="Times New Roman"/>
          <w:color w:val="010101"/>
          <w:sz w:val="24"/>
          <w:szCs w:val="24"/>
        </w:rPr>
        <w:t>share.</w:t>
      </w:r>
      <w:r w:rsidR="00EF619A" w:rsidRPr="00EF619A">
        <w:rPr>
          <w:rFonts w:ascii="Times New Roman" w:hAnsi="Times New Roman" w:cs="Times New Roman"/>
          <w:color w:val="010101"/>
          <w:sz w:val="24"/>
          <w:szCs w:val="24"/>
        </w:rPr>
        <w:t xml:space="preserve"> </w:t>
      </w:r>
      <w:r w:rsidR="00EF619A" w:rsidRPr="000850E8">
        <w:rPr>
          <w:rFonts w:ascii="Times New Roman" w:hAnsi="Times New Roman" w:cs="Times New Roman"/>
          <w:color w:val="010101"/>
          <w:w w:val="105"/>
          <w:sz w:val="24"/>
          <w:szCs w:val="24"/>
        </w:rPr>
        <w:t>Note that,</w:t>
      </w:r>
      <w:r w:rsidR="00EF619A" w:rsidRPr="000850E8">
        <w:rPr>
          <w:rFonts w:ascii="Times New Roman" w:hAnsi="Times New Roman" w:cs="Times New Roman"/>
          <w:color w:val="010101"/>
          <w:spacing w:val="-7"/>
          <w:w w:val="105"/>
          <w:sz w:val="24"/>
          <w:szCs w:val="24"/>
        </w:rPr>
        <w:t xml:space="preserve"> </w:t>
      </w:r>
      <w:r w:rsidR="00EF619A" w:rsidRPr="000850E8">
        <w:rPr>
          <w:rFonts w:ascii="Times New Roman" w:hAnsi="Times New Roman" w:cs="Times New Roman"/>
          <w:color w:val="010101"/>
          <w:w w:val="105"/>
          <w:sz w:val="24"/>
          <w:szCs w:val="24"/>
        </w:rPr>
        <w:t>if the</w:t>
      </w:r>
      <w:r w:rsidR="00EF619A" w:rsidRPr="000850E8">
        <w:rPr>
          <w:rFonts w:ascii="Times New Roman" w:hAnsi="Times New Roman" w:cs="Times New Roman"/>
          <w:color w:val="010101"/>
          <w:spacing w:val="-2"/>
          <w:w w:val="105"/>
          <w:sz w:val="24"/>
          <w:szCs w:val="24"/>
        </w:rPr>
        <w:t xml:space="preserve"> </w:t>
      </w:r>
      <w:r w:rsidR="00EF619A" w:rsidRPr="000850E8">
        <w:rPr>
          <w:rFonts w:ascii="Times New Roman" w:hAnsi="Times New Roman" w:cs="Times New Roman"/>
          <w:color w:val="010101"/>
          <w:w w:val="105"/>
          <w:sz w:val="24"/>
          <w:szCs w:val="24"/>
        </w:rPr>
        <w:t>appropriation is</w:t>
      </w:r>
      <w:r w:rsidR="00EF619A" w:rsidRPr="000850E8">
        <w:rPr>
          <w:rFonts w:ascii="Times New Roman" w:hAnsi="Times New Roman" w:cs="Times New Roman"/>
          <w:color w:val="010101"/>
          <w:spacing w:val="-4"/>
          <w:w w:val="105"/>
          <w:sz w:val="24"/>
          <w:szCs w:val="24"/>
        </w:rPr>
        <w:t xml:space="preserve"> </w:t>
      </w:r>
      <w:r w:rsidR="00EF619A" w:rsidRPr="000850E8">
        <w:rPr>
          <w:rFonts w:ascii="Times New Roman" w:hAnsi="Times New Roman" w:cs="Times New Roman"/>
          <w:color w:val="010101"/>
          <w:w w:val="105"/>
          <w:sz w:val="24"/>
          <w:szCs w:val="24"/>
        </w:rPr>
        <w:t>not</w:t>
      </w:r>
      <w:r w:rsidR="00EF619A" w:rsidRPr="000850E8">
        <w:rPr>
          <w:rFonts w:ascii="Times New Roman" w:hAnsi="Times New Roman" w:cs="Times New Roman"/>
          <w:color w:val="010101"/>
          <w:spacing w:val="37"/>
          <w:w w:val="105"/>
          <w:sz w:val="24"/>
          <w:szCs w:val="24"/>
        </w:rPr>
        <w:t xml:space="preserve"> </w:t>
      </w:r>
      <w:r w:rsidR="00EF619A" w:rsidRPr="000850E8">
        <w:rPr>
          <w:rFonts w:ascii="Times New Roman" w:hAnsi="Times New Roman" w:cs="Times New Roman"/>
          <w:color w:val="010101"/>
          <w:w w:val="105"/>
          <w:sz w:val="24"/>
          <w:szCs w:val="24"/>
        </w:rPr>
        <w:t>to the</w:t>
      </w:r>
      <w:r w:rsidR="00EF619A" w:rsidRPr="000850E8">
        <w:rPr>
          <w:rFonts w:ascii="Times New Roman" w:hAnsi="Times New Roman" w:cs="Times New Roman"/>
          <w:color w:val="010101"/>
          <w:spacing w:val="38"/>
          <w:w w:val="105"/>
          <w:sz w:val="24"/>
          <w:szCs w:val="24"/>
        </w:rPr>
        <w:t xml:space="preserve"> </w:t>
      </w:r>
      <w:r w:rsidR="00EF619A" w:rsidRPr="000850E8">
        <w:rPr>
          <w:rFonts w:ascii="Times New Roman" w:hAnsi="Times New Roman" w:cs="Times New Roman"/>
          <w:color w:val="010101"/>
          <w:w w:val="105"/>
          <w:sz w:val="24"/>
          <w:szCs w:val="24"/>
        </w:rPr>
        <w:t>Medicaid agency, the</w:t>
      </w:r>
      <w:r w:rsidR="00EF619A" w:rsidRPr="000850E8">
        <w:rPr>
          <w:rFonts w:ascii="Times New Roman" w:hAnsi="Times New Roman" w:cs="Times New Roman"/>
          <w:color w:val="010101"/>
          <w:spacing w:val="40"/>
          <w:w w:val="105"/>
          <w:sz w:val="24"/>
          <w:szCs w:val="24"/>
        </w:rPr>
        <w:t xml:space="preserve"> </w:t>
      </w:r>
      <w:r w:rsidR="00EF619A" w:rsidRPr="000850E8">
        <w:rPr>
          <w:rFonts w:ascii="Times New Roman" w:hAnsi="Times New Roman" w:cs="Times New Roman"/>
          <w:color w:val="010101"/>
          <w:w w:val="105"/>
          <w:sz w:val="24"/>
          <w:szCs w:val="24"/>
        </w:rPr>
        <w:t>source of the</w:t>
      </w:r>
      <w:r w:rsidR="00EF619A" w:rsidRPr="000850E8">
        <w:rPr>
          <w:rFonts w:ascii="Times New Roman" w:hAnsi="Times New Roman" w:cs="Times New Roman"/>
          <w:color w:val="010101"/>
          <w:spacing w:val="37"/>
          <w:w w:val="105"/>
          <w:sz w:val="24"/>
          <w:szCs w:val="24"/>
        </w:rPr>
        <w:t xml:space="preserve"> </w:t>
      </w:r>
      <w:r w:rsidR="00EF619A" w:rsidRPr="000850E8">
        <w:rPr>
          <w:rFonts w:ascii="Times New Roman" w:hAnsi="Times New Roman" w:cs="Times New Roman"/>
          <w:color w:val="010101"/>
          <w:w w:val="105"/>
          <w:sz w:val="24"/>
          <w:szCs w:val="24"/>
        </w:rPr>
        <w:t>state share would</w:t>
      </w:r>
      <w:r w:rsidR="00EF619A" w:rsidRPr="000850E8">
        <w:rPr>
          <w:rFonts w:ascii="Times New Roman" w:hAnsi="Times New Roman" w:cs="Times New Roman"/>
          <w:color w:val="010101"/>
          <w:spacing w:val="-10"/>
          <w:w w:val="105"/>
          <w:sz w:val="24"/>
          <w:szCs w:val="24"/>
        </w:rPr>
        <w:t xml:space="preserve"> </w:t>
      </w:r>
      <w:r w:rsidR="00EF619A" w:rsidRPr="000850E8">
        <w:rPr>
          <w:rFonts w:ascii="Times New Roman" w:hAnsi="Times New Roman" w:cs="Times New Roman"/>
          <w:color w:val="010101"/>
          <w:w w:val="105"/>
          <w:sz w:val="24"/>
          <w:szCs w:val="24"/>
        </w:rPr>
        <w:t>necessarily be</w:t>
      </w:r>
      <w:r w:rsidR="00EF619A" w:rsidRPr="000850E8">
        <w:rPr>
          <w:rFonts w:ascii="Times New Roman" w:hAnsi="Times New Roman" w:cs="Times New Roman"/>
          <w:color w:val="010101"/>
          <w:spacing w:val="-12"/>
          <w:w w:val="105"/>
          <w:sz w:val="24"/>
          <w:szCs w:val="24"/>
        </w:rPr>
        <w:t xml:space="preserve"> </w:t>
      </w:r>
      <w:r w:rsidR="00EF619A" w:rsidRPr="000850E8">
        <w:rPr>
          <w:rFonts w:ascii="Times New Roman" w:hAnsi="Times New Roman" w:cs="Times New Roman"/>
          <w:color w:val="010101"/>
          <w:w w:val="105"/>
          <w:sz w:val="24"/>
          <w:szCs w:val="24"/>
        </w:rPr>
        <w:t>derived</w:t>
      </w:r>
      <w:r w:rsidR="00EF619A" w:rsidRPr="000850E8">
        <w:rPr>
          <w:rFonts w:ascii="Times New Roman" w:hAnsi="Times New Roman" w:cs="Times New Roman"/>
          <w:color w:val="010101"/>
          <w:spacing w:val="-8"/>
          <w:w w:val="105"/>
          <w:sz w:val="24"/>
          <w:szCs w:val="24"/>
        </w:rPr>
        <w:t xml:space="preserve"> </w:t>
      </w:r>
      <w:r w:rsidR="00EF619A" w:rsidRPr="000850E8">
        <w:rPr>
          <w:rFonts w:ascii="Times New Roman" w:hAnsi="Times New Roman" w:cs="Times New Roman"/>
          <w:color w:val="010101"/>
          <w:w w:val="105"/>
          <w:sz w:val="24"/>
          <w:szCs w:val="24"/>
        </w:rPr>
        <w:t>through</w:t>
      </w:r>
      <w:r w:rsidR="00EF619A" w:rsidRPr="000850E8">
        <w:rPr>
          <w:rFonts w:ascii="Times New Roman" w:hAnsi="Times New Roman" w:cs="Times New Roman"/>
          <w:color w:val="010101"/>
          <w:spacing w:val="-6"/>
          <w:w w:val="105"/>
          <w:sz w:val="24"/>
          <w:szCs w:val="24"/>
        </w:rPr>
        <w:t xml:space="preserve"> </w:t>
      </w:r>
      <w:r w:rsidR="00EF619A" w:rsidRPr="000850E8">
        <w:rPr>
          <w:rFonts w:ascii="Times New Roman" w:hAnsi="Times New Roman" w:cs="Times New Roman"/>
          <w:color w:val="010101"/>
          <w:w w:val="105"/>
          <w:sz w:val="24"/>
          <w:szCs w:val="24"/>
        </w:rPr>
        <w:t>an</w:t>
      </w:r>
      <w:r w:rsidR="00EF619A" w:rsidRPr="000850E8">
        <w:rPr>
          <w:rFonts w:ascii="Times New Roman" w:hAnsi="Times New Roman" w:cs="Times New Roman"/>
          <w:color w:val="010101"/>
          <w:spacing w:val="-16"/>
          <w:w w:val="105"/>
          <w:sz w:val="24"/>
          <w:szCs w:val="24"/>
        </w:rPr>
        <w:t xml:space="preserve"> </w:t>
      </w:r>
      <w:r w:rsidR="00EF619A" w:rsidRPr="000850E8">
        <w:rPr>
          <w:rFonts w:ascii="Times New Roman" w:hAnsi="Times New Roman" w:cs="Times New Roman"/>
          <w:color w:val="010101"/>
          <w:w w:val="105"/>
          <w:sz w:val="24"/>
          <w:szCs w:val="24"/>
        </w:rPr>
        <w:t>IGT.</w:t>
      </w:r>
      <w:r w:rsidR="00EF619A" w:rsidRPr="000850E8">
        <w:rPr>
          <w:rFonts w:ascii="Times New Roman" w:hAnsi="Times New Roman" w:cs="Times New Roman"/>
          <w:color w:val="010101"/>
          <w:spacing w:val="34"/>
          <w:w w:val="105"/>
          <w:sz w:val="24"/>
          <w:szCs w:val="24"/>
        </w:rPr>
        <w:t xml:space="preserve"> </w:t>
      </w:r>
      <w:r w:rsidR="00EF619A" w:rsidRPr="000850E8">
        <w:rPr>
          <w:rFonts w:ascii="Times New Roman" w:hAnsi="Times New Roman" w:cs="Times New Roman"/>
          <w:color w:val="010101"/>
          <w:w w:val="105"/>
          <w:sz w:val="24"/>
          <w:szCs w:val="24"/>
        </w:rPr>
        <w:t>In</w:t>
      </w:r>
      <w:r w:rsidR="00EF619A" w:rsidRPr="000850E8">
        <w:rPr>
          <w:rFonts w:ascii="Times New Roman" w:hAnsi="Times New Roman" w:cs="Times New Roman"/>
          <w:color w:val="010101"/>
          <w:spacing w:val="-16"/>
          <w:w w:val="105"/>
          <w:sz w:val="24"/>
          <w:szCs w:val="24"/>
        </w:rPr>
        <w:t xml:space="preserve"> </w:t>
      </w:r>
      <w:r w:rsidR="00EF619A" w:rsidRPr="000850E8">
        <w:rPr>
          <w:rFonts w:ascii="Times New Roman" w:hAnsi="Times New Roman" w:cs="Times New Roman"/>
          <w:color w:val="010101"/>
          <w:w w:val="105"/>
          <w:sz w:val="24"/>
          <w:szCs w:val="24"/>
        </w:rPr>
        <w:t>this</w:t>
      </w:r>
      <w:r w:rsidR="00EF619A" w:rsidRPr="000850E8">
        <w:rPr>
          <w:rFonts w:ascii="Times New Roman" w:hAnsi="Times New Roman" w:cs="Times New Roman"/>
          <w:color w:val="010101"/>
          <w:spacing w:val="-13"/>
          <w:w w:val="105"/>
          <w:sz w:val="24"/>
          <w:szCs w:val="24"/>
        </w:rPr>
        <w:t xml:space="preserve"> </w:t>
      </w:r>
      <w:r w:rsidR="00EF619A" w:rsidRPr="000850E8">
        <w:rPr>
          <w:rFonts w:ascii="Times New Roman" w:hAnsi="Times New Roman" w:cs="Times New Roman"/>
          <w:color w:val="010101"/>
          <w:w w:val="105"/>
          <w:sz w:val="24"/>
          <w:szCs w:val="24"/>
        </w:rPr>
        <w:t>case,</w:t>
      </w:r>
      <w:r w:rsidR="00EF619A" w:rsidRPr="000850E8">
        <w:rPr>
          <w:rFonts w:ascii="Times New Roman" w:hAnsi="Times New Roman" w:cs="Times New Roman"/>
          <w:color w:val="010101"/>
          <w:spacing w:val="-15"/>
          <w:w w:val="105"/>
          <w:sz w:val="24"/>
          <w:szCs w:val="24"/>
        </w:rPr>
        <w:t xml:space="preserve"> </w:t>
      </w:r>
      <w:r w:rsidR="00EF619A" w:rsidRPr="000850E8">
        <w:rPr>
          <w:rFonts w:ascii="Times New Roman" w:hAnsi="Times New Roman" w:cs="Times New Roman"/>
          <w:color w:val="010101"/>
          <w:w w:val="105"/>
          <w:sz w:val="24"/>
          <w:szCs w:val="24"/>
        </w:rPr>
        <w:t>please</w:t>
      </w:r>
      <w:r w:rsidR="00EF619A" w:rsidRPr="000850E8">
        <w:rPr>
          <w:rFonts w:ascii="Times New Roman" w:hAnsi="Times New Roman" w:cs="Times New Roman"/>
          <w:color w:val="010101"/>
          <w:spacing w:val="-8"/>
          <w:w w:val="105"/>
          <w:sz w:val="24"/>
          <w:szCs w:val="24"/>
        </w:rPr>
        <w:t xml:space="preserve"> </w:t>
      </w:r>
      <w:r w:rsidR="00EF619A">
        <w:rPr>
          <w:rFonts w:ascii="Times New Roman" w:hAnsi="Times New Roman" w:cs="Times New Roman"/>
          <w:color w:val="010101"/>
          <w:spacing w:val="-8"/>
          <w:w w:val="105"/>
          <w:sz w:val="24"/>
          <w:szCs w:val="24"/>
        </w:rPr>
        <w:t xml:space="preserve">also </w:t>
      </w:r>
      <w:r w:rsidR="00EF619A" w:rsidRPr="000850E8">
        <w:rPr>
          <w:rFonts w:ascii="Times New Roman" w:hAnsi="Times New Roman" w:cs="Times New Roman"/>
          <w:color w:val="010101"/>
          <w:w w:val="105"/>
          <w:sz w:val="24"/>
          <w:szCs w:val="24"/>
        </w:rPr>
        <w:t>identify</w:t>
      </w:r>
      <w:r w:rsidR="00EF619A" w:rsidRPr="000850E8">
        <w:rPr>
          <w:rFonts w:ascii="Times New Roman" w:hAnsi="Times New Roman" w:cs="Times New Roman"/>
          <w:color w:val="010101"/>
          <w:spacing w:val="-6"/>
          <w:w w:val="105"/>
          <w:sz w:val="24"/>
          <w:szCs w:val="24"/>
        </w:rPr>
        <w:t xml:space="preserve"> </w:t>
      </w:r>
      <w:r w:rsidR="00EF619A" w:rsidRPr="000850E8">
        <w:rPr>
          <w:rFonts w:ascii="Times New Roman" w:hAnsi="Times New Roman" w:cs="Times New Roman"/>
          <w:color w:val="010101"/>
          <w:w w:val="105"/>
          <w:sz w:val="24"/>
          <w:szCs w:val="24"/>
        </w:rPr>
        <w:t>the agency to</w:t>
      </w:r>
      <w:r w:rsidR="00EF619A" w:rsidRPr="000850E8">
        <w:rPr>
          <w:rFonts w:ascii="Times New Roman" w:hAnsi="Times New Roman" w:cs="Times New Roman"/>
          <w:color w:val="010101"/>
          <w:spacing w:val="40"/>
          <w:w w:val="105"/>
          <w:sz w:val="24"/>
          <w:szCs w:val="24"/>
        </w:rPr>
        <w:t xml:space="preserve"> </w:t>
      </w:r>
      <w:r w:rsidR="00EF619A" w:rsidRPr="000850E8">
        <w:rPr>
          <w:rFonts w:ascii="Times New Roman" w:hAnsi="Times New Roman" w:cs="Times New Roman"/>
          <w:color w:val="010101"/>
          <w:w w:val="105"/>
          <w:sz w:val="24"/>
          <w:szCs w:val="24"/>
        </w:rPr>
        <w:t>which the funds are appropriated</w:t>
      </w:r>
      <w:r w:rsidR="00EF619A">
        <w:rPr>
          <w:rFonts w:ascii="Times New Roman" w:hAnsi="Times New Roman" w:cs="Times New Roman"/>
          <w:color w:val="010101"/>
          <w:w w:val="105"/>
          <w:sz w:val="24"/>
          <w:szCs w:val="24"/>
        </w:rPr>
        <w:t>.</w:t>
      </w:r>
    </w:p>
    <w:p w14:paraId="6EE5FA37" w14:textId="77777777" w:rsidR="007B3229" w:rsidRPr="007B3229" w:rsidRDefault="007B3229" w:rsidP="007B3229">
      <w:pPr>
        <w:pStyle w:val="ListParagraph"/>
        <w:widowControl w:val="0"/>
        <w:autoSpaceDE w:val="0"/>
        <w:autoSpaceDN w:val="0"/>
        <w:spacing w:before="100" w:after="0" w:line="276" w:lineRule="auto"/>
        <w:ind w:left="450" w:right="218"/>
        <w:rPr>
          <w:ins w:id="997" w:author="Danielle Motley" w:date="2023-11-20T12:33:00Z"/>
          <w:rFonts w:ascii="Times New Roman" w:hAnsi="Times New Roman" w:cs="Times New Roman"/>
          <w:color w:val="010101"/>
          <w:sz w:val="16"/>
          <w:szCs w:val="16"/>
          <w:rPrChange w:id="998" w:author="Danielle Motley" w:date="2023-11-20T12:34:00Z">
            <w:rPr>
              <w:ins w:id="999" w:author="Danielle Motley" w:date="2023-11-20T12:33:00Z"/>
              <w:rFonts w:ascii="Times New Roman" w:hAnsi="Times New Roman" w:cs="Times New Roman"/>
              <w:color w:val="010101"/>
              <w:sz w:val="24"/>
              <w:szCs w:val="24"/>
            </w:rPr>
          </w:rPrChange>
        </w:rPr>
      </w:pPr>
    </w:p>
    <w:p w14:paraId="715A5ABC" w14:textId="4EF6D8BF" w:rsidR="00EF619A" w:rsidRDefault="00BB519F">
      <w:pPr>
        <w:pStyle w:val="ListParagraph"/>
        <w:widowControl w:val="0"/>
        <w:autoSpaceDE w:val="0"/>
        <w:autoSpaceDN w:val="0"/>
        <w:spacing w:before="100" w:after="0" w:line="276" w:lineRule="auto"/>
        <w:ind w:left="180" w:right="218"/>
        <w:rPr>
          <w:ins w:id="1000" w:author="Danielle Motley" w:date="2023-11-20T12:33:00Z"/>
          <w:rFonts w:ascii="Times New Roman" w:hAnsi="Times New Roman" w:cs="Times New Roman"/>
          <w:sz w:val="24"/>
          <w:szCs w:val="24"/>
        </w:rPr>
        <w:pPrChange w:id="1001" w:author="Danielle Motley" w:date="2023-11-20T12:35:00Z">
          <w:pPr>
            <w:pStyle w:val="ListParagraph"/>
            <w:widowControl w:val="0"/>
            <w:autoSpaceDE w:val="0"/>
            <w:autoSpaceDN w:val="0"/>
            <w:spacing w:before="100" w:after="0" w:line="276" w:lineRule="auto"/>
            <w:ind w:left="450" w:right="218"/>
          </w:pPr>
        </w:pPrChange>
      </w:pPr>
      <w:r>
        <w:rPr>
          <w:noProof/>
          <w:sz w:val="20"/>
        </w:rPr>
        <mc:AlternateContent>
          <mc:Choice Requires="wpg">
            <w:drawing>
              <wp:inline distT="0" distB="0" distL="0" distR="0" wp14:anchorId="74B3904A" wp14:editId="040ACAF4">
                <wp:extent cx="6263640" cy="1508760"/>
                <wp:effectExtent l="0" t="0" r="3810" b="0"/>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905" cy="2352"/>
                        </a:xfrm>
                      </wpg:grpSpPr>
                      <wps:wsp>
                        <wps:cNvPr id="69" name="docshape1028"/>
                        <wps:cNvSpPr>
                          <a:spLocks/>
                        </wps:cNvSpPr>
                        <wps:spPr bwMode="auto">
                          <a:xfrm>
                            <a:off x="0" y="0"/>
                            <a:ext cx="9905" cy="2352"/>
                          </a:xfrm>
                          <a:custGeom>
                            <a:avLst/>
                            <a:gdLst>
                              <a:gd name="T0" fmla="*/ 9905 w 9905"/>
                              <a:gd name="T1" fmla="*/ 2352 h 2352"/>
                              <a:gd name="T2" fmla="*/ 0 w 9905"/>
                              <a:gd name="T3" fmla="*/ 2352 h 2352"/>
                              <a:gd name="T4" fmla="*/ 0 w 9905"/>
                              <a:gd name="T5" fmla="*/ 0 h 2352"/>
                              <a:gd name="T6" fmla="*/ 9905 w 9905"/>
                              <a:gd name="T7" fmla="*/ 0 h 2352"/>
                              <a:gd name="T8" fmla="*/ 9905 w 9905"/>
                              <a:gd name="T9" fmla="*/ 7 h 2352"/>
                              <a:gd name="T10" fmla="*/ 17 w 9905"/>
                              <a:gd name="T11" fmla="*/ 7 h 2352"/>
                              <a:gd name="T12" fmla="*/ 10 w 9905"/>
                              <a:gd name="T13" fmla="*/ 14 h 2352"/>
                              <a:gd name="T14" fmla="*/ 17 w 9905"/>
                              <a:gd name="T15" fmla="*/ 14 h 2352"/>
                              <a:gd name="T16" fmla="*/ 17 w 9905"/>
                              <a:gd name="T17" fmla="*/ 2338 h 2352"/>
                              <a:gd name="T18" fmla="*/ 10 w 9905"/>
                              <a:gd name="T19" fmla="*/ 2338 h 2352"/>
                              <a:gd name="T20" fmla="*/ 17 w 9905"/>
                              <a:gd name="T21" fmla="*/ 2345 h 2352"/>
                              <a:gd name="T22" fmla="*/ 9905 w 9905"/>
                              <a:gd name="T23" fmla="*/ 2345 h 2352"/>
                              <a:gd name="T24" fmla="*/ 9905 w 9905"/>
                              <a:gd name="T25" fmla="*/ 2352 h 2352"/>
                              <a:gd name="T26" fmla="*/ 17 w 9905"/>
                              <a:gd name="T27" fmla="*/ 14 h 2352"/>
                              <a:gd name="T28" fmla="*/ 10 w 9905"/>
                              <a:gd name="T29" fmla="*/ 14 h 2352"/>
                              <a:gd name="T30" fmla="*/ 17 w 9905"/>
                              <a:gd name="T31" fmla="*/ 7 h 2352"/>
                              <a:gd name="T32" fmla="*/ 17 w 9905"/>
                              <a:gd name="T33" fmla="*/ 14 h 2352"/>
                              <a:gd name="T34" fmla="*/ 9890 w 9905"/>
                              <a:gd name="T35" fmla="*/ 14 h 2352"/>
                              <a:gd name="T36" fmla="*/ 17 w 9905"/>
                              <a:gd name="T37" fmla="*/ 14 h 2352"/>
                              <a:gd name="T38" fmla="*/ 17 w 9905"/>
                              <a:gd name="T39" fmla="*/ 7 h 2352"/>
                              <a:gd name="T40" fmla="*/ 9890 w 9905"/>
                              <a:gd name="T41" fmla="*/ 7 h 2352"/>
                              <a:gd name="T42" fmla="*/ 9890 w 9905"/>
                              <a:gd name="T43" fmla="*/ 14 h 2352"/>
                              <a:gd name="T44" fmla="*/ 9890 w 9905"/>
                              <a:gd name="T45" fmla="*/ 2345 h 2352"/>
                              <a:gd name="T46" fmla="*/ 9890 w 9905"/>
                              <a:gd name="T47" fmla="*/ 7 h 2352"/>
                              <a:gd name="T48" fmla="*/ 9898 w 9905"/>
                              <a:gd name="T49" fmla="*/ 14 h 2352"/>
                              <a:gd name="T50" fmla="*/ 9905 w 9905"/>
                              <a:gd name="T51" fmla="*/ 14 h 2352"/>
                              <a:gd name="T52" fmla="*/ 9905 w 9905"/>
                              <a:gd name="T53" fmla="*/ 2338 h 2352"/>
                              <a:gd name="T54" fmla="*/ 9898 w 9905"/>
                              <a:gd name="T55" fmla="*/ 2338 h 2352"/>
                              <a:gd name="T56" fmla="*/ 9890 w 9905"/>
                              <a:gd name="T57" fmla="*/ 2345 h 2352"/>
                              <a:gd name="T58" fmla="*/ 9905 w 9905"/>
                              <a:gd name="T59" fmla="*/ 14 h 2352"/>
                              <a:gd name="T60" fmla="*/ 9898 w 9905"/>
                              <a:gd name="T61" fmla="*/ 14 h 2352"/>
                              <a:gd name="T62" fmla="*/ 9890 w 9905"/>
                              <a:gd name="T63" fmla="*/ 7 h 2352"/>
                              <a:gd name="T64" fmla="*/ 9905 w 9905"/>
                              <a:gd name="T65" fmla="*/ 7 h 2352"/>
                              <a:gd name="T66" fmla="*/ 9905 w 9905"/>
                              <a:gd name="T67" fmla="*/ 14 h 2352"/>
                              <a:gd name="T68" fmla="*/ 17 w 9905"/>
                              <a:gd name="T69" fmla="*/ 2345 h 2352"/>
                              <a:gd name="T70" fmla="*/ 10 w 9905"/>
                              <a:gd name="T71" fmla="*/ 2338 h 2352"/>
                              <a:gd name="T72" fmla="*/ 17 w 9905"/>
                              <a:gd name="T73" fmla="*/ 2338 h 2352"/>
                              <a:gd name="T74" fmla="*/ 17 w 9905"/>
                              <a:gd name="T75" fmla="*/ 2345 h 2352"/>
                              <a:gd name="T76" fmla="*/ 9890 w 9905"/>
                              <a:gd name="T77" fmla="*/ 2345 h 2352"/>
                              <a:gd name="T78" fmla="*/ 17 w 9905"/>
                              <a:gd name="T79" fmla="*/ 2345 h 2352"/>
                              <a:gd name="T80" fmla="*/ 17 w 9905"/>
                              <a:gd name="T81" fmla="*/ 2338 h 2352"/>
                              <a:gd name="T82" fmla="*/ 9890 w 9905"/>
                              <a:gd name="T83" fmla="*/ 2338 h 2352"/>
                              <a:gd name="T84" fmla="*/ 9890 w 9905"/>
                              <a:gd name="T85" fmla="*/ 2345 h 2352"/>
                              <a:gd name="T86" fmla="*/ 9905 w 9905"/>
                              <a:gd name="T87" fmla="*/ 2345 h 2352"/>
                              <a:gd name="T88" fmla="*/ 9890 w 9905"/>
                              <a:gd name="T89" fmla="*/ 2345 h 2352"/>
                              <a:gd name="T90" fmla="*/ 9898 w 9905"/>
                              <a:gd name="T91" fmla="*/ 2338 h 2352"/>
                              <a:gd name="T92" fmla="*/ 9905 w 9905"/>
                              <a:gd name="T93" fmla="*/ 2338 h 2352"/>
                              <a:gd name="T94" fmla="*/ 9905 w 9905"/>
                              <a:gd name="T95" fmla="*/ 2345 h 23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905" h="2352">
                                <a:moveTo>
                                  <a:pt x="9905" y="2352"/>
                                </a:moveTo>
                                <a:lnTo>
                                  <a:pt x="0" y="2352"/>
                                </a:lnTo>
                                <a:lnTo>
                                  <a:pt x="0" y="0"/>
                                </a:lnTo>
                                <a:lnTo>
                                  <a:pt x="9905" y="0"/>
                                </a:lnTo>
                                <a:lnTo>
                                  <a:pt x="9905" y="7"/>
                                </a:lnTo>
                                <a:lnTo>
                                  <a:pt x="17" y="7"/>
                                </a:lnTo>
                                <a:lnTo>
                                  <a:pt x="10" y="14"/>
                                </a:lnTo>
                                <a:lnTo>
                                  <a:pt x="17" y="14"/>
                                </a:lnTo>
                                <a:lnTo>
                                  <a:pt x="17" y="2338"/>
                                </a:lnTo>
                                <a:lnTo>
                                  <a:pt x="10" y="2338"/>
                                </a:lnTo>
                                <a:lnTo>
                                  <a:pt x="17" y="2345"/>
                                </a:lnTo>
                                <a:lnTo>
                                  <a:pt x="9905" y="2345"/>
                                </a:lnTo>
                                <a:lnTo>
                                  <a:pt x="9905" y="2352"/>
                                </a:lnTo>
                                <a:close/>
                                <a:moveTo>
                                  <a:pt x="17" y="14"/>
                                </a:moveTo>
                                <a:lnTo>
                                  <a:pt x="10" y="14"/>
                                </a:lnTo>
                                <a:lnTo>
                                  <a:pt x="17" y="7"/>
                                </a:lnTo>
                                <a:lnTo>
                                  <a:pt x="17" y="14"/>
                                </a:lnTo>
                                <a:close/>
                                <a:moveTo>
                                  <a:pt x="9890" y="14"/>
                                </a:moveTo>
                                <a:lnTo>
                                  <a:pt x="17" y="14"/>
                                </a:lnTo>
                                <a:lnTo>
                                  <a:pt x="17" y="7"/>
                                </a:lnTo>
                                <a:lnTo>
                                  <a:pt x="9890" y="7"/>
                                </a:lnTo>
                                <a:lnTo>
                                  <a:pt x="9890" y="14"/>
                                </a:lnTo>
                                <a:close/>
                                <a:moveTo>
                                  <a:pt x="9890" y="2345"/>
                                </a:moveTo>
                                <a:lnTo>
                                  <a:pt x="9890" y="7"/>
                                </a:lnTo>
                                <a:lnTo>
                                  <a:pt x="9898" y="14"/>
                                </a:lnTo>
                                <a:lnTo>
                                  <a:pt x="9905" y="14"/>
                                </a:lnTo>
                                <a:lnTo>
                                  <a:pt x="9905" y="2338"/>
                                </a:lnTo>
                                <a:lnTo>
                                  <a:pt x="9898" y="2338"/>
                                </a:lnTo>
                                <a:lnTo>
                                  <a:pt x="9890" y="2345"/>
                                </a:lnTo>
                                <a:close/>
                                <a:moveTo>
                                  <a:pt x="9905" y="14"/>
                                </a:moveTo>
                                <a:lnTo>
                                  <a:pt x="9898" y="14"/>
                                </a:lnTo>
                                <a:lnTo>
                                  <a:pt x="9890" y="7"/>
                                </a:lnTo>
                                <a:lnTo>
                                  <a:pt x="9905" y="7"/>
                                </a:lnTo>
                                <a:lnTo>
                                  <a:pt x="9905" y="14"/>
                                </a:lnTo>
                                <a:close/>
                                <a:moveTo>
                                  <a:pt x="17" y="2345"/>
                                </a:moveTo>
                                <a:lnTo>
                                  <a:pt x="10" y="2338"/>
                                </a:lnTo>
                                <a:lnTo>
                                  <a:pt x="17" y="2338"/>
                                </a:lnTo>
                                <a:lnTo>
                                  <a:pt x="17" y="2345"/>
                                </a:lnTo>
                                <a:close/>
                                <a:moveTo>
                                  <a:pt x="9890" y="2345"/>
                                </a:moveTo>
                                <a:lnTo>
                                  <a:pt x="17" y="2345"/>
                                </a:lnTo>
                                <a:lnTo>
                                  <a:pt x="17" y="2338"/>
                                </a:lnTo>
                                <a:lnTo>
                                  <a:pt x="9890" y="2338"/>
                                </a:lnTo>
                                <a:lnTo>
                                  <a:pt x="9890" y="2345"/>
                                </a:lnTo>
                                <a:close/>
                                <a:moveTo>
                                  <a:pt x="9905" y="2345"/>
                                </a:moveTo>
                                <a:lnTo>
                                  <a:pt x="9890" y="2345"/>
                                </a:lnTo>
                                <a:lnTo>
                                  <a:pt x="9898" y="2338"/>
                                </a:lnTo>
                                <a:lnTo>
                                  <a:pt x="9905" y="2338"/>
                                </a:lnTo>
                                <a:lnTo>
                                  <a:pt x="9905" y="23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F1754FC" id="Group 68" o:spid="_x0000_s1026" style="width:493.2pt;height:118.8pt;mso-position-horizontal-relative:char;mso-position-vertical-relative:line" coordsize="9905,2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">
                <v:shape id="docshape1028" o:spid="_x0000_s1027" style="position:absolute;width:9905;height:2352;visibility:visible;mso-wrap-style:square;v-text-anchor:top" coordsize="9905,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" path="m9905,2352l,2352,,,9905,r,7l17,7r-7,7l17,14r,2324l10,2338r7,7l9905,2345r,7xm17,14r-7,l17,7r,7xm9890,14l17,14r,-7l9890,7r,7xm9890,2345l9890,7r8,7l9905,14r,2324l9898,2338r-8,7xm9905,14r-7,l9890,7r15,l9905,14xm17,2345r-7,-7l17,2338r,7xm9890,2345r-9873,l17,2338r9873,l9890,2345xm9905,2345r-15,l9898,2338r7,l9905,2345xe" fillcolor="black" stroked="f">
                  <v:path arrowok="t" o:connecttype="custom" o:connectlocs="9905,2352;0,2352;0,0;9905,0;9905,7;17,7;10,14;17,14;17,2338;10,2338;17,2345;9905,2345;9905,2352;17,14;10,14;17,7;17,14;9890,14;17,14;17,7;9890,7;9890,14;9890,2345;9890,7;9898,14;9905,14;9905,2338;9898,2338;9890,2345;9905,14;9898,14;9890,7;9905,7;9905,14;17,2345;10,2338;17,2338;17,2345;9890,2345;17,2345;17,2338;9890,2338;9890,2345;9905,2345;9890,2345;9898,2338;9905,2338;9905,2345" o:connectangles="0,0,0,0,0,0,0,0,0,0,0,0,0,0,0,0,0,0,0,0,0,0,0,0,0,0,0,0,0,0,0,0,0,0,0,0,0,0,0,0,0,0,0,0,0,0,0,0"/>
                </v:shape>
                <w10:anchorlock/>
              </v:group>
            </w:pict>
          </mc:Fallback>
        </mc:AlternateContent>
      </w:r>
    </w:p>
    <w:p w14:paraId="7B13C042" w14:textId="77777777" w:rsidR="007B3229" w:rsidRPr="00937273" w:rsidRDefault="007B3229">
      <w:pPr>
        <w:pStyle w:val="ListParagraph"/>
        <w:widowControl w:val="0"/>
        <w:autoSpaceDE w:val="0"/>
        <w:autoSpaceDN w:val="0"/>
        <w:spacing w:before="100" w:after="0" w:line="276" w:lineRule="auto"/>
        <w:ind w:left="450" w:right="218"/>
        <w:rPr>
          <w:rFonts w:ascii="Times New Roman" w:hAnsi="Times New Roman" w:cs="Times New Roman"/>
          <w:sz w:val="24"/>
          <w:szCs w:val="24"/>
        </w:rPr>
        <w:pPrChange w:id="1002" w:author="Danielle Motley" w:date="2023-11-20T12:33:00Z">
          <w:pPr>
            <w:pStyle w:val="ListParagraph"/>
            <w:widowControl w:val="0"/>
            <w:numPr>
              <w:ilvl w:val="1"/>
              <w:numId w:val="19"/>
            </w:numPr>
            <w:autoSpaceDE w:val="0"/>
            <w:autoSpaceDN w:val="0"/>
            <w:spacing w:before="100" w:after="0" w:line="333" w:lineRule="auto"/>
            <w:ind w:left="450" w:right="218" w:hanging="270"/>
            <w:contextualSpacing w:val="0"/>
          </w:pPr>
        </w:pPrChange>
      </w:pPr>
    </w:p>
    <w:p w14:paraId="63F806D8" w14:textId="77777777" w:rsidR="00EF619A" w:rsidRPr="007B3229" w:rsidRDefault="00BB519F" w:rsidP="00BE4A17">
      <w:pPr>
        <w:pStyle w:val="ListParagraph"/>
        <w:widowControl w:val="0"/>
        <w:numPr>
          <w:ilvl w:val="1"/>
          <w:numId w:val="19"/>
        </w:numPr>
        <w:autoSpaceDE w:val="0"/>
        <w:autoSpaceDN w:val="0"/>
        <w:spacing w:before="240" w:line="276" w:lineRule="auto"/>
        <w:ind w:left="450" w:right="218" w:hanging="270"/>
        <w:rPr>
          <w:ins w:id="1003" w:author="Danielle Motley" w:date="2023-11-20T12:34:00Z"/>
          <w:rFonts w:ascii="Times New Roman" w:hAnsi="Times New Roman" w:cs="Times New Roman"/>
          <w:sz w:val="24"/>
          <w:szCs w:val="24"/>
          <w:rPrChange w:id="1004" w:author="Danielle Motley" w:date="2023-11-20T12:34:00Z">
            <w:rPr>
              <w:ins w:id="1005" w:author="Danielle Motley" w:date="2023-11-20T12:34:00Z"/>
              <w:rFonts w:ascii="Times New Roman" w:hAnsi="Times New Roman" w:cs="Times New Roman"/>
              <w:color w:val="010101"/>
              <w:w w:val="105"/>
              <w:sz w:val="24"/>
              <w:szCs w:val="24"/>
            </w:rPr>
          </w:rPrChange>
        </w:rPr>
      </w:pPr>
      <w:r w:rsidRPr="000850E8">
        <w:rPr>
          <w:rFonts w:ascii="Times New Roman" w:hAnsi="Times New Roman" w:cs="Times New Roman"/>
          <w:color w:val="010101"/>
          <w:w w:val="105"/>
          <w:sz w:val="24"/>
          <w:szCs w:val="24"/>
        </w:rPr>
        <w:t>If</w:t>
      </w:r>
      <w:r w:rsidRPr="000850E8">
        <w:rPr>
          <w:rFonts w:ascii="Times New Roman" w:hAnsi="Times New Roman" w:cs="Times New Roman"/>
          <w:color w:val="010101"/>
          <w:spacing w:val="-7"/>
          <w:w w:val="105"/>
          <w:sz w:val="24"/>
          <w:szCs w:val="24"/>
        </w:rPr>
        <w:t xml:space="preserve"> </w:t>
      </w:r>
      <w:r w:rsidRPr="000850E8">
        <w:rPr>
          <w:rFonts w:ascii="Times New Roman" w:hAnsi="Times New Roman" w:cs="Times New Roman"/>
          <w:color w:val="010101"/>
          <w:w w:val="105"/>
          <w:sz w:val="24"/>
          <w:szCs w:val="24"/>
        </w:rPr>
        <w:t>any</w:t>
      </w:r>
      <w:r w:rsidRPr="000850E8">
        <w:rPr>
          <w:rFonts w:ascii="Times New Roman" w:hAnsi="Times New Roman" w:cs="Times New Roman"/>
          <w:color w:val="010101"/>
          <w:spacing w:val="-7"/>
          <w:w w:val="105"/>
          <w:sz w:val="24"/>
          <w:szCs w:val="24"/>
        </w:rPr>
        <w:t xml:space="preserve"> </w:t>
      </w:r>
      <w:r w:rsidRPr="000850E8">
        <w:rPr>
          <w:rFonts w:ascii="Times New Roman" w:hAnsi="Times New Roman" w:cs="Times New Roman"/>
          <w:color w:val="010101"/>
          <w:w w:val="105"/>
          <w:sz w:val="24"/>
          <w:szCs w:val="24"/>
        </w:rPr>
        <w:t>of the</w:t>
      </w:r>
      <w:r w:rsidRPr="000850E8">
        <w:rPr>
          <w:rFonts w:ascii="Times New Roman" w:hAnsi="Times New Roman" w:cs="Times New Roman"/>
          <w:color w:val="010101"/>
          <w:spacing w:val="19"/>
          <w:w w:val="105"/>
          <w:sz w:val="24"/>
          <w:szCs w:val="24"/>
        </w:rPr>
        <w:t xml:space="preserve"> </w:t>
      </w:r>
      <w:r w:rsidRPr="000850E8">
        <w:rPr>
          <w:rFonts w:ascii="Times New Roman" w:hAnsi="Times New Roman" w:cs="Times New Roman"/>
          <w:color w:val="010101"/>
          <w:w w:val="105"/>
          <w:sz w:val="24"/>
          <w:szCs w:val="24"/>
        </w:rPr>
        <w:t>non-federal share</w:t>
      </w:r>
      <w:r w:rsidRPr="000850E8">
        <w:rPr>
          <w:rFonts w:ascii="Times New Roman" w:hAnsi="Times New Roman" w:cs="Times New Roman"/>
          <w:color w:val="010101"/>
          <w:spacing w:val="-2"/>
          <w:w w:val="105"/>
          <w:sz w:val="24"/>
          <w:szCs w:val="24"/>
        </w:rPr>
        <w:t xml:space="preserve"> </w:t>
      </w:r>
      <w:r w:rsidRPr="000850E8">
        <w:rPr>
          <w:rFonts w:ascii="Times New Roman" w:hAnsi="Times New Roman" w:cs="Times New Roman"/>
          <w:color w:val="010101"/>
          <w:w w:val="105"/>
          <w:sz w:val="24"/>
          <w:szCs w:val="24"/>
        </w:rPr>
        <w:t>of payment is</w:t>
      </w:r>
      <w:r w:rsidRPr="000850E8">
        <w:rPr>
          <w:rFonts w:ascii="Times New Roman" w:hAnsi="Times New Roman" w:cs="Times New Roman"/>
          <w:color w:val="010101"/>
          <w:spacing w:val="-12"/>
          <w:w w:val="105"/>
          <w:sz w:val="24"/>
          <w:szCs w:val="24"/>
        </w:rPr>
        <w:t xml:space="preserve"> </w:t>
      </w:r>
      <w:r w:rsidRPr="000850E8">
        <w:rPr>
          <w:rFonts w:ascii="Times New Roman" w:hAnsi="Times New Roman" w:cs="Times New Roman"/>
          <w:color w:val="010101"/>
          <w:w w:val="105"/>
          <w:sz w:val="24"/>
          <w:szCs w:val="24"/>
        </w:rPr>
        <w:t>being</w:t>
      </w:r>
      <w:r w:rsidRPr="000850E8">
        <w:rPr>
          <w:rFonts w:ascii="Times New Roman" w:hAnsi="Times New Roman" w:cs="Times New Roman"/>
          <w:color w:val="010101"/>
          <w:spacing w:val="-16"/>
          <w:w w:val="105"/>
          <w:sz w:val="24"/>
          <w:szCs w:val="24"/>
        </w:rPr>
        <w:t xml:space="preserve"> </w:t>
      </w:r>
      <w:r w:rsidRPr="000850E8">
        <w:rPr>
          <w:rFonts w:ascii="Times New Roman" w:hAnsi="Times New Roman" w:cs="Times New Roman"/>
          <w:color w:val="010101"/>
          <w:w w:val="105"/>
          <w:sz w:val="24"/>
          <w:szCs w:val="24"/>
        </w:rPr>
        <w:t>provided</w:t>
      </w:r>
      <w:r w:rsidRPr="000850E8">
        <w:rPr>
          <w:rFonts w:ascii="Times New Roman" w:hAnsi="Times New Roman" w:cs="Times New Roman"/>
          <w:color w:val="010101"/>
          <w:spacing w:val="-1"/>
          <w:w w:val="105"/>
          <w:sz w:val="24"/>
          <w:szCs w:val="24"/>
        </w:rPr>
        <w:t xml:space="preserve"> </w:t>
      </w:r>
      <w:r w:rsidRPr="000850E8">
        <w:rPr>
          <w:rFonts w:ascii="Times New Roman" w:hAnsi="Times New Roman" w:cs="Times New Roman"/>
          <w:color w:val="010101"/>
          <w:w w:val="105"/>
          <w:sz w:val="24"/>
          <w:szCs w:val="24"/>
        </w:rPr>
        <w:t>using</w:t>
      </w:r>
      <w:r w:rsidRPr="000850E8">
        <w:rPr>
          <w:rFonts w:ascii="Times New Roman" w:hAnsi="Times New Roman" w:cs="Times New Roman"/>
          <w:color w:val="010101"/>
          <w:spacing w:val="-16"/>
          <w:w w:val="105"/>
          <w:sz w:val="24"/>
          <w:szCs w:val="24"/>
        </w:rPr>
        <w:t xml:space="preserve"> </w:t>
      </w:r>
      <w:r w:rsidRPr="000850E8">
        <w:rPr>
          <w:rFonts w:ascii="Times New Roman" w:hAnsi="Times New Roman" w:cs="Times New Roman"/>
          <w:color w:val="010101"/>
          <w:w w:val="105"/>
          <w:sz w:val="24"/>
          <w:szCs w:val="24"/>
        </w:rPr>
        <w:t>IGTs, fully describe</w:t>
      </w:r>
      <w:r w:rsidRPr="000850E8">
        <w:rPr>
          <w:rFonts w:ascii="Times New Roman" w:hAnsi="Times New Roman" w:cs="Times New Roman"/>
          <w:color w:val="010101"/>
          <w:spacing w:val="-6"/>
          <w:w w:val="105"/>
          <w:sz w:val="24"/>
          <w:szCs w:val="24"/>
        </w:rPr>
        <w:t xml:space="preserve"> </w:t>
      </w:r>
      <w:r w:rsidRPr="000850E8">
        <w:rPr>
          <w:rFonts w:ascii="Times New Roman" w:hAnsi="Times New Roman" w:cs="Times New Roman"/>
          <w:color w:val="010101"/>
          <w:w w:val="105"/>
          <w:sz w:val="24"/>
          <w:szCs w:val="24"/>
        </w:rPr>
        <w:t>the matching</w:t>
      </w:r>
      <w:r w:rsidRPr="000850E8">
        <w:rPr>
          <w:rFonts w:ascii="Times New Roman" w:hAnsi="Times New Roman" w:cs="Times New Roman"/>
          <w:color w:val="010101"/>
          <w:spacing w:val="-6"/>
          <w:w w:val="105"/>
          <w:sz w:val="24"/>
          <w:szCs w:val="24"/>
        </w:rPr>
        <w:t xml:space="preserve"> </w:t>
      </w:r>
      <w:r w:rsidRPr="000850E8">
        <w:rPr>
          <w:rFonts w:ascii="Times New Roman" w:hAnsi="Times New Roman" w:cs="Times New Roman"/>
          <w:color w:val="010101"/>
          <w:w w:val="105"/>
          <w:sz w:val="24"/>
          <w:szCs w:val="24"/>
        </w:rPr>
        <w:t>arrangement including</w:t>
      </w:r>
      <w:r w:rsidRPr="000850E8">
        <w:rPr>
          <w:rFonts w:ascii="Times New Roman" w:hAnsi="Times New Roman" w:cs="Times New Roman"/>
          <w:color w:val="010101"/>
          <w:spacing w:val="-11"/>
          <w:w w:val="105"/>
          <w:sz w:val="24"/>
          <w:szCs w:val="24"/>
        </w:rPr>
        <w:t xml:space="preserve"> </w:t>
      </w:r>
      <w:r w:rsidRPr="000850E8">
        <w:rPr>
          <w:rFonts w:ascii="Times New Roman" w:hAnsi="Times New Roman" w:cs="Times New Roman"/>
          <w:color w:val="010101"/>
          <w:w w:val="105"/>
          <w:sz w:val="24"/>
          <w:szCs w:val="24"/>
        </w:rPr>
        <w:t>when</w:t>
      </w:r>
      <w:r w:rsidRPr="000850E8">
        <w:rPr>
          <w:rFonts w:ascii="Times New Roman" w:hAnsi="Times New Roman" w:cs="Times New Roman"/>
          <w:color w:val="010101"/>
          <w:spacing w:val="-8"/>
          <w:w w:val="105"/>
          <w:sz w:val="24"/>
          <w:szCs w:val="24"/>
        </w:rPr>
        <w:t xml:space="preserve"> </w:t>
      </w:r>
      <w:r w:rsidRPr="000850E8">
        <w:rPr>
          <w:rFonts w:ascii="Times New Roman" w:hAnsi="Times New Roman" w:cs="Times New Roman"/>
          <w:color w:val="010101"/>
          <w:w w:val="105"/>
          <w:sz w:val="24"/>
          <w:szCs w:val="24"/>
        </w:rPr>
        <w:t>the state</w:t>
      </w:r>
      <w:r w:rsidRPr="000850E8">
        <w:rPr>
          <w:rFonts w:ascii="Times New Roman" w:hAnsi="Times New Roman" w:cs="Times New Roman"/>
          <w:color w:val="010101"/>
          <w:spacing w:val="-10"/>
          <w:w w:val="105"/>
          <w:sz w:val="24"/>
          <w:szCs w:val="24"/>
        </w:rPr>
        <w:t xml:space="preserve"> </w:t>
      </w:r>
      <w:r w:rsidRPr="000850E8">
        <w:rPr>
          <w:rFonts w:ascii="Times New Roman" w:hAnsi="Times New Roman" w:cs="Times New Roman"/>
          <w:color w:val="010101"/>
          <w:w w:val="105"/>
          <w:sz w:val="24"/>
          <w:szCs w:val="24"/>
        </w:rPr>
        <w:t>agency</w:t>
      </w:r>
      <w:r w:rsidRPr="000850E8">
        <w:rPr>
          <w:rFonts w:ascii="Times New Roman" w:hAnsi="Times New Roman" w:cs="Times New Roman"/>
          <w:color w:val="010101"/>
          <w:spacing w:val="-2"/>
          <w:w w:val="105"/>
          <w:sz w:val="24"/>
          <w:szCs w:val="24"/>
        </w:rPr>
        <w:t xml:space="preserve"> </w:t>
      </w:r>
      <w:r w:rsidRPr="000850E8">
        <w:rPr>
          <w:rFonts w:ascii="Times New Roman" w:hAnsi="Times New Roman" w:cs="Times New Roman"/>
          <w:color w:val="010101"/>
          <w:w w:val="105"/>
          <w:sz w:val="24"/>
          <w:szCs w:val="24"/>
        </w:rPr>
        <w:t>receives</w:t>
      </w:r>
      <w:r w:rsidRPr="000850E8">
        <w:rPr>
          <w:rFonts w:ascii="Times New Roman" w:hAnsi="Times New Roman" w:cs="Times New Roman"/>
          <w:color w:val="010101"/>
          <w:spacing w:val="-8"/>
          <w:w w:val="105"/>
          <w:sz w:val="24"/>
          <w:szCs w:val="24"/>
        </w:rPr>
        <w:t xml:space="preserve"> </w:t>
      </w:r>
      <w:r w:rsidRPr="000850E8">
        <w:rPr>
          <w:rFonts w:ascii="Times New Roman" w:hAnsi="Times New Roman" w:cs="Times New Roman"/>
          <w:color w:val="010101"/>
          <w:w w:val="105"/>
          <w:sz w:val="24"/>
          <w:szCs w:val="24"/>
        </w:rPr>
        <w:t>the transferred amounts from the local governmental entity transferring the funds.</w:t>
      </w:r>
      <w:r w:rsidR="00EF619A">
        <w:rPr>
          <w:rFonts w:ascii="Times New Roman" w:hAnsi="Times New Roman" w:cs="Times New Roman"/>
          <w:color w:val="010101"/>
          <w:w w:val="105"/>
          <w:sz w:val="24"/>
          <w:szCs w:val="24"/>
        </w:rPr>
        <w:t xml:space="preserve"> </w:t>
      </w:r>
    </w:p>
    <w:p w14:paraId="29816B30" w14:textId="77777777" w:rsidR="007B3229" w:rsidRPr="007B3229" w:rsidRDefault="007B3229">
      <w:pPr>
        <w:pStyle w:val="ListParagraph"/>
        <w:widowControl w:val="0"/>
        <w:autoSpaceDE w:val="0"/>
        <w:autoSpaceDN w:val="0"/>
        <w:spacing w:before="240" w:line="276" w:lineRule="auto"/>
        <w:ind w:left="450" w:right="218"/>
        <w:rPr>
          <w:rFonts w:ascii="Times New Roman" w:hAnsi="Times New Roman" w:cs="Times New Roman"/>
          <w:sz w:val="16"/>
          <w:szCs w:val="16"/>
          <w:rPrChange w:id="1006" w:author="Danielle Motley" w:date="2023-11-20T12:35:00Z">
            <w:rPr>
              <w:rFonts w:ascii="Times New Roman" w:hAnsi="Times New Roman" w:cs="Times New Roman"/>
              <w:sz w:val="24"/>
              <w:szCs w:val="24"/>
            </w:rPr>
          </w:rPrChange>
        </w:rPr>
        <w:pPrChange w:id="1007" w:author="Danielle Motley" w:date="2023-11-20T12:34:00Z">
          <w:pPr>
            <w:pStyle w:val="ListParagraph"/>
            <w:widowControl w:val="0"/>
            <w:numPr>
              <w:ilvl w:val="1"/>
              <w:numId w:val="19"/>
            </w:numPr>
            <w:autoSpaceDE w:val="0"/>
            <w:autoSpaceDN w:val="0"/>
            <w:spacing w:before="240" w:line="333" w:lineRule="auto"/>
            <w:ind w:left="450" w:right="218" w:hanging="270"/>
            <w:contextualSpacing w:val="0"/>
          </w:pPr>
        </w:pPrChange>
      </w:pPr>
    </w:p>
    <w:p w14:paraId="3D2B833B" w14:textId="21F90C0A" w:rsidR="00EF619A" w:rsidRDefault="00EF619A" w:rsidP="007B3229">
      <w:pPr>
        <w:pStyle w:val="ListParagraph"/>
        <w:spacing w:line="276" w:lineRule="auto"/>
        <w:ind w:left="180"/>
        <w:rPr>
          <w:ins w:id="1008" w:author="Danielle Motley" w:date="2023-11-20T13:53:00Z"/>
          <w:rFonts w:ascii="Times New Roman" w:hAnsi="Times New Roman" w:cs="Times New Roman"/>
          <w:color w:val="010101"/>
          <w:w w:val="105"/>
          <w:sz w:val="24"/>
          <w:szCs w:val="24"/>
        </w:rPr>
      </w:pPr>
      <w:r>
        <w:rPr>
          <w:noProof/>
          <w:sz w:val="20"/>
        </w:rPr>
        <mc:AlternateContent>
          <mc:Choice Requires="wpg">
            <w:drawing>
              <wp:inline distT="0" distB="0" distL="0" distR="0" wp14:anchorId="6A4F8EE2" wp14:editId="77D2DD5E">
                <wp:extent cx="6263640" cy="1508760"/>
                <wp:effectExtent l="0" t="0" r="3810" b="0"/>
                <wp:docPr id="1049990332" name="Group 10499903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905" cy="2352"/>
                        </a:xfrm>
                      </wpg:grpSpPr>
                      <wps:wsp>
                        <wps:cNvPr id="1594645468" name="docshape1028"/>
                        <wps:cNvSpPr>
                          <a:spLocks/>
                        </wps:cNvSpPr>
                        <wps:spPr bwMode="auto">
                          <a:xfrm>
                            <a:off x="0" y="0"/>
                            <a:ext cx="9905" cy="2352"/>
                          </a:xfrm>
                          <a:custGeom>
                            <a:avLst/>
                            <a:gdLst>
                              <a:gd name="T0" fmla="*/ 9905 w 9905"/>
                              <a:gd name="T1" fmla="*/ 2352 h 2352"/>
                              <a:gd name="T2" fmla="*/ 0 w 9905"/>
                              <a:gd name="T3" fmla="*/ 2352 h 2352"/>
                              <a:gd name="T4" fmla="*/ 0 w 9905"/>
                              <a:gd name="T5" fmla="*/ 0 h 2352"/>
                              <a:gd name="T6" fmla="*/ 9905 w 9905"/>
                              <a:gd name="T7" fmla="*/ 0 h 2352"/>
                              <a:gd name="T8" fmla="*/ 9905 w 9905"/>
                              <a:gd name="T9" fmla="*/ 7 h 2352"/>
                              <a:gd name="T10" fmla="*/ 17 w 9905"/>
                              <a:gd name="T11" fmla="*/ 7 h 2352"/>
                              <a:gd name="T12" fmla="*/ 10 w 9905"/>
                              <a:gd name="T13" fmla="*/ 14 h 2352"/>
                              <a:gd name="T14" fmla="*/ 17 w 9905"/>
                              <a:gd name="T15" fmla="*/ 14 h 2352"/>
                              <a:gd name="T16" fmla="*/ 17 w 9905"/>
                              <a:gd name="T17" fmla="*/ 2338 h 2352"/>
                              <a:gd name="T18" fmla="*/ 10 w 9905"/>
                              <a:gd name="T19" fmla="*/ 2338 h 2352"/>
                              <a:gd name="T20" fmla="*/ 17 w 9905"/>
                              <a:gd name="T21" fmla="*/ 2345 h 2352"/>
                              <a:gd name="T22" fmla="*/ 9905 w 9905"/>
                              <a:gd name="T23" fmla="*/ 2345 h 2352"/>
                              <a:gd name="T24" fmla="*/ 9905 w 9905"/>
                              <a:gd name="T25" fmla="*/ 2352 h 2352"/>
                              <a:gd name="T26" fmla="*/ 17 w 9905"/>
                              <a:gd name="T27" fmla="*/ 14 h 2352"/>
                              <a:gd name="T28" fmla="*/ 10 w 9905"/>
                              <a:gd name="T29" fmla="*/ 14 h 2352"/>
                              <a:gd name="T30" fmla="*/ 17 w 9905"/>
                              <a:gd name="T31" fmla="*/ 7 h 2352"/>
                              <a:gd name="T32" fmla="*/ 17 w 9905"/>
                              <a:gd name="T33" fmla="*/ 14 h 2352"/>
                              <a:gd name="T34" fmla="*/ 9890 w 9905"/>
                              <a:gd name="T35" fmla="*/ 14 h 2352"/>
                              <a:gd name="T36" fmla="*/ 17 w 9905"/>
                              <a:gd name="T37" fmla="*/ 14 h 2352"/>
                              <a:gd name="T38" fmla="*/ 17 w 9905"/>
                              <a:gd name="T39" fmla="*/ 7 h 2352"/>
                              <a:gd name="T40" fmla="*/ 9890 w 9905"/>
                              <a:gd name="T41" fmla="*/ 7 h 2352"/>
                              <a:gd name="T42" fmla="*/ 9890 w 9905"/>
                              <a:gd name="T43" fmla="*/ 14 h 2352"/>
                              <a:gd name="T44" fmla="*/ 9890 w 9905"/>
                              <a:gd name="T45" fmla="*/ 2345 h 2352"/>
                              <a:gd name="T46" fmla="*/ 9890 w 9905"/>
                              <a:gd name="T47" fmla="*/ 7 h 2352"/>
                              <a:gd name="T48" fmla="*/ 9898 w 9905"/>
                              <a:gd name="T49" fmla="*/ 14 h 2352"/>
                              <a:gd name="T50" fmla="*/ 9905 w 9905"/>
                              <a:gd name="T51" fmla="*/ 14 h 2352"/>
                              <a:gd name="T52" fmla="*/ 9905 w 9905"/>
                              <a:gd name="T53" fmla="*/ 2338 h 2352"/>
                              <a:gd name="T54" fmla="*/ 9898 w 9905"/>
                              <a:gd name="T55" fmla="*/ 2338 h 2352"/>
                              <a:gd name="T56" fmla="*/ 9890 w 9905"/>
                              <a:gd name="T57" fmla="*/ 2345 h 2352"/>
                              <a:gd name="T58" fmla="*/ 9905 w 9905"/>
                              <a:gd name="T59" fmla="*/ 14 h 2352"/>
                              <a:gd name="T60" fmla="*/ 9898 w 9905"/>
                              <a:gd name="T61" fmla="*/ 14 h 2352"/>
                              <a:gd name="T62" fmla="*/ 9890 w 9905"/>
                              <a:gd name="T63" fmla="*/ 7 h 2352"/>
                              <a:gd name="T64" fmla="*/ 9905 w 9905"/>
                              <a:gd name="T65" fmla="*/ 7 h 2352"/>
                              <a:gd name="T66" fmla="*/ 9905 w 9905"/>
                              <a:gd name="T67" fmla="*/ 14 h 2352"/>
                              <a:gd name="T68" fmla="*/ 17 w 9905"/>
                              <a:gd name="T69" fmla="*/ 2345 h 2352"/>
                              <a:gd name="T70" fmla="*/ 10 w 9905"/>
                              <a:gd name="T71" fmla="*/ 2338 h 2352"/>
                              <a:gd name="T72" fmla="*/ 17 w 9905"/>
                              <a:gd name="T73" fmla="*/ 2338 h 2352"/>
                              <a:gd name="T74" fmla="*/ 17 w 9905"/>
                              <a:gd name="T75" fmla="*/ 2345 h 2352"/>
                              <a:gd name="T76" fmla="*/ 9890 w 9905"/>
                              <a:gd name="T77" fmla="*/ 2345 h 2352"/>
                              <a:gd name="T78" fmla="*/ 17 w 9905"/>
                              <a:gd name="T79" fmla="*/ 2345 h 2352"/>
                              <a:gd name="T80" fmla="*/ 17 w 9905"/>
                              <a:gd name="T81" fmla="*/ 2338 h 2352"/>
                              <a:gd name="T82" fmla="*/ 9890 w 9905"/>
                              <a:gd name="T83" fmla="*/ 2338 h 2352"/>
                              <a:gd name="T84" fmla="*/ 9890 w 9905"/>
                              <a:gd name="T85" fmla="*/ 2345 h 2352"/>
                              <a:gd name="T86" fmla="*/ 9905 w 9905"/>
                              <a:gd name="T87" fmla="*/ 2345 h 2352"/>
                              <a:gd name="T88" fmla="*/ 9890 w 9905"/>
                              <a:gd name="T89" fmla="*/ 2345 h 2352"/>
                              <a:gd name="T90" fmla="*/ 9898 w 9905"/>
                              <a:gd name="T91" fmla="*/ 2338 h 2352"/>
                              <a:gd name="T92" fmla="*/ 9905 w 9905"/>
                              <a:gd name="T93" fmla="*/ 2338 h 2352"/>
                              <a:gd name="T94" fmla="*/ 9905 w 9905"/>
                              <a:gd name="T95" fmla="*/ 2345 h 23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905" h="2352">
                                <a:moveTo>
                                  <a:pt x="9905" y="2352"/>
                                </a:moveTo>
                                <a:lnTo>
                                  <a:pt x="0" y="2352"/>
                                </a:lnTo>
                                <a:lnTo>
                                  <a:pt x="0" y="0"/>
                                </a:lnTo>
                                <a:lnTo>
                                  <a:pt x="9905" y="0"/>
                                </a:lnTo>
                                <a:lnTo>
                                  <a:pt x="9905" y="7"/>
                                </a:lnTo>
                                <a:lnTo>
                                  <a:pt x="17" y="7"/>
                                </a:lnTo>
                                <a:lnTo>
                                  <a:pt x="10" y="14"/>
                                </a:lnTo>
                                <a:lnTo>
                                  <a:pt x="17" y="14"/>
                                </a:lnTo>
                                <a:lnTo>
                                  <a:pt x="17" y="2338"/>
                                </a:lnTo>
                                <a:lnTo>
                                  <a:pt x="10" y="2338"/>
                                </a:lnTo>
                                <a:lnTo>
                                  <a:pt x="17" y="2345"/>
                                </a:lnTo>
                                <a:lnTo>
                                  <a:pt x="9905" y="2345"/>
                                </a:lnTo>
                                <a:lnTo>
                                  <a:pt x="9905" y="2352"/>
                                </a:lnTo>
                                <a:close/>
                                <a:moveTo>
                                  <a:pt x="17" y="14"/>
                                </a:moveTo>
                                <a:lnTo>
                                  <a:pt x="10" y="14"/>
                                </a:lnTo>
                                <a:lnTo>
                                  <a:pt x="17" y="7"/>
                                </a:lnTo>
                                <a:lnTo>
                                  <a:pt x="17" y="14"/>
                                </a:lnTo>
                                <a:close/>
                                <a:moveTo>
                                  <a:pt x="9890" y="14"/>
                                </a:moveTo>
                                <a:lnTo>
                                  <a:pt x="17" y="14"/>
                                </a:lnTo>
                                <a:lnTo>
                                  <a:pt x="17" y="7"/>
                                </a:lnTo>
                                <a:lnTo>
                                  <a:pt x="9890" y="7"/>
                                </a:lnTo>
                                <a:lnTo>
                                  <a:pt x="9890" y="14"/>
                                </a:lnTo>
                                <a:close/>
                                <a:moveTo>
                                  <a:pt x="9890" y="2345"/>
                                </a:moveTo>
                                <a:lnTo>
                                  <a:pt x="9890" y="7"/>
                                </a:lnTo>
                                <a:lnTo>
                                  <a:pt x="9898" y="14"/>
                                </a:lnTo>
                                <a:lnTo>
                                  <a:pt x="9905" y="14"/>
                                </a:lnTo>
                                <a:lnTo>
                                  <a:pt x="9905" y="2338"/>
                                </a:lnTo>
                                <a:lnTo>
                                  <a:pt x="9898" y="2338"/>
                                </a:lnTo>
                                <a:lnTo>
                                  <a:pt x="9890" y="2345"/>
                                </a:lnTo>
                                <a:close/>
                                <a:moveTo>
                                  <a:pt x="9905" y="14"/>
                                </a:moveTo>
                                <a:lnTo>
                                  <a:pt x="9898" y="14"/>
                                </a:lnTo>
                                <a:lnTo>
                                  <a:pt x="9890" y="7"/>
                                </a:lnTo>
                                <a:lnTo>
                                  <a:pt x="9905" y="7"/>
                                </a:lnTo>
                                <a:lnTo>
                                  <a:pt x="9905" y="14"/>
                                </a:lnTo>
                                <a:close/>
                                <a:moveTo>
                                  <a:pt x="17" y="2345"/>
                                </a:moveTo>
                                <a:lnTo>
                                  <a:pt x="10" y="2338"/>
                                </a:lnTo>
                                <a:lnTo>
                                  <a:pt x="17" y="2338"/>
                                </a:lnTo>
                                <a:lnTo>
                                  <a:pt x="17" y="2345"/>
                                </a:lnTo>
                                <a:close/>
                                <a:moveTo>
                                  <a:pt x="9890" y="2345"/>
                                </a:moveTo>
                                <a:lnTo>
                                  <a:pt x="17" y="2345"/>
                                </a:lnTo>
                                <a:lnTo>
                                  <a:pt x="17" y="2338"/>
                                </a:lnTo>
                                <a:lnTo>
                                  <a:pt x="9890" y="2338"/>
                                </a:lnTo>
                                <a:lnTo>
                                  <a:pt x="9890" y="2345"/>
                                </a:lnTo>
                                <a:close/>
                                <a:moveTo>
                                  <a:pt x="9905" y="2345"/>
                                </a:moveTo>
                                <a:lnTo>
                                  <a:pt x="9890" y="2345"/>
                                </a:lnTo>
                                <a:lnTo>
                                  <a:pt x="9898" y="2338"/>
                                </a:lnTo>
                                <a:lnTo>
                                  <a:pt x="9905" y="2338"/>
                                </a:lnTo>
                                <a:lnTo>
                                  <a:pt x="9905" y="23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A6D65F6" id="Group 1049990332" o:spid="_x0000_s1026" style="width:493.2pt;height:118.8pt;mso-position-horizontal-relative:char;mso-position-vertical-relative:line" coordsize="9905,2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">
                <v:shape id="docshape1028" o:spid="_x0000_s1027" style="position:absolute;width:9905;height:2352;visibility:visible;mso-wrap-style:square;v-text-anchor:top" coordsize="9905,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" path="m9905,2352l,2352,,,9905,r,7l17,7r-7,7l17,14r,2324l10,2338r7,7l9905,2345r,7xm17,14r-7,l17,7r,7xm9890,14l17,14r,-7l9890,7r,7xm9890,2345l9890,7r8,7l9905,14r,2324l9898,2338r-8,7xm9905,14r-7,l9890,7r15,l9905,14xm17,2345r-7,-7l17,2338r,7xm9890,2345r-9873,l17,2338r9873,l9890,2345xm9905,2345r-15,l9898,2338r7,l9905,2345xe" fillcolor="black" stroked="f">
                  <v:path arrowok="t" o:connecttype="custom" o:connectlocs="9905,2352;0,2352;0,0;9905,0;9905,7;17,7;10,14;17,14;17,2338;10,2338;17,2345;9905,2345;9905,2352;17,14;10,14;17,7;17,14;9890,14;17,14;17,7;9890,7;9890,14;9890,2345;9890,7;9898,14;9905,14;9905,2338;9898,2338;9890,2345;9905,14;9898,14;9890,7;9905,7;9905,14;17,2345;10,2338;17,2338;17,2345;9890,2345;17,2345;17,2338;9890,2338;9890,2345;9905,2345;9890,2345;9898,2338;9905,2338;9905,2345" o:connectangles="0,0,0,0,0,0,0,0,0,0,0,0,0,0,0,0,0,0,0,0,0,0,0,0,0,0,0,0,0,0,0,0,0,0,0,0,0,0,0,0,0,0,0,0,0,0,0,0"/>
                </v:shape>
                <w10:anchorlock/>
              </v:group>
            </w:pict>
          </mc:Fallback>
        </mc:AlternateContent>
      </w:r>
    </w:p>
    <w:p w14:paraId="1472FCCF" w14:textId="77777777" w:rsidR="00491615" w:rsidRPr="00937273" w:rsidRDefault="00491615">
      <w:pPr>
        <w:pStyle w:val="ListParagraph"/>
        <w:spacing w:line="276" w:lineRule="auto"/>
        <w:ind w:left="180"/>
        <w:rPr>
          <w:rFonts w:ascii="Times New Roman" w:hAnsi="Times New Roman" w:cs="Times New Roman"/>
          <w:color w:val="010101"/>
          <w:w w:val="105"/>
          <w:sz w:val="24"/>
          <w:szCs w:val="24"/>
        </w:rPr>
        <w:pPrChange w:id="1009" w:author="Danielle Motley" w:date="2023-11-20T12:35:00Z">
          <w:pPr>
            <w:pStyle w:val="ListParagraph"/>
            <w:ind w:left="450"/>
          </w:pPr>
        </w:pPrChange>
      </w:pPr>
    </w:p>
    <w:p w14:paraId="4E6629D9" w14:textId="57910957" w:rsidR="00433773" w:rsidRPr="00937273" w:rsidRDefault="00EF619A">
      <w:pPr>
        <w:pStyle w:val="ListParagraph"/>
        <w:widowControl w:val="0"/>
        <w:numPr>
          <w:ilvl w:val="1"/>
          <w:numId w:val="19"/>
        </w:numPr>
        <w:autoSpaceDE w:val="0"/>
        <w:autoSpaceDN w:val="0"/>
        <w:spacing w:before="240" w:after="0" w:line="276" w:lineRule="auto"/>
        <w:ind w:left="450" w:right="218" w:hanging="270"/>
        <w:rPr>
          <w:rFonts w:ascii="Times New Roman" w:hAnsi="Times New Roman" w:cs="Times New Roman"/>
          <w:sz w:val="24"/>
          <w:szCs w:val="24"/>
        </w:rPr>
        <w:pPrChange w:id="1010" w:author="Danielle Motley" w:date="2023-11-20T11:22:00Z">
          <w:pPr>
            <w:pStyle w:val="ListParagraph"/>
            <w:widowControl w:val="0"/>
            <w:numPr>
              <w:ilvl w:val="1"/>
              <w:numId w:val="19"/>
            </w:numPr>
            <w:autoSpaceDE w:val="0"/>
            <w:autoSpaceDN w:val="0"/>
            <w:spacing w:before="240" w:after="0" w:line="333" w:lineRule="auto"/>
            <w:ind w:left="450" w:right="218" w:hanging="270"/>
            <w:contextualSpacing w:val="0"/>
          </w:pPr>
        </w:pPrChange>
      </w:pPr>
      <w:r w:rsidRPr="00EF619A">
        <w:rPr>
          <w:rFonts w:ascii="Times New Roman" w:hAnsi="Times New Roman" w:cs="Times New Roman"/>
          <w:color w:val="010101"/>
          <w:w w:val="105"/>
          <w:sz w:val="24"/>
          <w:szCs w:val="24"/>
        </w:rPr>
        <w:t>For any payment funded by IGTs, please provide the following</w:t>
      </w:r>
      <w:r w:rsidR="00433773">
        <w:rPr>
          <w:rFonts w:ascii="Times New Roman" w:hAnsi="Times New Roman" w:cs="Times New Roman"/>
          <w:color w:val="010101"/>
          <w:w w:val="105"/>
          <w:sz w:val="24"/>
          <w:szCs w:val="24"/>
        </w:rPr>
        <w:t xml:space="preserve"> information:</w:t>
      </w:r>
    </w:p>
    <w:p w14:paraId="75448E82" w14:textId="72BEDE93" w:rsidR="00433773" w:rsidRPr="00937273" w:rsidRDefault="00433773">
      <w:pPr>
        <w:pStyle w:val="ListParagraph"/>
        <w:widowControl w:val="0"/>
        <w:numPr>
          <w:ilvl w:val="2"/>
          <w:numId w:val="19"/>
        </w:numPr>
        <w:autoSpaceDE w:val="0"/>
        <w:autoSpaceDN w:val="0"/>
        <w:spacing w:after="0" w:line="276" w:lineRule="auto"/>
        <w:ind w:left="1710" w:right="218"/>
        <w:rPr>
          <w:rFonts w:ascii="Times New Roman" w:hAnsi="Times New Roman" w:cs="Times New Roman"/>
          <w:sz w:val="24"/>
          <w:szCs w:val="24"/>
        </w:rPr>
        <w:pPrChange w:id="1011" w:author="Danielle Motley" w:date="2023-11-20T11:22:00Z">
          <w:pPr>
            <w:pStyle w:val="ListParagraph"/>
            <w:widowControl w:val="0"/>
            <w:numPr>
              <w:ilvl w:val="2"/>
              <w:numId w:val="19"/>
            </w:numPr>
            <w:autoSpaceDE w:val="0"/>
            <w:autoSpaceDN w:val="0"/>
            <w:spacing w:after="0" w:line="333" w:lineRule="auto"/>
            <w:ind w:left="1710" w:right="218" w:hanging="360"/>
            <w:contextualSpacing w:val="0"/>
          </w:pPr>
        </w:pPrChange>
      </w:pPr>
      <w:r>
        <w:rPr>
          <w:rFonts w:ascii="Times New Roman" w:hAnsi="Times New Roman" w:cs="Times New Roman"/>
          <w:color w:val="010101"/>
          <w:w w:val="105"/>
          <w:sz w:val="24"/>
          <w:szCs w:val="24"/>
        </w:rPr>
        <w:t>A</w:t>
      </w:r>
      <w:r w:rsidR="00EF619A" w:rsidRPr="00937273">
        <w:rPr>
          <w:rFonts w:ascii="Times New Roman" w:hAnsi="Times New Roman" w:cs="Times New Roman"/>
          <w:color w:val="010101"/>
          <w:w w:val="105"/>
          <w:sz w:val="24"/>
          <w:szCs w:val="24"/>
        </w:rPr>
        <w:t xml:space="preserve"> complete list of the names of entities transferring funds;</w:t>
      </w:r>
    </w:p>
    <w:p w14:paraId="59802D2B" w14:textId="77777777" w:rsidR="00433773" w:rsidRPr="00937273" w:rsidRDefault="00433773">
      <w:pPr>
        <w:pStyle w:val="ListParagraph"/>
        <w:widowControl w:val="0"/>
        <w:numPr>
          <w:ilvl w:val="2"/>
          <w:numId w:val="19"/>
        </w:numPr>
        <w:autoSpaceDE w:val="0"/>
        <w:autoSpaceDN w:val="0"/>
        <w:spacing w:after="0" w:line="276" w:lineRule="auto"/>
        <w:ind w:left="1710" w:right="218"/>
        <w:rPr>
          <w:rFonts w:ascii="Times New Roman" w:hAnsi="Times New Roman" w:cs="Times New Roman"/>
          <w:sz w:val="24"/>
          <w:szCs w:val="24"/>
        </w:rPr>
        <w:pPrChange w:id="1012" w:author="Danielle Motley" w:date="2023-11-20T11:22:00Z">
          <w:pPr>
            <w:pStyle w:val="ListParagraph"/>
            <w:widowControl w:val="0"/>
            <w:numPr>
              <w:ilvl w:val="2"/>
              <w:numId w:val="19"/>
            </w:numPr>
            <w:autoSpaceDE w:val="0"/>
            <w:autoSpaceDN w:val="0"/>
            <w:spacing w:after="0" w:line="333" w:lineRule="auto"/>
            <w:ind w:left="1710" w:right="218" w:hanging="360"/>
            <w:contextualSpacing w:val="0"/>
          </w:pPr>
        </w:pPrChange>
      </w:pPr>
      <w:r>
        <w:rPr>
          <w:rFonts w:ascii="Times New Roman" w:hAnsi="Times New Roman" w:cs="Times New Roman"/>
          <w:color w:val="010101"/>
          <w:w w:val="105"/>
          <w:sz w:val="24"/>
          <w:szCs w:val="24"/>
        </w:rPr>
        <w:t>T</w:t>
      </w:r>
      <w:r w:rsidR="00EF619A" w:rsidRPr="00937273">
        <w:rPr>
          <w:rFonts w:ascii="Times New Roman" w:hAnsi="Times New Roman" w:cs="Times New Roman"/>
          <w:color w:val="010101"/>
          <w:w w:val="105"/>
          <w:sz w:val="24"/>
          <w:szCs w:val="24"/>
        </w:rPr>
        <w:t>he operational nature of the entity (state, county, city, other);</w:t>
      </w:r>
    </w:p>
    <w:p w14:paraId="209FFD16" w14:textId="77777777" w:rsidR="00433773" w:rsidRPr="00937273" w:rsidRDefault="00433773">
      <w:pPr>
        <w:pStyle w:val="ListParagraph"/>
        <w:widowControl w:val="0"/>
        <w:numPr>
          <w:ilvl w:val="2"/>
          <w:numId w:val="19"/>
        </w:numPr>
        <w:autoSpaceDE w:val="0"/>
        <w:autoSpaceDN w:val="0"/>
        <w:spacing w:after="0" w:line="276" w:lineRule="auto"/>
        <w:ind w:left="1710" w:right="218"/>
        <w:rPr>
          <w:rFonts w:ascii="Times New Roman" w:hAnsi="Times New Roman" w:cs="Times New Roman"/>
          <w:sz w:val="24"/>
          <w:szCs w:val="24"/>
        </w:rPr>
        <w:pPrChange w:id="1013" w:author="Danielle Motley" w:date="2023-11-20T11:22:00Z">
          <w:pPr>
            <w:pStyle w:val="ListParagraph"/>
            <w:widowControl w:val="0"/>
            <w:numPr>
              <w:ilvl w:val="2"/>
              <w:numId w:val="19"/>
            </w:numPr>
            <w:autoSpaceDE w:val="0"/>
            <w:autoSpaceDN w:val="0"/>
            <w:spacing w:after="0" w:line="333" w:lineRule="auto"/>
            <w:ind w:left="1710" w:right="218" w:hanging="360"/>
            <w:contextualSpacing w:val="0"/>
          </w:pPr>
        </w:pPrChange>
      </w:pPr>
      <w:r>
        <w:rPr>
          <w:rFonts w:ascii="Times New Roman" w:hAnsi="Times New Roman" w:cs="Times New Roman"/>
          <w:color w:val="010101"/>
          <w:w w:val="105"/>
          <w:sz w:val="24"/>
          <w:szCs w:val="24"/>
        </w:rPr>
        <w:t>T</w:t>
      </w:r>
      <w:r w:rsidR="00EF619A" w:rsidRPr="00937273">
        <w:rPr>
          <w:rFonts w:ascii="Times New Roman" w:hAnsi="Times New Roman" w:cs="Times New Roman"/>
          <w:color w:val="010101"/>
          <w:w w:val="105"/>
          <w:sz w:val="24"/>
          <w:szCs w:val="24"/>
        </w:rPr>
        <w:t xml:space="preserve">he total amounts transferred o by each entity; </w:t>
      </w:r>
    </w:p>
    <w:p w14:paraId="083556CD" w14:textId="77777777" w:rsidR="00433773" w:rsidRPr="00937273" w:rsidRDefault="00433773">
      <w:pPr>
        <w:pStyle w:val="ListParagraph"/>
        <w:widowControl w:val="0"/>
        <w:numPr>
          <w:ilvl w:val="2"/>
          <w:numId w:val="19"/>
        </w:numPr>
        <w:autoSpaceDE w:val="0"/>
        <w:autoSpaceDN w:val="0"/>
        <w:spacing w:after="0" w:line="276" w:lineRule="auto"/>
        <w:ind w:left="1710" w:right="218"/>
        <w:rPr>
          <w:rFonts w:ascii="Times New Roman" w:hAnsi="Times New Roman" w:cs="Times New Roman"/>
          <w:sz w:val="24"/>
          <w:szCs w:val="24"/>
        </w:rPr>
        <w:pPrChange w:id="1014" w:author="Danielle Motley" w:date="2023-11-20T11:22:00Z">
          <w:pPr>
            <w:pStyle w:val="ListParagraph"/>
            <w:widowControl w:val="0"/>
            <w:numPr>
              <w:ilvl w:val="2"/>
              <w:numId w:val="19"/>
            </w:numPr>
            <w:autoSpaceDE w:val="0"/>
            <w:autoSpaceDN w:val="0"/>
            <w:spacing w:after="0" w:line="333" w:lineRule="auto"/>
            <w:ind w:left="1710" w:right="218" w:hanging="360"/>
            <w:contextualSpacing w:val="0"/>
          </w:pPr>
        </w:pPrChange>
      </w:pPr>
      <w:r>
        <w:rPr>
          <w:rFonts w:ascii="Times New Roman" w:hAnsi="Times New Roman" w:cs="Times New Roman"/>
          <w:color w:val="010101"/>
          <w:w w:val="105"/>
          <w:sz w:val="24"/>
          <w:szCs w:val="24"/>
        </w:rPr>
        <w:lastRenderedPageBreak/>
        <w:t>C</w:t>
      </w:r>
      <w:r w:rsidR="00EF619A" w:rsidRPr="00937273">
        <w:rPr>
          <w:rFonts w:ascii="Times New Roman" w:hAnsi="Times New Roman" w:cs="Times New Roman"/>
          <w:color w:val="010101"/>
          <w:w w:val="105"/>
          <w:sz w:val="24"/>
          <w:szCs w:val="24"/>
        </w:rPr>
        <w:t xml:space="preserve">larify whether the transferring entity has general taxing authority: and, </w:t>
      </w:r>
    </w:p>
    <w:p w14:paraId="149B314C" w14:textId="77777777" w:rsidR="00433773" w:rsidRPr="007B3229" w:rsidRDefault="00433773" w:rsidP="00BE4A17">
      <w:pPr>
        <w:pStyle w:val="ListParagraph"/>
        <w:widowControl w:val="0"/>
        <w:numPr>
          <w:ilvl w:val="2"/>
          <w:numId w:val="19"/>
        </w:numPr>
        <w:autoSpaceDE w:val="0"/>
        <w:autoSpaceDN w:val="0"/>
        <w:spacing w:after="0" w:line="276" w:lineRule="auto"/>
        <w:ind w:left="1710" w:right="-630"/>
        <w:rPr>
          <w:ins w:id="1015" w:author="Danielle Motley" w:date="2023-11-20T12:35:00Z"/>
          <w:rFonts w:ascii="Times New Roman" w:hAnsi="Times New Roman" w:cs="Times New Roman"/>
          <w:sz w:val="24"/>
          <w:szCs w:val="24"/>
          <w:rPrChange w:id="1016" w:author="Danielle Motley" w:date="2023-11-20T12:35:00Z">
            <w:rPr>
              <w:ins w:id="1017" w:author="Danielle Motley" w:date="2023-11-20T12:35:00Z"/>
              <w:rFonts w:ascii="Times New Roman" w:hAnsi="Times New Roman" w:cs="Times New Roman"/>
              <w:color w:val="010101"/>
              <w:w w:val="105"/>
              <w:sz w:val="24"/>
              <w:szCs w:val="24"/>
            </w:rPr>
          </w:rPrChange>
        </w:rPr>
      </w:pPr>
      <w:r w:rsidRPr="00937273">
        <w:rPr>
          <w:rFonts w:ascii="Times New Roman" w:hAnsi="Times New Roman" w:cs="Times New Roman"/>
          <w:color w:val="010101"/>
          <w:w w:val="105"/>
          <w:sz w:val="24"/>
          <w:szCs w:val="24"/>
        </w:rPr>
        <w:t>W</w:t>
      </w:r>
      <w:r w:rsidR="00EF619A" w:rsidRPr="00937273">
        <w:rPr>
          <w:rFonts w:ascii="Times New Roman" w:hAnsi="Times New Roman" w:cs="Times New Roman"/>
          <w:color w:val="010101"/>
          <w:w w:val="105"/>
          <w:sz w:val="24"/>
          <w:szCs w:val="24"/>
        </w:rPr>
        <w:t>hether the transferring entity received appropriations (identify level of appropriations)</w:t>
      </w:r>
    </w:p>
    <w:p w14:paraId="72C90A10" w14:textId="77777777" w:rsidR="007B3229" w:rsidRPr="007B3229" w:rsidRDefault="007B3229">
      <w:pPr>
        <w:pStyle w:val="ListParagraph"/>
        <w:widowControl w:val="0"/>
        <w:autoSpaceDE w:val="0"/>
        <w:autoSpaceDN w:val="0"/>
        <w:spacing w:after="0" w:line="276" w:lineRule="auto"/>
        <w:ind w:left="1710" w:right="-630"/>
        <w:rPr>
          <w:rFonts w:ascii="Times New Roman" w:hAnsi="Times New Roman" w:cs="Times New Roman"/>
          <w:sz w:val="16"/>
          <w:szCs w:val="16"/>
          <w:rPrChange w:id="1018" w:author="Danielle Motley" w:date="2023-11-20T12:38:00Z">
            <w:rPr>
              <w:rFonts w:ascii="Times New Roman" w:hAnsi="Times New Roman" w:cs="Times New Roman"/>
              <w:sz w:val="24"/>
              <w:szCs w:val="24"/>
            </w:rPr>
          </w:rPrChange>
        </w:rPr>
        <w:pPrChange w:id="1019" w:author="Danielle Motley" w:date="2023-11-20T12:35:00Z">
          <w:pPr>
            <w:pStyle w:val="ListParagraph"/>
            <w:widowControl w:val="0"/>
            <w:numPr>
              <w:ilvl w:val="2"/>
              <w:numId w:val="19"/>
            </w:numPr>
            <w:autoSpaceDE w:val="0"/>
            <w:autoSpaceDN w:val="0"/>
            <w:spacing w:after="0" w:line="333" w:lineRule="auto"/>
            <w:ind w:left="1710" w:right="-630" w:hanging="360"/>
          </w:pPr>
        </w:pPrChange>
      </w:pPr>
    </w:p>
    <w:p w14:paraId="1E4F19A1" w14:textId="6EC96A2F" w:rsidR="00433773" w:rsidRDefault="00433773" w:rsidP="007B3229">
      <w:pPr>
        <w:pStyle w:val="ListParagraph"/>
        <w:widowControl w:val="0"/>
        <w:tabs>
          <w:tab w:val="left" w:pos="911"/>
          <w:tab w:val="left" w:pos="912"/>
        </w:tabs>
        <w:autoSpaceDE w:val="0"/>
        <w:autoSpaceDN w:val="0"/>
        <w:spacing w:after="0" w:line="276" w:lineRule="auto"/>
        <w:ind w:left="180" w:right="218"/>
        <w:rPr>
          <w:ins w:id="1020" w:author="Danielle Motley" w:date="2023-11-20T12:37:00Z"/>
          <w:rFonts w:ascii="Times New Roman" w:hAnsi="Times New Roman" w:cs="Times New Roman"/>
          <w:sz w:val="24"/>
          <w:szCs w:val="24"/>
        </w:rPr>
      </w:pPr>
      <w:r>
        <w:rPr>
          <w:noProof/>
        </w:rPr>
        <mc:AlternateContent>
          <mc:Choice Requires="wps">
            <w:drawing>
              <wp:inline distT="0" distB="0" distL="0" distR="0" wp14:anchorId="1AE17B41" wp14:editId="1399ED11">
                <wp:extent cx="6263640" cy="1508760"/>
                <wp:effectExtent l="0" t="0" r="3810" b="0"/>
                <wp:docPr id="373830441" name="Freeform: Shape 3738304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508760"/>
                        </a:xfrm>
                        <a:custGeom>
                          <a:avLst/>
                          <a:gdLst>
                            <a:gd name="T0" fmla="*/ 9905 w 9905"/>
                            <a:gd name="T1" fmla="*/ 2352 h 2352"/>
                            <a:gd name="T2" fmla="*/ 0 w 9905"/>
                            <a:gd name="T3" fmla="*/ 2352 h 2352"/>
                            <a:gd name="T4" fmla="*/ 0 w 9905"/>
                            <a:gd name="T5" fmla="*/ 0 h 2352"/>
                            <a:gd name="T6" fmla="*/ 9905 w 9905"/>
                            <a:gd name="T7" fmla="*/ 0 h 2352"/>
                            <a:gd name="T8" fmla="*/ 9905 w 9905"/>
                            <a:gd name="T9" fmla="*/ 7 h 2352"/>
                            <a:gd name="T10" fmla="*/ 17 w 9905"/>
                            <a:gd name="T11" fmla="*/ 7 h 2352"/>
                            <a:gd name="T12" fmla="*/ 10 w 9905"/>
                            <a:gd name="T13" fmla="*/ 14 h 2352"/>
                            <a:gd name="T14" fmla="*/ 17 w 9905"/>
                            <a:gd name="T15" fmla="*/ 14 h 2352"/>
                            <a:gd name="T16" fmla="*/ 17 w 9905"/>
                            <a:gd name="T17" fmla="*/ 2338 h 2352"/>
                            <a:gd name="T18" fmla="*/ 10 w 9905"/>
                            <a:gd name="T19" fmla="*/ 2338 h 2352"/>
                            <a:gd name="T20" fmla="*/ 17 w 9905"/>
                            <a:gd name="T21" fmla="*/ 2345 h 2352"/>
                            <a:gd name="T22" fmla="*/ 9905 w 9905"/>
                            <a:gd name="T23" fmla="*/ 2345 h 2352"/>
                            <a:gd name="T24" fmla="*/ 9905 w 9905"/>
                            <a:gd name="T25" fmla="*/ 2352 h 2352"/>
                            <a:gd name="T26" fmla="*/ 17 w 9905"/>
                            <a:gd name="T27" fmla="*/ 14 h 2352"/>
                            <a:gd name="T28" fmla="*/ 10 w 9905"/>
                            <a:gd name="T29" fmla="*/ 14 h 2352"/>
                            <a:gd name="T30" fmla="*/ 17 w 9905"/>
                            <a:gd name="T31" fmla="*/ 7 h 2352"/>
                            <a:gd name="T32" fmla="*/ 17 w 9905"/>
                            <a:gd name="T33" fmla="*/ 14 h 2352"/>
                            <a:gd name="T34" fmla="*/ 9890 w 9905"/>
                            <a:gd name="T35" fmla="*/ 14 h 2352"/>
                            <a:gd name="T36" fmla="*/ 17 w 9905"/>
                            <a:gd name="T37" fmla="*/ 14 h 2352"/>
                            <a:gd name="T38" fmla="*/ 17 w 9905"/>
                            <a:gd name="T39" fmla="*/ 7 h 2352"/>
                            <a:gd name="T40" fmla="*/ 9890 w 9905"/>
                            <a:gd name="T41" fmla="*/ 7 h 2352"/>
                            <a:gd name="T42" fmla="*/ 9890 w 9905"/>
                            <a:gd name="T43" fmla="*/ 14 h 2352"/>
                            <a:gd name="T44" fmla="*/ 9890 w 9905"/>
                            <a:gd name="T45" fmla="*/ 2345 h 2352"/>
                            <a:gd name="T46" fmla="*/ 9890 w 9905"/>
                            <a:gd name="T47" fmla="*/ 7 h 2352"/>
                            <a:gd name="T48" fmla="*/ 9898 w 9905"/>
                            <a:gd name="T49" fmla="*/ 14 h 2352"/>
                            <a:gd name="T50" fmla="*/ 9905 w 9905"/>
                            <a:gd name="T51" fmla="*/ 14 h 2352"/>
                            <a:gd name="T52" fmla="*/ 9905 w 9905"/>
                            <a:gd name="T53" fmla="*/ 2338 h 2352"/>
                            <a:gd name="T54" fmla="*/ 9898 w 9905"/>
                            <a:gd name="T55" fmla="*/ 2338 h 2352"/>
                            <a:gd name="T56" fmla="*/ 9890 w 9905"/>
                            <a:gd name="T57" fmla="*/ 2345 h 2352"/>
                            <a:gd name="T58" fmla="*/ 9905 w 9905"/>
                            <a:gd name="T59" fmla="*/ 14 h 2352"/>
                            <a:gd name="T60" fmla="*/ 9898 w 9905"/>
                            <a:gd name="T61" fmla="*/ 14 h 2352"/>
                            <a:gd name="T62" fmla="*/ 9890 w 9905"/>
                            <a:gd name="T63" fmla="*/ 7 h 2352"/>
                            <a:gd name="T64" fmla="*/ 9905 w 9905"/>
                            <a:gd name="T65" fmla="*/ 7 h 2352"/>
                            <a:gd name="T66" fmla="*/ 9905 w 9905"/>
                            <a:gd name="T67" fmla="*/ 14 h 2352"/>
                            <a:gd name="T68" fmla="*/ 17 w 9905"/>
                            <a:gd name="T69" fmla="*/ 2345 h 2352"/>
                            <a:gd name="T70" fmla="*/ 10 w 9905"/>
                            <a:gd name="T71" fmla="*/ 2338 h 2352"/>
                            <a:gd name="T72" fmla="*/ 17 w 9905"/>
                            <a:gd name="T73" fmla="*/ 2338 h 2352"/>
                            <a:gd name="T74" fmla="*/ 17 w 9905"/>
                            <a:gd name="T75" fmla="*/ 2345 h 2352"/>
                            <a:gd name="T76" fmla="*/ 9890 w 9905"/>
                            <a:gd name="T77" fmla="*/ 2345 h 2352"/>
                            <a:gd name="T78" fmla="*/ 17 w 9905"/>
                            <a:gd name="T79" fmla="*/ 2345 h 2352"/>
                            <a:gd name="T80" fmla="*/ 17 w 9905"/>
                            <a:gd name="T81" fmla="*/ 2338 h 2352"/>
                            <a:gd name="T82" fmla="*/ 9890 w 9905"/>
                            <a:gd name="T83" fmla="*/ 2338 h 2352"/>
                            <a:gd name="T84" fmla="*/ 9890 w 9905"/>
                            <a:gd name="T85" fmla="*/ 2345 h 2352"/>
                            <a:gd name="T86" fmla="*/ 9905 w 9905"/>
                            <a:gd name="T87" fmla="*/ 2345 h 2352"/>
                            <a:gd name="T88" fmla="*/ 9890 w 9905"/>
                            <a:gd name="T89" fmla="*/ 2345 h 2352"/>
                            <a:gd name="T90" fmla="*/ 9898 w 9905"/>
                            <a:gd name="T91" fmla="*/ 2338 h 2352"/>
                            <a:gd name="T92" fmla="*/ 9905 w 9905"/>
                            <a:gd name="T93" fmla="*/ 2338 h 2352"/>
                            <a:gd name="T94" fmla="*/ 9905 w 9905"/>
                            <a:gd name="T95" fmla="*/ 2345 h 23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905" h="2352">
                              <a:moveTo>
                                <a:pt x="9905" y="2352"/>
                              </a:moveTo>
                              <a:lnTo>
                                <a:pt x="0" y="2352"/>
                              </a:lnTo>
                              <a:lnTo>
                                <a:pt x="0" y="0"/>
                              </a:lnTo>
                              <a:lnTo>
                                <a:pt x="9905" y="0"/>
                              </a:lnTo>
                              <a:lnTo>
                                <a:pt x="9905" y="7"/>
                              </a:lnTo>
                              <a:lnTo>
                                <a:pt x="17" y="7"/>
                              </a:lnTo>
                              <a:lnTo>
                                <a:pt x="10" y="14"/>
                              </a:lnTo>
                              <a:lnTo>
                                <a:pt x="17" y="14"/>
                              </a:lnTo>
                              <a:lnTo>
                                <a:pt x="17" y="2338"/>
                              </a:lnTo>
                              <a:lnTo>
                                <a:pt x="10" y="2338"/>
                              </a:lnTo>
                              <a:lnTo>
                                <a:pt x="17" y="2345"/>
                              </a:lnTo>
                              <a:lnTo>
                                <a:pt x="9905" y="2345"/>
                              </a:lnTo>
                              <a:lnTo>
                                <a:pt x="9905" y="2352"/>
                              </a:lnTo>
                              <a:close/>
                              <a:moveTo>
                                <a:pt x="17" y="14"/>
                              </a:moveTo>
                              <a:lnTo>
                                <a:pt x="10" y="14"/>
                              </a:lnTo>
                              <a:lnTo>
                                <a:pt x="17" y="7"/>
                              </a:lnTo>
                              <a:lnTo>
                                <a:pt x="17" y="14"/>
                              </a:lnTo>
                              <a:close/>
                              <a:moveTo>
                                <a:pt x="9890" y="14"/>
                              </a:moveTo>
                              <a:lnTo>
                                <a:pt x="17" y="14"/>
                              </a:lnTo>
                              <a:lnTo>
                                <a:pt x="17" y="7"/>
                              </a:lnTo>
                              <a:lnTo>
                                <a:pt x="9890" y="7"/>
                              </a:lnTo>
                              <a:lnTo>
                                <a:pt x="9890" y="14"/>
                              </a:lnTo>
                              <a:close/>
                              <a:moveTo>
                                <a:pt x="9890" y="2345"/>
                              </a:moveTo>
                              <a:lnTo>
                                <a:pt x="9890" y="7"/>
                              </a:lnTo>
                              <a:lnTo>
                                <a:pt x="9898" y="14"/>
                              </a:lnTo>
                              <a:lnTo>
                                <a:pt x="9905" y="14"/>
                              </a:lnTo>
                              <a:lnTo>
                                <a:pt x="9905" y="2338"/>
                              </a:lnTo>
                              <a:lnTo>
                                <a:pt x="9898" y="2338"/>
                              </a:lnTo>
                              <a:lnTo>
                                <a:pt x="9890" y="2345"/>
                              </a:lnTo>
                              <a:close/>
                              <a:moveTo>
                                <a:pt x="9905" y="14"/>
                              </a:moveTo>
                              <a:lnTo>
                                <a:pt x="9898" y="14"/>
                              </a:lnTo>
                              <a:lnTo>
                                <a:pt x="9890" y="7"/>
                              </a:lnTo>
                              <a:lnTo>
                                <a:pt x="9905" y="7"/>
                              </a:lnTo>
                              <a:lnTo>
                                <a:pt x="9905" y="14"/>
                              </a:lnTo>
                              <a:close/>
                              <a:moveTo>
                                <a:pt x="17" y="2345"/>
                              </a:moveTo>
                              <a:lnTo>
                                <a:pt x="10" y="2338"/>
                              </a:lnTo>
                              <a:lnTo>
                                <a:pt x="17" y="2338"/>
                              </a:lnTo>
                              <a:lnTo>
                                <a:pt x="17" y="2345"/>
                              </a:lnTo>
                              <a:close/>
                              <a:moveTo>
                                <a:pt x="9890" y="2345"/>
                              </a:moveTo>
                              <a:lnTo>
                                <a:pt x="17" y="2345"/>
                              </a:lnTo>
                              <a:lnTo>
                                <a:pt x="17" y="2338"/>
                              </a:lnTo>
                              <a:lnTo>
                                <a:pt x="9890" y="2338"/>
                              </a:lnTo>
                              <a:lnTo>
                                <a:pt x="9890" y="2345"/>
                              </a:lnTo>
                              <a:close/>
                              <a:moveTo>
                                <a:pt x="9905" y="2345"/>
                              </a:moveTo>
                              <a:lnTo>
                                <a:pt x="9890" y="2345"/>
                              </a:lnTo>
                              <a:lnTo>
                                <a:pt x="9898" y="2338"/>
                              </a:lnTo>
                              <a:lnTo>
                                <a:pt x="9905" y="2338"/>
                              </a:lnTo>
                              <a:lnTo>
                                <a:pt x="9905" y="23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1B396306" id="Freeform: Shape 373830441" o:spid="_x0000_s1026" style="width:493.2pt;height:118.8pt;visibility:visible;mso-wrap-style:square;mso-left-percent:-10001;mso-top-percent:-10001;mso-position-horizontal:absolute;mso-position-horizontal-relative:char;mso-position-vertical:absolute;mso-position-vertical-relative:line;mso-left-percent:-10001;mso-top-percent:-10001;v-text-anchor:top" coordsize="9905,2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" path="m9905,2352l,2352,,,9905,r,7l17,7r-7,7l17,14r,2324l10,2338r7,7l9905,2345r,7xm17,14r-7,l17,7r,7xm9890,14l17,14r,-7l9890,7r,7xm9890,2345l9890,7r8,7l9905,14r,2324l9898,2338r-8,7xm9905,14r-7,l9890,7r15,l9905,14xm17,2345r-7,-7l17,2338r,7xm9890,2345r-9873,l17,2338r9873,l9890,2345xm9905,2345r-15,l9898,2338r7,l9905,2345xe" fillcolor="black" stroked="f">
                <v:path arrowok="t" o:connecttype="custom" o:connectlocs="6263640,1508760;0,1508760;0,0;6263640,0;6263640,4490;10750,4490;6324,8981;10750,8981;10750,1499779;6324,1499779;10750,1504270;6263640,1504270;6263640,1508760;10750,8981;6324,8981;10750,4490;10750,8981;6254154,8981;10750,8981;10750,4490;6254154,4490;6254154,8981;6254154,1504270;6254154,4490;6259213,8981;6263640,8981;6263640,1499779;6259213,1499779;6254154,1504270;6263640,8981;6259213,8981;6254154,4490;6263640,4490;6263640,8981;10750,1504270;6324,1499779;10750,1499779;10750,1504270;6254154,1504270;10750,1504270;10750,1499779;6254154,1499779;6254154,1504270;6263640,1504270;6254154,1504270;6259213,1499779;6263640,1499779;6263640,1504270" o:connectangles="0,0,0,0,0,0,0,0,0,0,0,0,0,0,0,0,0,0,0,0,0,0,0,0,0,0,0,0,0,0,0,0,0,0,0,0,0,0,0,0,0,0,0,0,0,0,0,0"/>
                <w10:anchorlock/>
              </v:shape>
            </w:pict>
          </mc:Fallback>
        </mc:AlternateContent>
      </w:r>
    </w:p>
    <w:p w14:paraId="6D1ED9F2" w14:textId="77777777" w:rsidR="007B3229" w:rsidRPr="00937273" w:rsidRDefault="007B3229">
      <w:pPr>
        <w:pStyle w:val="ListParagraph"/>
        <w:widowControl w:val="0"/>
        <w:tabs>
          <w:tab w:val="left" w:pos="911"/>
          <w:tab w:val="left" w:pos="912"/>
        </w:tabs>
        <w:autoSpaceDE w:val="0"/>
        <w:autoSpaceDN w:val="0"/>
        <w:spacing w:after="0" w:line="276" w:lineRule="auto"/>
        <w:ind w:left="180" w:right="218"/>
        <w:rPr>
          <w:rFonts w:ascii="Times New Roman" w:hAnsi="Times New Roman" w:cs="Times New Roman"/>
          <w:sz w:val="24"/>
          <w:szCs w:val="24"/>
        </w:rPr>
        <w:pPrChange w:id="1021" w:author="Danielle Motley" w:date="2023-11-20T12:37:00Z">
          <w:pPr>
            <w:pStyle w:val="ListParagraph"/>
            <w:widowControl w:val="0"/>
            <w:tabs>
              <w:tab w:val="left" w:pos="911"/>
              <w:tab w:val="left" w:pos="912"/>
            </w:tabs>
            <w:autoSpaceDE w:val="0"/>
            <w:autoSpaceDN w:val="0"/>
            <w:spacing w:after="0" w:line="333" w:lineRule="auto"/>
            <w:ind w:left="540" w:right="218"/>
          </w:pPr>
        </w:pPrChange>
      </w:pPr>
    </w:p>
    <w:p w14:paraId="7A3635CC" w14:textId="759D6855" w:rsidR="00694CFA" w:rsidRPr="00105D57" w:rsidRDefault="00BB519F">
      <w:pPr>
        <w:pStyle w:val="ListParagraph"/>
        <w:widowControl w:val="0"/>
        <w:numPr>
          <w:ilvl w:val="0"/>
          <w:numId w:val="10"/>
        </w:numPr>
        <w:autoSpaceDE w:val="0"/>
        <w:autoSpaceDN w:val="0"/>
        <w:spacing w:before="240" w:line="276" w:lineRule="auto"/>
        <w:ind w:left="180" w:right="332"/>
        <w:rPr>
          <w:rFonts w:ascii="Times New Roman" w:hAnsi="Times New Roman" w:cs="Times New Roman"/>
          <w:color w:val="010101"/>
          <w:sz w:val="24"/>
          <w:szCs w:val="24"/>
        </w:rPr>
        <w:pPrChange w:id="1022" w:author="Danielle Motley" w:date="2023-11-21T15:37:00Z">
          <w:pPr>
            <w:pStyle w:val="ListParagraph"/>
            <w:widowControl w:val="0"/>
            <w:numPr>
              <w:numId w:val="10"/>
            </w:numPr>
            <w:autoSpaceDE w:val="0"/>
            <w:autoSpaceDN w:val="0"/>
            <w:spacing w:before="240" w:line="276" w:lineRule="auto"/>
            <w:ind w:left="-450" w:right="332" w:hanging="294"/>
            <w:contextualSpacing w:val="0"/>
          </w:pPr>
        </w:pPrChange>
      </w:pPr>
      <w:r w:rsidRPr="00BB519F">
        <w:rPr>
          <w:rFonts w:ascii="Times New Roman" w:hAnsi="Times New Roman" w:cs="Times New Roman"/>
          <w:color w:val="010101"/>
          <w:w w:val="105"/>
          <w:sz w:val="24"/>
          <w:szCs w:val="24"/>
        </w:rPr>
        <w:t>Do</w:t>
      </w:r>
      <w:r w:rsidRPr="00BB519F">
        <w:rPr>
          <w:rFonts w:ascii="Times New Roman" w:hAnsi="Times New Roman" w:cs="Times New Roman"/>
          <w:color w:val="010101"/>
          <w:spacing w:val="-10"/>
          <w:w w:val="105"/>
          <w:sz w:val="24"/>
          <w:szCs w:val="24"/>
        </w:rPr>
        <w:t xml:space="preserve"> </w:t>
      </w:r>
      <w:r w:rsidRPr="00BB519F">
        <w:rPr>
          <w:rFonts w:ascii="Times New Roman" w:hAnsi="Times New Roman" w:cs="Times New Roman"/>
          <w:color w:val="010101"/>
          <w:w w:val="105"/>
          <w:sz w:val="24"/>
          <w:szCs w:val="24"/>
        </w:rPr>
        <w:t>CCBHC providers receive</w:t>
      </w:r>
      <w:r w:rsidRPr="00BB519F">
        <w:rPr>
          <w:rFonts w:ascii="Times New Roman" w:hAnsi="Times New Roman" w:cs="Times New Roman"/>
          <w:color w:val="010101"/>
          <w:spacing w:val="-2"/>
          <w:w w:val="105"/>
          <w:sz w:val="24"/>
          <w:szCs w:val="24"/>
        </w:rPr>
        <w:t xml:space="preserve"> </w:t>
      </w:r>
      <w:r w:rsidRPr="00BB519F">
        <w:rPr>
          <w:rFonts w:ascii="Times New Roman" w:hAnsi="Times New Roman" w:cs="Times New Roman"/>
          <w:color w:val="010101"/>
          <w:w w:val="105"/>
          <w:sz w:val="24"/>
          <w:szCs w:val="24"/>
        </w:rPr>
        <w:t>and</w:t>
      </w:r>
      <w:r w:rsidRPr="00BB519F">
        <w:rPr>
          <w:rFonts w:ascii="Times New Roman" w:hAnsi="Times New Roman" w:cs="Times New Roman"/>
          <w:color w:val="010101"/>
          <w:spacing w:val="-7"/>
          <w:w w:val="105"/>
          <w:sz w:val="24"/>
          <w:szCs w:val="24"/>
        </w:rPr>
        <w:t xml:space="preserve"> </w:t>
      </w:r>
      <w:r w:rsidRPr="00BB519F">
        <w:rPr>
          <w:rFonts w:ascii="Times New Roman" w:hAnsi="Times New Roman" w:cs="Times New Roman"/>
          <w:color w:val="010101"/>
          <w:w w:val="105"/>
          <w:sz w:val="24"/>
          <w:szCs w:val="24"/>
        </w:rPr>
        <w:t>retain</w:t>
      </w:r>
      <w:r w:rsidRPr="00BB519F">
        <w:rPr>
          <w:rFonts w:ascii="Times New Roman" w:hAnsi="Times New Roman" w:cs="Times New Roman"/>
          <w:color w:val="010101"/>
          <w:spacing w:val="-7"/>
          <w:w w:val="105"/>
          <w:sz w:val="24"/>
          <w:szCs w:val="24"/>
        </w:rPr>
        <w:t xml:space="preserve"> </w:t>
      </w:r>
      <w:r w:rsidRPr="00BB519F">
        <w:rPr>
          <w:rFonts w:ascii="Times New Roman" w:hAnsi="Times New Roman" w:cs="Times New Roman"/>
          <w:color w:val="010101"/>
          <w:w w:val="105"/>
          <w:sz w:val="24"/>
          <w:szCs w:val="24"/>
        </w:rPr>
        <w:t>the total</w:t>
      </w:r>
      <w:r w:rsidRPr="00BB519F">
        <w:rPr>
          <w:rFonts w:ascii="Times New Roman" w:hAnsi="Times New Roman" w:cs="Times New Roman"/>
          <w:color w:val="010101"/>
          <w:spacing w:val="-9"/>
          <w:w w:val="105"/>
          <w:sz w:val="24"/>
          <w:szCs w:val="24"/>
        </w:rPr>
        <w:t xml:space="preserve"> </w:t>
      </w:r>
      <w:r w:rsidRPr="00BB519F">
        <w:rPr>
          <w:rFonts w:ascii="Times New Roman" w:hAnsi="Times New Roman" w:cs="Times New Roman"/>
          <w:color w:val="010101"/>
          <w:w w:val="105"/>
          <w:sz w:val="24"/>
          <w:szCs w:val="24"/>
        </w:rPr>
        <w:t>Medicaid expenditures claimed by</w:t>
      </w:r>
      <w:r w:rsidRPr="00BB519F">
        <w:rPr>
          <w:rFonts w:ascii="Times New Roman" w:hAnsi="Times New Roman" w:cs="Times New Roman"/>
          <w:color w:val="010101"/>
          <w:spacing w:val="-8"/>
          <w:w w:val="105"/>
          <w:sz w:val="24"/>
          <w:szCs w:val="24"/>
        </w:rPr>
        <w:t xml:space="preserve"> </w:t>
      </w:r>
      <w:r w:rsidRPr="00BB519F">
        <w:rPr>
          <w:rFonts w:ascii="Times New Roman" w:hAnsi="Times New Roman" w:cs="Times New Roman"/>
          <w:color w:val="010101"/>
          <w:w w:val="105"/>
          <w:sz w:val="24"/>
          <w:szCs w:val="24"/>
        </w:rPr>
        <w:t>the</w:t>
      </w:r>
      <w:r w:rsidRPr="00BB519F">
        <w:rPr>
          <w:rFonts w:ascii="Times New Roman" w:hAnsi="Times New Roman" w:cs="Times New Roman"/>
          <w:color w:val="010101"/>
          <w:spacing w:val="21"/>
          <w:w w:val="105"/>
          <w:sz w:val="24"/>
          <w:szCs w:val="24"/>
        </w:rPr>
        <w:t xml:space="preserve"> </w:t>
      </w:r>
      <w:r w:rsidRPr="00BB519F">
        <w:rPr>
          <w:rFonts w:ascii="Times New Roman" w:hAnsi="Times New Roman" w:cs="Times New Roman"/>
          <w:color w:val="010101"/>
          <w:w w:val="105"/>
          <w:sz w:val="24"/>
          <w:szCs w:val="24"/>
        </w:rPr>
        <w:t>state</w:t>
      </w:r>
      <w:r w:rsidRPr="00BB519F">
        <w:rPr>
          <w:rFonts w:ascii="Times New Roman" w:hAnsi="Times New Roman" w:cs="Times New Roman"/>
          <w:color w:val="010101"/>
          <w:spacing w:val="-4"/>
          <w:w w:val="105"/>
          <w:sz w:val="24"/>
          <w:szCs w:val="24"/>
        </w:rPr>
        <w:t xml:space="preserve"> </w:t>
      </w:r>
      <w:r w:rsidRPr="00BB519F">
        <w:rPr>
          <w:rFonts w:ascii="Times New Roman" w:hAnsi="Times New Roman" w:cs="Times New Roman"/>
          <w:color w:val="010101"/>
          <w:w w:val="105"/>
          <w:sz w:val="24"/>
          <w:szCs w:val="24"/>
        </w:rPr>
        <w:t>for demonstration services (includes PPS</w:t>
      </w:r>
      <w:r w:rsidRPr="00BB519F">
        <w:rPr>
          <w:rFonts w:ascii="Times New Roman" w:hAnsi="Times New Roman" w:cs="Times New Roman"/>
          <w:color w:val="010101"/>
          <w:spacing w:val="-5"/>
          <w:w w:val="105"/>
          <w:sz w:val="24"/>
          <w:szCs w:val="24"/>
        </w:rPr>
        <w:t xml:space="preserve"> </w:t>
      </w:r>
      <w:r w:rsidRPr="00BB519F">
        <w:rPr>
          <w:rFonts w:ascii="Times New Roman" w:hAnsi="Times New Roman" w:cs="Times New Roman"/>
          <w:color w:val="010101"/>
          <w:w w:val="105"/>
          <w:sz w:val="24"/>
          <w:szCs w:val="24"/>
        </w:rPr>
        <w:t>and</w:t>
      </w:r>
      <w:r w:rsidRPr="00BB519F">
        <w:rPr>
          <w:rFonts w:ascii="Times New Roman" w:hAnsi="Times New Roman" w:cs="Times New Roman"/>
          <w:color w:val="010101"/>
          <w:spacing w:val="-6"/>
          <w:w w:val="105"/>
          <w:sz w:val="24"/>
          <w:szCs w:val="24"/>
        </w:rPr>
        <w:t xml:space="preserve"> </w:t>
      </w:r>
      <w:r w:rsidR="008641B5">
        <w:rPr>
          <w:rFonts w:ascii="Times New Roman" w:hAnsi="Times New Roman" w:cs="Times New Roman"/>
          <w:color w:val="010101"/>
          <w:w w:val="105"/>
          <w:sz w:val="24"/>
          <w:szCs w:val="24"/>
        </w:rPr>
        <w:t xml:space="preserve">quality bonus </w:t>
      </w:r>
      <w:r w:rsidRPr="00BB519F">
        <w:rPr>
          <w:rFonts w:ascii="Times New Roman" w:hAnsi="Times New Roman" w:cs="Times New Roman"/>
          <w:color w:val="010101"/>
          <w:w w:val="105"/>
          <w:sz w:val="24"/>
          <w:szCs w:val="24"/>
        </w:rPr>
        <w:t>payments) or</w:t>
      </w:r>
      <w:r w:rsidRPr="00BB519F">
        <w:rPr>
          <w:rFonts w:ascii="Times New Roman" w:hAnsi="Times New Roman" w:cs="Times New Roman"/>
          <w:color w:val="010101"/>
          <w:spacing w:val="-3"/>
          <w:w w:val="105"/>
          <w:sz w:val="24"/>
          <w:szCs w:val="24"/>
        </w:rPr>
        <w:t xml:space="preserve"> </w:t>
      </w:r>
      <w:r w:rsidRPr="00BB519F">
        <w:rPr>
          <w:rFonts w:ascii="Times New Roman" w:hAnsi="Times New Roman" w:cs="Times New Roman"/>
          <w:color w:val="010101"/>
          <w:w w:val="105"/>
          <w:sz w:val="24"/>
          <w:szCs w:val="24"/>
        </w:rPr>
        <w:t>is</w:t>
      </w:r>
      <w:r w:rsidRPr="00BB519F">
        <w:rPr>
          <w:rFonts w:ascii="Times New Roman" w:hAnsi="Times New Roman" w:cs="Times New Roman"/>
          <w:color w:val="010101"/>
          <w:spacing w:val="-9"/>
          <w:w w:val="105"/>
          <w:sz w:val="24"/>
          <w:szCs w:val="24"/>
        </w:rPr>
        <w:t xml:space="preserve"> </w:t>
      </w:r>
      <w:r w:rsidRPr="00BB519F">
        <w:rPr>
          <w:rFonts w:ascii="Times New Roman" w:hAnsi="Times New Roman" w:cs="Times New Roman"/>
          <w:color w:val="010101"/>
          <w:w w:val="105"/>
          <w:sz w:val="24"/>
          <w:szCs w:val="24"/>
        </w:rPr>
        <w:t>any</w:t>
      </w:r>
      <w:r w:rsidRPr="00BB519F">
        <w:rPr>
          <w:rFonts w:ascii="Times New Roman" w:hAnsi="Times New Roman" w:cs="Times New Roman"/>
          <w:color w:val="010101"/>
          <w:spacing w:val="-7"/>
          <w:w w:val="105"/>
          <w:sz w:val="24"/>
          <w:szCs w:val="24"/>
        </w:rPr>
        <w:t xml:space="preserve"> </w:t>
      </w:r>
      <w:r w:rsidRPr="00BB519F">
        <w:rPr>
          <w:rFonts w:ascii="Times New Roman" w:hAnsi="Times New Roman" w:cs="Times New Roman"/>
          <w:color w:val="010101"/>
          <w:w w:val="105"/>
          <w:sz w:val="24"/>
          <w:szCs w:val="24"/>
        </w:rPr>
        <w:t>portion</w:t>
      </w:r>
      <w:r w:rsidRPr="00BB519F">
        <w:rPr>
          <w:rFonts w:ascii="Times New Roman" w:hAnsi="Times New Roman" w:cs="Times New Roman"/>
          <w:color w:val="010101"/>
          <w:spacing w:val="-3"/>
          <w:w w:val="105"/>
          <w:sz w:val="24"/>
          <w:szCs w:val="24"/>
        </w:rPr>
        <w:t xml:space="preserve"> </w:t>
      </w:r>
      <w:r w:rsidRPr="00BB519F">
        <w:rPr>
          <w:rFonts w:ascii="Times New Roman" w:hAnsi="Times New Roman" w:cs="Times New Roman"/>
          <w:color w:val="010101"/>
          <w:w w:val="105"/>
          <w:sz w:val="24"/>
          <w:szCs w:val="24"/>
        </w:rPr>
        <w:t>of</w:t>
      </w:r>
      <w:r w:rsidRPr="00BB519F">
        <w:rPr>
          <w:rFonts w:ascii="Times New Roman" w:hAnsi="Times New Roman" w:cs="Times New Roman"/>
          <w:color w:val="010101"/>
          <w:spacing w:val="-7"/>
          <w:w w:val="105"/>
          <w:sz w:val="24"/>
          <w:szCs w:val="24"/>
        </w:rPr>
        <w:t xml:space="preserve"> </w:t>
      </w:r>
      <w:r w:rsidRPr="00BB519F">
        <w:rPr>
          <w:rFonts w:ascii="Times New Roman" w:hAnsi="Times New Roman" w:cs="Times New Roman"/>
          <w:color w:val="010101"/>
          <w:w w:val="105"/>
          <w:sz w:val="24"/>
          <w:szCs w:val="24"/>
        </w:rPr>
        <w:t>the payments returned</w:t>
      </w:r>
      <w:r w:rsidRPr="00BB519F">
        <w:rPr>
          <w:rFonts w:ascii="Times New Roman" w:hAnsi="Times New Roman" w:cs="Times New Roman"/>
          <w:color w:val="010101"/>
          <w:spacing w:val="-1"/>
          <w:w w:val="105"/>
          <w:sz w:val="24"/>
          <w:szCs w:val="24"/>
        </w:rPr>
        <w:t xml:space="preserve"> </w:t>
      </w:r>
      <w:r w:rsidRPr="00BB519F">
        <w:rPr>
          <w:rFonts w:ascii="Times New Roman" w:hAnsi="Times New Roman" w:cs="Times New Roman"/>
          <w:color w:val="010101"/>
          <w:w w:val="105"/>
          <w:sz w:val="24"/>
          <w:szCs w:val="24"/>
        </w:rPr>
        <w:t>to the state, local governmental</w:t>
      </w:r>
      <w:r w:rsidRPr="00BB519F">
        <w:rPr>
          <w:rFonts w:ascii="Times New Roman" w:hAnsi="Times New Roman" w:cs="Times New Roman"/>
          <w:color w:val="010101"/>
          <w:spacing w:val="25"/>
          <w:w w:val="105"/>
          <w:sz w:val="24"/>
          <w:szCs w:val="24"/>
        </w:rPr>
        <w:t xml:space="preserve"> </w:t>
      </w:r>
      <w:r w:rsidRPr="00BB519F">
        <w:rPr>
          <w:rFonts w:ascii="Times New Roman" w:hAnsi="Times New Roman" w:cs="Times New Roman"/>
          <w:color w:val="010101"/>
          <w:w w:val="105"/>
          <w:sz w:val="24"/>
          <w:szCs w:val="24"/>
        </w:rPr>
        <w:t>entity, or any other intermediary</w:t>
      </w:r>
      <w:r w:rsidRPr="00BB519F">
        <w:rPr>
          <w:rFonts w:ascii="Times New Roman" w:hAnsi="Times New Roman" w:cs="Times New Roman"/>
          <w:color w:val="010101"/>
          <w:spacing w:val="24"/>
          <w:w w:val="105"/>
          <w:sz w:val="24"/>
          <w:szCs w:val="24"/>
        </w:rPr>
        <w:t xml:space="preserve"> </w:t>
      </w:r>
      <w:r w:rsidRPr="00BB519F">
        <w:rPr>
          <w:rFonts w:ascii="Times New Roman" w:hAnsi="Times New Roman" w:cs="Times New Roman"/>
          <w:color w:val="010101"/>
          <w:w w:val="105"/>
          <w:sz w:val="24"/>
          <w:szCs w:val="24"/>
        </w:rPr>
        <w:t>organization?</w:t>
      </w:r>
    </w:p>
    <w:p w14:paraId="5BA3DA53" w14:textId="10A6F5E3" w:rsidR="00694CFA" w:rsidRDefault="00BB519F" w:rsidP="003E434E">
      <w:pPr>
        <w:spacing w:line="276" w:lineRule="auto"/>
        <w:ind w:left="180"/>
        <w:contextualSpacing/>
        <w:rPr>
          <w:ins w:id="1023" w:author="Danielle Motley" w:date="2023-11-20T12:38:00Z"/>
          <w:noProof/>
          <w:sz w:val="20"/>
        </w:rPr>
      </w:pPr>
      <w:r w:rsidRPr="00BB519F">
        <w:rPr>
          <w:rFonts w:ascii="Times New Roman" w:hAnsi="Times New Roman" w:cs="Times New Roman"/>
          <w:color w:val="010101"/>
          <w:w w:val="105"/>
          <w:sz w:val="24"/>
          <w:szCs w:val="24"/>
        </w:rPr>
        <w:t>If</w:t>
      </w:r>
      <w:r w:rsidRPr="00BB519F">
        <w:rPr>
          <w:rFonts w:ascii="Times New Roman" w:hAnsi="Times New Roman" w:cs="Times New Roman"/>
          <w:color w:val="010101"/>
          <w:spacing w:val="27"/>
          <w:w w:val="105"/>
          <w:sz w:val="24"/>
          <w:szCs w:val="24"/>
        </w:rPr>
        <w:t xml:space="preserve"> </w:t>
      </w:r>
      <w:r w:rsidRPr="00BB519F">
        <w:rPr>
          <w:rFonts w:ascii="Times New Roman" w:hAnsi="Times New Roman" w:cs="Times New Roman"/>
          <w:color w:val="010101"/>
          <w:w w:val="105"/>
          <w:sz w:val="24"/>
          <w:szCs w:val="24"/>
        </w:rPr>
        <w:t>providers</w:t>
      </w:r>
      <w:r w:rsidRPr="00BB519F">
        <w:rPr>
          <w:rFonts w:ascii="Times New Roman" w:hAnsi="Times New Roman" w:cs="Times New Roman"/>
          <w:color w:val="010101"/>
          <w:spacing w:val="25"/>
          <w:w w:val="105"/>
          <w:sz w:val="24"/>
          <w:szCs w:val="24"/>
        </w:rPr>
        <w:t xml:space="preserve"> </w:t>
      </w:r>
      <w:r w:rsidRPr="00BB519F">
        <w:rPr>
          <w:rFonts w:ascii="Times New Roman" w:hAnsi="Times New Roman" w:cs="Times New Roman"/>
          <w:color w:val="010101"/>
          <w:w w:val="105"/>
          <w:sz w:val="24"/>
          <w:szCs w:val="24"/>
        </w:rPr>
        <w:t>are required to</w:t>
      </w:r>
      <w:r w:rsidRPr="00BB519F">
        <w:rPr>
          <w:rFonts w:ascii="Times New Roman" w:hAnsi="Times New Roman" w:cs="Times New Roman"/>
          <w:color w:val="010101"/>
          <w:spacing w:val="32"/>
          <w:w w:val="105"/>
          <w:sz w:val="24"/>
          <w:szCs w:val="24"/>
        </w:rPr>
        <w:t xml:space="preserve"> </w:t>
      </w:r>
      <w:r w:rsidRPr="00BB519F">
        <w:rPr>
          <w:rFonts w:ascii="Times New Roman" w:hAnsi="Times New Roman" w:cs="Times New Roman"/>
          <w:color w:val="010101"/>
          <w:w w:val="105"/>
          <w:sz w:val="24"/>
          <w:szCs w:val="24"/>
        </w:rPr>
        <w:t>return any portion</w:t>
      </w:r>
      <w:r w:rsidRPr="00BB519F">
        <w:rPr>
          <w:rFonts w:ascii="Times New Roman" w:hAnsi="Times New Roman" w:cs="Times New Roman"/>
          <w:color w:val="010101"/>
          <w:spacing w:val="21"/>
          <w:w w:val="105"/>
          <w:sz w:val="24"/>
          <w:szCs w:val="24"/>
        </w:rPr>
        <w:t xml:space="preserve"> </w:t>
      </w:r>
      <w:r w:rsidRPr="00BB519F">
        <w:rPr>
          <w:rFonts w:ascii="Times New Roman" w:hAnsi="Times New Roman" w:cs="Times New Roman"/>
          <w:color w:val="010101"/>
          <w:w w:val="105"/>
          <w:sz w:val="24"/>
          <w:szCs w:val="24"/>
        </w:rPr>
        <w:t>of payments, provide</w:t>
      </w:r>
      <w:r w:rsidRPr="00BB519F">
        <w:rPr>
          <w:rFonts w:ascii="Times New Roman" w:hAnsi="Times New Roman" w:cs="Times New Roman"/>
          <w:color w:val="010101"/>
          <w:spacing w:val="21"/>
          <w:w w:val="105"/>
          <w:sz w:val="24"/>
          <w:szCs w:val="24"/>
        </w:rPr>
        <w:t xml:space="preserve"> </w:t>
      </w:r>
      <w:r w:rsidRPr="00BB519F">
        <w:rPr>
          <w:rFonts w:ascii="Times New Roman" w:hAnsi="Times New Roman" w:cs="Times New Roman"/>
          <w:color w:val="010101"/>
          <w:w w:val="105"/>
          <w:sz w:val="24"/>
          <w:szCs w:val="24"/>
        </w:rPr>
        <w:t>a full description</w:t>
      </w:r>
      <w:r w:rsidRPr="00BB519F">
        <w:rPr>
          <w:rFonts w:ascii="Times New Roman" w:hAnsi="Times New Roman" w:cs="Times New Roman"/>
          <w:color w:val="010101"/>
          <w:spacing w:val="21"/>
          <w:w w:val="105"/>
          <w:sz w:val="24"/>
          <w:szCs w:val="24"/>
        </w:rPr>
        <w:t xml:space="preserve"> </w:t>
      </w:r>
      <w:r w:rsidRPr="00BB519F">
        <w:rPr>
          <w:rFonts w:ascii="Times New Roman" w:hAnsi="Times New Roman" w:cs="Times New Roman"/>
          <w:color w:val="010101"/>
          <w:w w:val="105"/>
          <w:sz w:val="24"/>
          <w:szCs w:val="24"/>
        </w:rPr>
        <w:t>of</w:t>
      </w:r>
      <w:r w:rsidRPr="00BB519F">
        <w:rPr>
          <w:rFonts w:ascii="Times New Roman" w:hAnsi="Times New Roman" w:cs="Times New Roman"/>
          <w:color w:val="010101"/>
          <w:spacing w:val="22"/>
          <w:w w:val="105"/>
          <w:sz w:val="24"/>
          <w:szCs w:val="24"/>
        </w:rPr>
        <w:t xml:space="preserve"> </w:t>
      </w:r>
      <w:r w:rsidRPr="00BB519F">
        <w:rPr>
          <w:rFonts w:ascii="Times New Roman" w:hAnsi="Times New Roman" w:cs="Times New Roman"/>
          <w:color w:val="010101"/>
          <w:w w:val="105"/>
          <w:sz w:val="24"/>
          <w:szCs w:val="24"/>
        </w:rPr>
        <w:t>the repayment process.</w:t>
      </w:r>
      <w:ins w:id="1024" w:author="Danielle Motley" w:date="2023-11-21T15:37:00Z">
        <w:r w:rsidR="003E434E">
          <w:rPr>
            <w:rFonts w:ascii="Times New Roman" w:hAnsi="Times New Roman" w:cs="Times New Roman"/>
            <w:color w:val="010101"/>
            <w:spacing w:val="80"/>
            <w:w w:val="105"/>
            <w:sz w:val="24"/>
            <w:szCs w:val="24"/>
          </w:rPr>
          <w:t xml:space="preserve"> </w:t>
        </w:r>
      </w:ins>
      <w:del w:id="1025" w:author="Danielle Motley" w:date="2023-11-21T15:37:00Z">
        <w:r w:rsidRPr="00BB519F" w:rsidDel="003E434E">
          <w:rPr>
            <w:rFonts w:ascii="Times New Roman" w:hAnsi="Times New Roman" w:cs="Times New Roman"/>
            <w:color w:val="010101"/>
            <w:spacing w:val="80"/>
            <w:w w:val="105"/>
            <w:sz w:val="24"/>
            <w:szCs w:val="24"/>
          </w:rPr>
          <w:delText xml:space="preserve"> </w:delText>
        </w:r>
      </w:del>
      <w:r w:rsidRPr="00BB519F">
        <w:rPr>
          <w:rFonts w:ascii="Times New Roman" w:hAnsi="Times New Roman" w:cs="Times New Roman"/>
          <w:color w:val="010101"/>
          <w:w w:val="105"/>
          <w:sz w:val="24"/>
          <w:szCs w:val="24"/>
        </w:rPr>
        <w:t>Include in your response a full</w:t>
      </w:r>
      <w:r w:rsidRPr="00BB519F">
        <w:rPr>
          <w:rFonts w:ascii="Times New Roman" w:hAnsi="Times New Roman" w:cs="Times New Roman"/>
          <w:color w:val="010101"/>
          <w:spacing w:val="-5"/>
          <w:w w:val="105"/>
          <w:sz w:val="24"/>
          <w:szCs w:val="24"/>
        </w:rPr>
        <w:t xml:space="preserve"> </w:t>
      </w:r>
      <w:r w:rsidRPr="00BB519F">
        <w:rPr>
          <w:rFonts w:ascii="Times New Roman" w:hAnsi="Times New Roman" w:cs="Times New Roman"/>
          <w:color w:val="010101"/>
          <w:w w:val="105"/>
          <w:sz w:val="24"/>
          <w:szCs w:val="24"/>
        </w:rPr>
        <w:t>description of the methodology for the return</w:t>
      </w:r>
      <w:r w:rsidRPr="00BB519F">
        <w:rPr>
          <w:rFonts w:ascii="Times New Roman" w:hAnsi="Times New Roman" w:cs="Times New Roman"/>
          <w:color w:val="010101"/>
          <w:spacing w:val="-4"/>
          <w:w w:val="105"/>
          <w:sz w:val="24"/>
          <w:szCs w:val="24"/>
        </w:rPr>
        <w:t xml:space="preserve"> </w:t>
      </w:r>
      <w:r w:rsidRPr="00BB519F">
        <w:rPr>
          <w:rFonts w:ascii="Times New Roman" w:hAnsi="Times New Roman" w:cs="Times New Roman"/>
          <w:color w:val="010101"/>
          <w:w w:val="105"/>
          <w:sz w:val="24"/>
          <w:szCs w:val="24"/>
        </w:rPr>
        <w:t>of any of</w:t>
      </w:r>
      <w:r w:rsidRPr="00BB519F">
        <w:rPr>
          <w:rFonts w:ascii="Times New Roman" w:hAnsi="Times New Roman" w:cs="Times New Roman"/>
          <w:color w:val="010101"/>
          <w:spacing w:val="38"/>
          <w:w w:val="105"/>
          <w:sz w:val="24"/>
          <w:szCs w:val="24"/>
        </w:rPr>
        <w:t xml:space="preserve"> </w:t>
      </w:r>
      <w:r w:rsidRPr="00BB519F">
        <w:rPr>
          <w:rFonts w:ascii="Times New Roman" w:hAnsi="Times New Roman" w:cs="Times New Roman"/>
          <w:color w:val="010101"/>
          <w:w w:val="105"/>
          <w:sz w:val="24"/>
          <w:szCs w:val="24"/>
        </w:rPr>
        <w:t>the</w:t>
      </w:r>
      <w:ins w:id="1026" w:author="Danielle Motley" w:date="2023-11-21T15:37:00Z">
        <w:r w:rsidR="003E434E">
          <w:rPr>
            <w:rFonts w:ascii="Times New Roman" w:hAnsi="Times New Roman" w:cs="Times New Roman"/>
            <w:color w:val="010101"/>
            <w:spacing w:val="40"/>
            <w:w w:val="105"/>
            <w:sz w:val="24"/>
            <w:szCs w:val="24"/>
          </w:rPr>
          <w:t xml:space="preserve"> </w:t>
        </w:r>
      </w:ins>
      <w:del w:id="1027" w:author="Danielle Motley" w:date="2023-11-21T15:37:00Z">
        <w:r w:rsidRPr="00BB519F" w:rsidDel="003E434E">
          <w:rPr>
            <w:rFonts w:ascii="Times New Roman" w:hAnsi="Times New Roman" w:cs="Times New Roman"/>
            <w:color w:val="010101"/>
            <w:spacing w:val="40"/>
            <w:w w:val="105"/>
            <w:sz w:val="24"/>
            <w:szCs w:val="24"/>
          </w:rPr>
          <w:delText xml:space="preserve"> </w:delText>
        </w:r>
      </w:del>
      <w:r w:rsidRPr="00BB519F">
        <w:rPr>
          <w:rFonts w:ascii="Times New Roman" w:hAnsi="Times New Roman" w:cs="Times New Roman"/>
          <w:color w:val="010101"/>
          <w:w w:val="105"/>
          <w:sz w:val="24"/>
          <w:szCs w:val="24"/>
        </w:rPr>
        <w:t xml:space="preserve">payments, a complete listing of providers that return a portion of their payments, </w:t>
      </w:r>
      <w:r w:rsidR="004F7D1E">
        <w:rPr>
          <w:rFonts w:ascii="Times New Roman" w:hAnsi="Times New Roman" w:cs="Times New Roman"/>
          <w:color w:val="010101"/>
          <w:w w:val="105"/>
          <w:sz w:val="24"/>
          <w:szCs w:val="24"/>
        </w:rPr>
        <w:t>who they return the funds to (</w:t>
      </w:r>
      <w:r w:rsidR="004F7D1E" w:rsidRPr="00BB519F">
        <w:rPr>
          <w:rFonts w:ascii="Times New Roman" w:hAnsi="Times New Roman" w:cs="Times New Roman"/>
          <w:color w:val="010101"/>
          <w:w w:val="105"/>
          <w:sz w:val="24"/>
          <w:szCs w:val="24"/>
        </w:rPr>
        <w:t>state, local governmental</w:t>
      </w:r>
      <w:r w:rsidR="004F7D1E" w:rsidRPr="00BB519F">
        <w:rPr>
          <w:rFonts w:ascii="Times New Roman" w:hAnsi="Times New Roman" w:cs="Times New Roman"/>
          <w:color w:val="010101"/>
          <w:spacing w:val="25"/>
          <w:w w:val="105"/>
          <w:sz w:val="24"/>
          <w:szCs w:val="24"/>
        </w:rPr>
        <w:t xml:space="preserve"> </w:t>
      </w:r>
      <w:r w:rsidR="004F7D1E" w:rsidRPr="00BB519F">
        <w:rPr>
          <w:rFonts w:ascii="Times New Roman" w:hAnsi="Times New Roman" w:cs="Times New Roman"/>
          <w:color w:val="010101"/>
          <w:w w:val="105"/>
          <w:sz w:val="24"/>
          <w:szCs w:val="24"/>
        </w:rPr>
        <w:t>entity, or any other intermediary</w:t>
      </w:r>
      <w:r w:rsidR="004F7D1E" w:rsidRPr="00BB519F">
        <w:rPr>
          <w:rFonts w:ascii="Times New Roman" w:hAnsi="Times New Roman" w:cs="Times New Roman"/>
          <w:color w:val="010101"/>
          <w:spacing w:val="24"/>
          <w:w w:val="105"/>
          <w:sz w:val="24"/>
          <w:szCs w:val="24"/>
        </w:rPr>
        <w:t xml:space="preserve"> </w:t>
      </w:r>
      <w:r w:rsidR="004F7D1E" w:rsidRPr="00BB519F">
        <w:rPr>
          <w:rFonts w:ascii="Times New Roman" w:hAnsi="Times New Roman" w:cs="Times New Roman"/>
          <w:color w:val="010101"/>
          <w:w w:val="105"/>
          <w:sz w:val="24"/>
          <w:szCs w:val="24"/>
        </w:rPr>
        <w:t>organization</w:t>
      </w:r>
      <w:r w:rsidR="004F7D1E">
        <w:rPr>
          <w:rFonts w:ascii="Times New Roman" w:hAnsi="Times New Roman" w:cs="Times New Roman"/>
          <w:color w:val="010101"/>
          <w:w w:val="105"/>
          <w:sz w:val="24"/>
          <w:szCs w:val="24"/>
        </w:rPr>
        <w:t>),</w:t>
      </w:r>
      <w:del w:id="1028" w:author="Danielle Motley" w:date="2023-11-21T15:37:00Z">
        <w:r w:rsidR="004F7D1E" w:rsidDel="003E434E">
          <w:rPr>
            <w:rFonts w:ascii="Times New Roman" w:hAnsi="Times New Roman" w:cs="Times New Roman"/>
            <w:color w:val="010101"/>
            <w:w w:val="105"/>
            <w:sz w:val="24"/>
            <w:szCs w:val="24"/>
          </w:rPr>
          <w:delText xml:space="preserve"> </w:delText>
        </w:r>
      </w:del>
      <w:r w:rsidR="004F7D1E">
        <w:rPr>
          <w:rFonts w:ascii="Times New Roman" w:hAnsi="Times New Roman" w:cs="Times New Roman"/>
          <w:color w:val="010101"/>
          <w:w w:val="105"/>
          <w:sz w:val="24"/>
          <w:szCs w:val="24"/>
        </w:rPr>
        <w:t xml:space="preserve"> </w:t>
      </w:r>
      <w:r w:rsidRPr="00BB519F">
        <w:rPr>
          <w:rFonts w:ascii="Times New Roman" w:hAnsi="Times New Roman" w:cs="Times New Roman"/>
          <w:color w:val="010101"/>
          <w:w w:val="105"/>
          <w:sz w:val="24"/>
          <w:szCs w:val="24"/>
        </w:rPr>
        <w:t>the amount or percentage of payments that are returned, and</w:t>
      </w:r>
      <w:r w:rsidRPr="00BB519F">
        <w:rPr>
          <w:rFonts w:ascii="Times New Roman" w:hAnsi="Times New Roman" w:cs="Times New Roman"/>
          <w:color w:val="010101"/>
          <w:spacing w:val="-6"/>
          <w:w w:val="105"/>
          <w:sz w:val="24"/>
          <w:szCs w:val="24"/>
        </w:rPr>
        <w:t xml:space="preserve"> </w:t>
      </w:r>
      <w:r w:rsidRPr="00BB519F">
        <w:rPr>
          <w:rFonts w:ascii="Times New Roman" w:hAnsi="Times New Roman" w:cs="Times New Roman"/>
          <w:color w:val="010101"/>
          <w:w w:val="105"/>
          <w:sz w:val="24"/>
          <w:szCs w:val="24"/>
        </w:rPr>
        <w:t>the</w:t>
      </w:r>
      <w:r w:rsidR="004F7D1E">
        <w:rPr>
          <w:rFonts w:ascii="Times New Roman" w:hAnsi="Times New Roman" w:cs="Times New Roman"/>
          <w:color w:val="010101"/>
          <w:spacing w:val="27"/>
          <w:w w:val="105"/>
          <w:sz w:val="24"/>
          <w:szCs w:val="24"/>
        </w:rPr>
        <w:t xml:space="preserve"> </w:t>
      </w:r>
      <w:r w:rsidRPr="00BB519F">
        <w:rPr>
          <w:rFonts w:ascii="Times New Roman" w:hAnsi="Times New Roman" w:cs="Times New Roman"/>
          <w:color w:val="010101"/>
          <w:w w:val="105"/>
          <w:sz w:val="24"/>
          <w:szCs w:val="24"/>
        </w:rPr>
        <w:t>disposition and</w:t>
      </w:r>
      <w:r w:rsidRPr="00BB519F">
        <w:rPr>
          <w:rFonts w:ascii="Times New Roman" w:hAnsi="Times New Roman" w:cs="Times New Roman"/>
          <w:color w:val="010101"/>
          <w:spacing w:val="-2"/>
          <w:w w:val="105"/>
          <w:sz w:val="24"/>
          <w:szCs w:val="24"/>
        </w:rPr>
        <w:t xml:space="preserve"> </w:t>
      </w:r>
      <w:r w:rsidRPr="00BB519F">
        <w:rPr>
          <w:rFonts w:ascii="Times New Roman" w:hAnsi="Times New Roman" w:cs="Times New Roman"/>
          <w:color w:val="010101"/>
          <w:w w:val="105"/>
          <w:sz w:val="24"/>
          <w:szCs w:val="24"/>
        </w:rPr>
        <w:t>use of the</w:t>
      </w:r>
      <w:r w:rsidRPr="00BB519F">
        <w:rPr>
          <w:rFonts w:ascii="Times New Roman" w:hAnsi="Times New Roman" w:cs="Times New Roman"/>
          <w:color w:val="010101"/>
          <w:spacing w:val="39"/>
          <w:w w:val="105"/>
          <w:sz w:val="24"/>
          <w:szCs w:val="24"/>
        </w:rPr>
        <w:t xml:space="preserve"> </w:t>
      </w:r>
      <w:r w:rsidRPr="00BB519F">
        <w:rPr>
          <w:rFonts w:ascii="Times New Roman" w:hAnsi="Times New Roman" w:cs="Times New Roman"/>
          <w:color w:val="010101"/>
          <w:w w:val="105"/>
          <w:sz w:val="24"/>
          <w:szCs w:val="24"/>
        </w:rPr>
        <w:t>funds once they are returned (e.g., general fund, medical services account, etc.).</w:t>
      </w:r>
      <w:r w:rsidRPr="00BB519F">
        <w:rPr>
          <w:noProof/>
          <w:sz w:val="20"/>
        </w:rPr>
        <w:t xml:space="preserve"> </w:t>
      </w:r>
    </w:p>
    <w:p w14:paraId="2FFC6AE5" w14:textId="77777777" w:rsidR="007B3229" w:rsidRPr="007B3229" w:rsidRDefault="007B3229">
      <w:pPr>
        <w:spacing w:line="276" w:lineRule="auto"/>
        <w:ind w:left="180"/>
        <w:contextualSpacing/>
        <w:rPr>
          <w:ins w:id="1029" w:author="Danielle Motley" w:date="2023-11-20T12:36:00Z"/>
          <w:noProof/>
          <w:sz w:val="16"/>
          <w:szCs w:val="16"/>
          <w:rPrChange w:id="1030" w:author="Danielle Motley" w:date="2023-11-20T12:38:00Z">
            <w:rPr>
              <w:ins w:id="1031" w:author="Danielle Motley" w:date="2023-11-20T12:36:00Z"/>
              <w:noProof/>
              <w:sz w:val="20"/>
            </w:rPr>
          </w:rPrChange>
        </w:rPr>
        <w:pPrChange w:id="1032" w:author="Danielle Motley" w:date="2023-11-20T12:38:00Z">
          <w:pPr>
            <w:spacing w:line="276" w:lineRule="auto"/>
            <w:ind w:left="-450"/>
            <w:contextualSpacing/>
          </w:pPr>
        </w:pPrChange>
      </w:pPr>
    </w:p>
    <w:p w14:paraId="00F7ED80" w14:textId="139099A4" w:rsidR="007B3229" w:rsidDel="007B3229" w:rsidRDefault="007B3229">
      <w:pPr>
        <w:spacing w:line="276" w:lineRule="auto"/>
        <w:ind w:left="-450"/>
        <w:contextualSpacing/>
        <w:rPr>
          <w:del w:id="1033" w:author="Danielle Motley" w:date="2023-11-20T12:38:00Z"/>
          <w:noProof/>
          <w:sz w:val="20"/>
        </w:rPr>
        <w:pPrChange w:id="1034" w:author="Danielle Motley" w:date="2023-11-20T11:22:00Z">
          <w:pPr>
            <w:spacing w:line="276" w:lineRule="auto"/>
            <w:ind w:left="-450"/>
          </w:pPr>
        </w:pPrChange>
      </w:pPr>
    </w:p>
    <w:p w14:paraId="15031F85" w14:textId="5654CA57" w:rsidR="004B6EC2" w:rsidDel="007B3229" w:rsidRDefault="00BB519F">
      <w:pPr>
        <w:spacing w:line="276" w:lineRule="auto"/>
        <w:ind w:left="180"/>
        <w:contextualSpacing/>
        <w:rPr>
          <w:del w:id="1035" w:author="Danielle Motley" w:date="2023-11-20T12:36:00Z"/>
          <w:rFonts w:ascii="Times New Roman" w:hAnsi="Times New Roman" w:cs="Times New Roman"/>
          <w:sz w:val="24"/>
          <w:szCs w:val="24"/>
        </w:rPr>
        <w:pPrChange w:id="1036" w:author="Danielle Motley" w:date="2023-11-20T12:40:00Z">
          <w:pPr>
            <w:ind w:left="-450"/>
          </w:pPr>
        </w:pPrChange>
      </w:pPr>
      <w:r>
        <w:rPr>
          <w:noProof/>
          <w:sz w:val="20"/>
        </w:rPr>
        <mc:AlternateContent>
          <mc:Choice Requires="wpg">
            <w:drawing>
              <wp:inline distT="0" distB="0" distL="0" distR="0" wp14:anchorId="54233870" wp14:editId="5499AD2B">
                <wp:extent cx="6263640" cy="1508760"/>
                <wp:effectExtent l="0" t="0" r="3810" b="0"/>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1508760"/>
                          <a:chOff x="0" y="0"/>
                          <a:chExt cx="9905" cy="2352"/>
                        </a:xfrm>
                      </wpg:grpSpPr>
                      <wps:wsp>
                        <wps:cNvPr id="74" name="docshape1028"/>
                        <wps:cNvSpPr>
                          <a:spLocks/>
                        </wps:cNvSpPr>
                        <wps:spPr bwMode="auto">
                          <a:xfrm>
                            <a:off x="0" y="0"/>
                            <a:ext cx="9905" cy="2352"/>
                          </a:xfrm>
                          <a:custGeom>
                            <a:avLst/>
                            <a:gdLst>
                              <a:gd name="T0" fmla="*/ 9905 w 9905"/>
                              <a:gd name="T1" fmla="*/ 2352 h 2352"/>
                              <a:gd name="T2" fmla="*/ 0 w 9905"/>
                              <a:gd name="T3" fmla="*/ 2352 h 2352"/>
                              <a:gd name="T4" fmla="*/ 0 w 9905"/>
                              <a:gd name="T5" fmla="*/ 0 h 2352"/>
                              <a:gd name="T6" fmla="*/ 9905 w 9905"/>
                              <a:gd name="T7" fmla="*/ 0 h 2352"/>
                              <a:gd name="T8" fmla="*/ 9905 w 9905"/>
                              <a:gd name="T9" fmla="*/ 7 h 2352"/>
                              <a:gd name="T10" fmla="*/ 17 w 9905"/>
                              <a:gd name="T11" fmla="*/ 7 h 2352"/>
                              <a:gd name="T12" fmla="*/ 10 w 9905"/>
                              <a:gd name="T13" fmla="*/ 14 h 2352"/>
                              <a:gd name="T14" fmla="*/ 17 w 9905"/>
                              <a:gd name="T15" fmla="*/ 14 h 2352"/>
                              <a:gd name="T16" fmla="*/ 17 w 9905"/>
                              <a:gd name="T17" fmla="*/ 2338 h 2352"/>
                              <a:gd name="T18" fmla="*/ 10 w 9905"/>
                              <a:gd name="T19" fmla="*/ 2338 h 2352"/>
                              <a:gd name="T20" fmla="*/ 17 w 9905"/>
                              <a:gd name="T21" fmla="*/ 2345 h 2352"/>
                              <a:gd name="T22" fmla="*/ 9905 w 9905"/>
                              <a:gd name="T23" fmla="*/ 2345 h 2352"/>
                              <a:gd name="T24" fmla="*/ 9905 w 9905"/>
                              <a:gd name="T25" fmla="*/ 2352 h 2352"/>
                              <a:gd name="T26" fmla="*/ 17 w 9905"/>
                              <a:gd name="T27" fmla="*/ 14 h 2352"/>
                              <a:gd name="T28" fmla="*/ 10 w 9905"/>
                              <a:gd name="T29" fmla="*/ 14 h 2352"/>
                              <a:gd name="T30" fmla="*/ 17 w 9905"/>
                              <a:gd name="T31" fmla="*/ 7 h 2352"/>
                              <a:gd name="T32" fmla="*/ 17 w 9905"/>
                              <a:gd name="T33" fmla="*/ 14 h 2352"/>
                              <a:gd name="T34" fmla="*/ 9890 w 9905"/>
                              <a:gd name="T35" fmla="*/ 14 h 2352"/>
                              <a:gd name="T36" fmla="*/ 17 w 9905"/>
                              <a:gd name="T37" fmla="*/ 14 h 2352"/>
                              <a:gd name="T38" fmla="*/ 17 w 9905"/>
                              <a:gd name="T39" fmla="*/ 7 h 2352"/>
                              <a:gd name="T40" fmla="*/ 9890 w 9905"/>
                              <a:gd name="T41" fmla="*/ 7 h 2352"/>
                              <a:gd name="T42" fmla="*/ 9890 w 9905"/>
                              <a:gd name="T43" fmla="*/ 14 h 2352"/>
                              <a:gd name="T44" fmla="*/ 9890 w 9905"/>
                              <a:gd name="T45" fmla="*/ 2345 h 2352"/>
                              <a:gd name="T46" fmla="*/ 9890 w 9905"/>
                              <a:gd name="T47" fmla="*/ 7 h 2352"/>
                              <a:gd name="T48" fmla="*/ 9898 w 9905"/>
                              <a:gd name="T49" fmla="*/ 14 h 2352"/>
                              <a:gd name="T50" fmla="*/ 9905 w 9905"/>
                              <a:gd name="T51" fmla="*/ 14 h 2352"/>
                              <a:gd name="T52" fmla="*/ 9905 w 9905"/>
                              <a:gd name="T53" fmla="*/ 2338 h 2352"/>
                              <a:gd name="T54" fmla="*/ 9898 w 9905"/>
                              <a:gd name="T55" fmla="*/ 2338 h 2352"/>
                              <a:gd name="T56" fmla="*/ 9890 w 9905"/>
                              <a:gd name="T57" fmla="*/ 2345 h 2352"/>
                              <a:gd name="T58" fmla="*/ 9905 w 9905"/>
                              <a:gd name="T59" fmla="*/ 14 h 2352"/>
                              <a:gd name="T60" fmla="*/ 9898 w 9905"/>
                              <a:gd name="T61" fmla="*/ 14 h 2352"/>
                              <a:gd name="T62" fmla="*/ 9890 w 9905"/>
                              <a:gd name="T63" fmla="*/ 7 h 2352"/>
                              <a:gd name="T64" fmla="*/ 9905 w 9905"/>
                              <a:gd name="T65" fmla="*/ 7 h 2352"/>
                              <a:gd name="T66" fmla="*/ 9905 w 9905"/>
                              <a:gd name="T67" fmla="*/ 14 h 2352"/>
                              <a:gd name="T68" fmla="*/ 17 w 9905"/>
                              <a:gd name="T69" fmla="*/ 2345 h 2352"/>
                              <a:gd name="T70" fmla="*/ 10 w 9905"/>
                              <a:gd name="T71" fmla="*/ 2338 h 2352"/>
                              <a:gd name="T72" fmla="*/ 17 w 9905"/>
                              <a:gd name="T73" fmla="*/ 2338 h 2352"/>
                              <a:gd name="T74" fmla="*/ 17 w 9905"/>
                              <a:gd name="T75" fmla="*/ 2345 h 2352"/>
                              <a:gd name="T76" fmla="*/ 9890 w 9905"/>
                              <a:gd name="T77" fmla="*/ 2345 h 2352"/>
                              <a:gd name="T78" fmla="*/ 17 w 9905"/>
                              <a:gd name="T79" fmla="*/ 2345 h 2352"/>
                              <a:gd name="T80" fmla="*/ 17 w 9905"/>
                              <a:gd name="T81" fmla="*/ 2338 h 2352"/>
                              <a:gd name="T82" fmla="*/ 9890 w 9905"/>
                              <a:gd name="T83" fmla="*/ 2338 h 2352"/>
                              <a:gd name="T84" fmla="*/ 9890 w 9905"/>
                              <a:gd name="T85" fmla="*/ 2345 h 2352"/>
                              <a:gd name="T86" fmla="*/ 9905 w 9905"/>
                              <a:gd name="T87" fmla="*/ 2345 h 2352"/>
                              <a:gd name="T88" fmla="*/ 9890 w 9905"/>
                              <a:gd name="T89" fmla="*/ 2345 h 2352"/>
                              <a:gd name="T90" fmla="*/ 9898 w 9905"/>
                              <a:gd name="T91" fmla="*/ 2338 h 2352"/>
                              <a:gd name="T92" fmla="*/ 9905 w 9905"/>
                              <a:gd name="T93" fmla="*/ 2338 h 2352"/>
                              <a:gd name="T94" fmla="*/ 9905 w 9905"/>
                              <a:gd name="T95" fmla="*/ 2345 h 23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905" h="2352">
                                <a:moveTo>
                                  <a:pt x="9905" y="2352"/>
                                </a:moveTo>
                                <a:lnTo>
                                  <a:pt x="0" y="2352"/>
                                </a:lnTo>
                                <a:lnTo>
                                  <a:pt x="0" y="0"/>
                                </a:lnTo>
                                <a:lnTo>
                                  <a:pt x="9905" y="0"/>
                                </a:lnTo>
                                <a:lnTo>
                                  <a:pt x="9905" y="7"/>
                                </a:lnTo>
                                <a:lnTo>
                                  <a:pt x="17" y="7"/>
                                </a:lnTo>
                                <a:lnTo>
                                  <a:pt x="10" y="14"/>
                                </a:lnTo>
                                <a:lnTo>
                                  <a:pt x="17" y="14"/>
                                </a:lnTo>
                                <a:lnTo>
                                  <a:pt x="17" y="2338"/>
                                </a:lnTo>
                                <a:lnTo>
                                  <a:pt x="10" y="2338"/>
                                </a:lnTo>
                                <a:lnTo>
                                  <a:pt x="17" y="2345"/>
                                </a:lnTo>
                                <a:lnTo>
                                  <a:pt x="9905" y="2345"/>
                                </a:lnTo>
                                <a:lnTo>
                                  <a:pt x="9905" y="2352"/>
                                </a:lnTo>
                                <a:close/>
                                <a:moveTo>
                                  <a:pt x="17" y="14"/>
                                </a:moveTo>
                                <a:lnTo>
                                  <a:pt x="10" y="14"/>
                                </a:lnTo>
                                <a:lnTo>
                                  <a:pt x="17" y="7"/>
                                </a:lnTo>
                                <a:lnTo>
                                  <a:pt x="17" y="14"/>
                                </a:lnTo>
                                <a:close/>
                                <a:moveTo>
                                  <a:pt x="9890" y="14"/>
                                </a:moveTo>
                                <a:lnTo>
                                  <a:pt x="17" y="14"/>
                                </a:lnTo>
                                <a:lnTo>
                                  <a:pt x="17" y="7"/>
                                </a:lnTo>
                                <a:lnTo>
                                  <a:pt x="9890" y="7"/>
                                </a:lnTo>
                                <a:lnTo>
                                  <a:pt x="9890" y="14"/>
                                </a:lnTo>
                                <a:close/>
                                <a:moveTo>
                                  <a:pt x="9890" y="2345"/>
                                </a:moveTo>
                                <a:lnTo>
                                  <a:pt x="9890" y="7"/>
                                </a:lnTo>
                                <a:lnTo>
                                  <a:pt x="9898" y="14"/>
                                </a:lnTo>
                                <a:lnTo>
                                  <a:pt x="9905" y="14"/>
                                </a:lnTo>
                                <a:lnTo>
                                  <a:pt x="9905" y="2338"/>
                                </a:lnTo>
                                <a:lnTo>
                                  <a:pt x="9898" y="2338"/>
                                </a:lnTo>
                                <a:lnTo>
                                  <a:pt x="9890" y="2345"/>
                                </a:lnTo>
                                <a:close/>
                                <a:moveTo>
                                  <a:pt x="9905" y="14"/>
                                </a:moveTo>
                                <a:lnTo>
                                  <a:pt x="9898" y="14"/>
                                </a:lnTo>
                                <a:lnTo>
                                  <a:pt x="9890" y="7"/>
                                </a:lnTo>
                                <a:lnTo>
                                  <a:pt x="9905" y="7"/>
                                </a:lnTo>
                                <a:lnTo>
                                  <a:pt x="9905" y="14"/>
                                </a:lnTo>
                                <a:close/>
                                <a:moveTo>
                                  <a:pt x="17" y="2345"/>
                                </a:moveTo>
                                <a:lnTo>
                                  <a:pt x="10" y="2338"/>
                                </a:lnTo>
                                <a:lnTo>
                                  <a:pt x="17" y="2338"/>
                                </a:lnTo>
                                <a:lnTo>
                                  <a:pt x="17" y="2345"/>
                                </a:lnTo>
                                <a:close/>
                                <a:moveTo>
                                  <a:pt x="9890" y="2345"/>
                                </a:moveTo>
                                <a:lnTo>
                                  <a:pt x="17" y="2345"/>
                                </a:lnTo>
                                <a:lnTo>
                                  <a:pt x="17" y="2338"/>
                                </a:lnTo>
                                <a:lnTo>
                                  <a:pt x="9890" y="2338"/>
                                </a:lnTo>
                                <a:lnTo>
                                  <a:pt x="9890" y="2345"/>
                                </a:lnTo>
                                <a:close/>
                                <a:moveTo>
                                  <a:pt x="9905" y="2345"/>
                                </a:moveTo>
                                <a:lnTo>
                                  <a:pt x="9890" y="2345"/>
                                </a:lnTo>
                                <a:lnTo>
                                  <a:pt x="9898" y="2338"/>
                                </a:lnTo>
                                <a:lnTo>
                                  <a:pt x="9905" y="2338"/>
                                </a:lnTo>
                                <a:lnTo>
                                  <a:pt x="9905" y="23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0D7CFDE" id="Group 73" o:spid="_x0000_s1026" style="width:493.2pt;height:118.8pt;mso-position-horizontal-relative:char;mso-position-vertical-relative:line" coordsize="9905,2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">
                <v:shape id="docshape1028" o:spid="_x0000_s1027" style="position:absolute;width:9905;height:2352;visibility:visible;mso-wrap-style:square;v-text-anchor:top" coordsize="9905,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" path="m9905,2352l,2352,,,9905,r,7l17,7r-7,7l17,14r,2324l10,2338r7,7l9905,2345r,7xm17,14r-7,l17,7r,7xm9890,14l17,14r,-7l9890,7r,7xm9890,2345l9890,7r8,7l9905,14r,2324l9898,2338r-8,7xm9905,14r-7,l9890,7r15,l9905,14xm17,2345r-7,-7l17,2338r,7xm9890,2345r-9873,l17,2338r9873,l9890,2345xm9905,2345r-15,l9898,2338r7,l9905,2345xe" fillcolor="black" stroked="f">
                  <v:path arrowok="t" o:connecttype="custom" o:connectlocs="9905,2352;0,2352;0,0;9905,0;9905,7;17,7;10,14;17,14;17,2338;10,2338;17,2345;9905,2345;9905,2352;17,14;10,14;17,7;17,14;9890,14;17,14;17,7;9890,7;9890,14;9890,2345;9890,7;9898,14;9905,14;9905,2338;9898,2338;9890,2345;9905,14;9898,14;9890,7;9905,7;9905,14;17,2345;10,2338;17,2338;17,2345;9890,2345;17,2345;17,2338;9890,2338;9890,2345;9905,2345;9890,2345;9898,2338;9905,2338;9905,2345" o:connectangles="0,0,0,0,0,0,0,0,0,0,0,0,0,0,0,0,0,0,0,0,0,0,0,0,0,0,0,0,0,0,0,0,0,0,0,0,0,0,0,0,0,0,0,0,0,0,0,0"/>
                </v:shape>
                <w10:anchorlock/>
              </v:group>
            </w:pict>
          </mc:Fallback>
        </mc:AlternateContent>
      </w:r>
    </w:p>
    <w:p w14:paraId="3FFC667B" w14:textId="4478C000" w:rsidR="004B6EC2" w:rsidDel="007B3229" w:rsidRDefault="004B6EC2">
      <w:pPr>
        <w:spacing w:line="276" w:lineRule="auto"/>
        <w:ind w:left="180"/>
        <w:contextualSpacing/>
        <w:rPr>
          <w:del w:id="1037" w:author="Danielle Motley" w:date="2023-11-20T12:39:00Z"/>
          <w:rFonts w:ascii="Times New Roman" w:hAnsi="Times New Roman" w:cs="Times New Roman"/>
          <w:sz w:val="24"/>
          <w:szCs w:val="24"/>
        </w:rPr>
        <w:pPrChange w:id="1038" w:author="Danielle Motley" w:date="2023-11-20T12:40:00Z">
          <w:pPr>
            <w:ind w:left="-450" w:hanging="360"/>
          </w:pPr>
        </w:pPrChange>
      </w:pPr>
    </w:p>
    <w:p w14:paraId="4A854EE2" w14:textId="502D3D49" w:rsidR="004B6EC2" w:rsidDel="007B3229" w:rsidRDefault="004B6EC2">
      <w:pPr>
        <w:spacing w:line="276" w:lineRule="auto"/>
        <w:ind w:left="180" w:hanging="360"/>
        <w:contextualSpacing/>
        <w:rPr>
          <w:del w:id="1039" w:author="Danielle Motley" w:date="2023-11-20T12:39:00Z"/>
          <w:rFonts w:ascii="Times New Roman" w:hAnsi="Times New Roman" w:cs="Times New Roman"/>
          <w:sz w:val="24"/>
          <w:szCs w:val="24"/>
        </w:rPr>
        <w:pPrChange w:id="1040" w:author="Danielle Motley" w:date="2023-11-20T12:40:00Z">
          <w:pPr>
            <w:ind w:left="-450" w:hanging="360"/>
          </w:pPr>
        </w:pPrChange>
      </w:pPr>
    </w:p>
    <w:p w14:paraId="0A799DE1" w14:textId="782173AE" w:rsidR="004B6EC2" w:rsidDel="007B3229" w:rsidRDefault="004B6EC2">
      <w:pPr>
        <w:spacing w:line="276" w:lineRule="auto"/>
        <w:ind w:left="180" w:hanging="360"/>
        <w:contextualSpacing/>
        <w:rPr>
          <w:del w:id="1041" w:author="Danielle Motley" w:date="2023-11-20T12:39:00Z"/>
          <w:rFonts w:ascii="Times New Roman" w:hAnsi="Times New Roman" w:cs="Times New Roman"/>
          <w:sz w:val="24"/>
          <w:szCs w:val="24"/>
        </w:rPr>
        <w:pPrChange w:id="1042" w:author="Danielle Motley" w:date="2023-11-20T12:40:00Z">
          <w:pPr>
            <w:ind w:left="-450" w:hanging="360"/>
          </w:pPr>
        </w:pPrChange>
      </w:pPr>
    </w:p>
    <w:p w14:paraId="06839946" w14:textId="0D9A7DA5" w:rsidR="004B6EC2" w:rsidDel="007B3229" w:rsidRDefault="004B6EC2">
      <w:pPr>
        <w:spacing w:line="276" w:lineRule="auto"/>
        <w:ind w:left="180" w:hanging="360"/>
        <w:contextualSpacing/>
        <w:rPr>
          <w:del w:id="1043" w:author="Danielle Motley" w:date="2023-11-20T12:39:00Z"/>
          <w:rFonts w:ascii="Times New Roman" w:hAnsi="Times New Roman" w:cs="Times New Roman"/>
          <w:sz w:val="24"/>
          <w:szCs w:val="24"/>
        </w:rPr>
        <w:pPrChange w:id="1044" w:author="Danielle Motley" w:date="2023-11-20T12:40:00Z">
          <w:pPr>
            <w:ind w:left="-450" w:hanging="360"/>
          </w:pPr>
        </w:pPrChange>
      </w:pPr>
    </w:p>
    <w:p w14:paraId="507721C8" w14:textId="6558DC55" w:rsidR="004B6EC2" w:rsidDel="007B3229" w:rsidRDefault="004B6EC2">
      <w:pPr>
        <w:spacing w:line="276" w:lineRule="auto"/>
        <w:ind w:left="180" w:hanging="360"/>
        <w:contextualSpacing/>
        <w:rPr>
          <w:del w:id="1045" w:author="Danielle Motley" w:date="2023-11-20T12:39:00Z"/>
          <w:rFonts w:ascii="Times New Roman" w:hAnsi="Times New Roman" w:cs="Times New Roman"/>
          <w:sz w:val="24"/>
          <w:szCs w:val="24"/>
        </w:rPr>
        <w:pPrChange w:id="1046" w:author="Danielle Motley" w:date="2023-11-20T12:40:00Z">
          <w:pPr>
            <w:ind w:left="-450" w:hanging="360"/>
          </w:pPr>
        </w:pPrChange>
      </w:pPr>
    </w:p>
    <w:p w14:paraId="12F9ECB6" w14:textId="0416466C" w:rsidR="004B6EC2" w:rsidDel="007B3229" w:rsidRDefault="004B6EC2">
      <w:pPr>
        <w:spacing w:line="276" w:lineRule="auto"/>
        <w:ind w:left="180" w:hanging="360"/>
        <w:contextualSpacing/>
        <w:rPr>
          <w:del w:id="1047" w:author="Danielle Motley" w:date="2023-11-20T12:39:00Z"/>
          <w:rFonts w:ascii="Times New Roman" w:hAnsi="Times New Roman" w:cs="Times New Roman"/>
          <w:sz w:val="24"/>
          <w:szCs w:val="24"/>
        </w:rPr>
        <w:pPrChange w:id="1048" w:author="Danielle Motley" w:date="2023-11-20T12:40:00Z">
          <w:pPr>
            <w:ind w:left="-450" w:hanging="360"/>
          </w:pPr>
        </w:pPrChange>
      </w:pPr>
    </w:p>
    <w:p w14:paraId="63A84A50" w14:textId="5BADCDBD" w:rsidR="004B6EC2" w:rsidDel="007B3229" w:rsidRDefault="004B6EC2">
      <w:pPr>
        <w:spacing w:line="276" w:lineRule="auto"/>
        <w:ind w:left="180" w:hanging="360"/>
        <w:contextualSpacing/>
        <w:rPr>
          <w:del w:id="1049" w:author="Danielle Motley" w:date="2023-11-20T12:39:00Z"/>
          <w:rFonts w:ascii="Times New Roman" w:hAnsi="Times New Roman" w:cs="Times New Roman"/>
          <w:sz w:val="24"/>
          <w:szCs w:val="24"/>
        </w:rPr>
        <w:pPrChange w:id="1050" w:author="Danielle Motley" w:date="2023-11-20T12:40:00Z">
          <w:pPr>
            <w:ind w:left="-450" w:hanging="360"/>
          </w:pPr>
        </w:pPrChange>
      </w:pPr>
    </w:p>
    <w:p w14:paraId="5A5DBDD1" w14:textId="5F589828" w:rsidR="004B6EC2" w:rsidDel="007B3229" w:rsidRDefault="004B6EC2">
      <w:pPr>
        <w:spacing w:line="276" w:lineRule="auto"/>
        <w:ind w:left="180" w:hanging="360"/>
        <w:contextualSpacing/>
        <w:rPr>
          <w:del w:id="1051" w:author="Danielle Motley" w:date="2023-11-20T12:39:00Z"/>
          <w:rFonts w:ascii="Times New Roman" w:hAnsi="Times New Roman" w:cs="Times New Roman"/>
          <w:sz w:val="24"/>
          <w:szCs w:val="24"/>
        </w:rPr>
        <w:pPrChange w:id="1052" w:author="Danielle Motley" w:date="2023-11-20T12:40:00Z">
          <w:pPr>
            <w:ind w:left="-450" w:hanging="360"/>
          </w:pPr>
        </w:pPrChange>
      </w:pPr>
    </w:p>
    <w:p w14:paraId="3566819B" w14:textId="05EEAEC9" w:rsidR="004B6EC2" w:rsidDel="007B3229" w:rsidRDefault="004B6EC2">
      <w:pPr>
        <w:spacing w:line="276" w:lineRule="auto"/>
        <w:ind w:left="180" w:hanging="360"/>
        <w:contextualSpacing/>
        <w:rPr>
          <w:del w:id="1053" w:author="Danielle Motley" w:date="2023-11-20T12:39:00Z"/>
          <w:rFonts w:ascii="Times New Roman" w:hAnsi="Times New Roman" w:cs="Times New Roman"/>
          <w:sz w:val="24"/>
          <w:szCs w:val="24"/>
        </w:rPr>
        <w:pPrChange w:id="1054" w:author="Danielle Motley" w:date="2023-11-20T12:40:00Z">
          <w:pPr>
            <w:ind w:left="-450" w:hanging="360"/>
          </w:pPr>
        </w:pPrChange>
      </w:pPr>
    </w:p>
    <w:p w14:paraId="2BC431A4" w14:textId="00297B33" w:rsidR="004B6EC2" w:rsidDel="007B3229" w:rsidRDefault="004B6EC2">
      <w:pPr>
        <w:spacing w:line="276" w:lineRule="auto"/>
        <w:ind w:left="180" w:hanging="360"/>
        <w:contextualSpacing/>
        <w:rPr>
          <w:del w:id="1055" w:author="Danielle Motley" w:date="2023-11-20T12:39:00Z"/>
          <w:rFonts w:ascii="Times New Roman" w:hAnsi="Times New Roman" w:cs="Times New Roman"/>
          <w:sz w:val="24"/>
          <w:szCs w:val="24"/>
        </w:rPr>
        <w:pPrChange w:id="1056" w:author="Danielle Motley" w:date="2023-11-20T12:40:00Z">
          <w:pPr>
            <w:ind w:left="-450" w:hanging="360"/>
          </w:pPr>
        </w:pPrChange>
      </w:pPr>
    </w:p>
    <w:p w14:paraId="49D8CF84" w14:textId="680598DC" w:rsidR="004B6EC2" w:rsidDel="007B3229" w:rsidRDefault="004B6EC2">
      <w:pPr>
        <w:spacing w:line="276" w:lineRule="auto"/>
        <w:ind w:left="180" w:hanging="360"/>
        <w:contextualSpacing/>
        <w:rPr>
          <w:del w:id="1057" w:author="Danielle Motley" w:date="2023-11-20T12:39:00Z"/>
          <w:rFonts w:ascii="Times New Roman" w:hAnsi="Times New Roman" w:cs="Times New Roman"/>
          <w:sz w:val="24"/>
          <w:szCs w:val="24"/>
        </w:rPr>
        <w:pPrChange w:id="1058" w:author="Danielle Motley" w:date="2023-11-20T12:40:00Z">
          <w:pPr>
            <w:ind w:left="-450" w:hanging="360"/>
          </w:pPr>
        </w:pPrChange>
      </w:pPr>
    </w:p>
    <w:p w14:paraId="4D9CC307" w14:textId="749C1886" w:rsidR="004B6EC2" w:rsidDel="007B3229" w:rsidRDefault="004B6EC2">
      <w:pPr>
        <w:spacing w:line="276" w:lineRule="auto"/>
        <w:ind w:left="180" w:hanging="360"/>
        <w:contextualSpacing/>
        <w:rPr>
          <w:del w:id="1059" w:author="Danielle Motley" w:date="2023-11-20T12:39:00Z"/>
          <w:rFonts w:ascii="Times New Roman" w:hAnsi="Times New Roman" w:cs="Times New Roman"/>
          <w:sz w:val="24"/>
          <w:szCs w:val="24"/>
        </w:rPr>
        <w:pPrChange w:id="1060" w:author="Danielle Motley" w:date="2023-11-20T12:40:00Z">
          <w:pPr>
            <w:ind w:left="-450" w:hanging="360"/>
          </w:pPr>
        </w:pPrChange>
      </w:pPr>
    </w:p>
    <w:p w14:paraId="26DF9B38" w14:textId="684B31B0" w:rsidR="004B6EC2" w:rsidDel="007B3229" w:rsidRDefault="004B6EC2">
      <w:pPr>
        <w:spacing w:line="276" w:lineRule="auto"/>
        <w:ind w:left="180" w:hanging="360"/>
        <w:contextualSpacing/>
        <w:rPr>
          <w:del w:id="1061" w:author="Danielle Motley" w:date="2023-11-20T12:39:00Z"/>
          <w:rFonts w:ascii="Times New Roman" w:hAnsi="Times New Roman" w:cs="Times New Roman"/>
          <w:sz w:val="24"/>
          <w:szCs w:val="24"/>
        </w:rPr>
        <w:pPrChange w:id="1062" w:author="Danielle Motley" w:date="2023-11-20T12:40:00Z">
          <w:pPr>
            <w:ind w:left="-450" w:hanging="360"/>
          </w:pPr>
        </w:pPrChange>
      </w:pPr>
    </w:p>
    <w:p w14:paraId="00F38ACF" w14:textId="20EA5999" w:rsidR="00C16B82" w:rsidRPr="00077590" w:rsidRDefault="00C16B82">
      <w:pPr>
        <w:spacing w:line="276" w:lineRule="auto"/>
        <w:ind w:left="180"/>
        <w:contextualSpacing/>
        <w:rPr>
          <w:rFonts w:ascii="Times New Roman" w:hAnsi="Times New Roman" w:cs="Times New Roman"/>
          <w:sz w:val="24"/>
          <w:szCs w:val="24"/>
        </w:rPr>
        <w:pPrChange w:id="1063" w:author="Danielle Motley" w:date="2023-11-20T12:40:00Z">
          <w:pPr/>
        </w:pPrChange>
      </w:pPr>
    </w:p>
    <w:sectPr w:rsidR="00C16B82" w:rsidRPr="00077590">
      <w:footerReference w:type="default" r:id="rId1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4" w:author="DMCP" w:date="2023-11-17T14:34:00Z" w:initials="DMCP">
    <w:p w14:paraId="17DBB528" w14:textId="77777777" w:rsidR="00E24E0C" w:rsidRDefault="00E24E0C" w:rsidP="00E24E0C">
      <w:pPr>
        <w:pStyle w:val="CommentText"/>
      </w:pPr>
      <w:r>
        <w:rPr>
          <w:rStyle w:val="CommentReference"/>
        </w:rPr>
        <w:annotationRef/>
      </w:r>
      <w:r>
        <w:t>Reframed to match the slide edits.</w:t>
      </w:r>
    </w:p>
  </w:comment>
  <w:comment w:id="935" w:author="DMCP" w:date="2023-11-17T15:50:00Z" w:initials="DMCP">
    <w:p w14:paraId="62C17C39" w14:textId="77777777" w:rsidR="00E24E0C" w:rsidRDefault="00E24E0C" w:rsidP="00E24E0C">
      <w:pPr>
        <w:pStyle w:val="CommentText"/>
      </w:pPr>
      <w:r>
        <w:rPr>
          <w:rStyle w:val="CommentReference"/>
        </w:rPr>
        <w:annotationRef/>
      </w:r>
      <w:r>
        <w:t>Also suggest moving down to align with the guidance reviewed earlier this month.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DBB528" w15:done="0"/>
  <w15:commentEx w15:paraId="62C17C39" w15:paraIdParent="17DBB5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1123A4C" w16cex:dateUtc="2023-11-17T19:34:00Z">
    <w16cex:extLst>
      <w16:ext w16:uri="{CE6994B0-6A32-4C9F-8C6B-6E91EDA988CE}">
        <cr:reactions xmlns:cr="http://schemas.microsoft.com/office/comments/2020/reactions">
          <cr:reaction reactionType="1">
            <cr:reactionInfo dateUtc="2023-11-20T13:23:48Z">
              <cr:user userId="Danielle Motley" userProvider="None" userName="Danielle Motley"/>
            </cr:reactionInfo>
          </cr:reaction>
        </cr:reactions>
      </w16:ext>
    </w16cex:extLst>
  </w16cex:commentExtensible>
  <w16cex:commentExtensible w16cex:durableId="383E6A37" w16cex:dateUtc="2023-11-17T2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DBB528" w16cid:durableId="51123A4C"/>
  <w16cid:commentId w16cid:paraId="62C17C39" w16cid:durableId="383E6A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F702D" w14:textId="77777777" w:rsidR="00F16BC9" w:rsidRDefault="00F16BC9" w:rsidP="00C16B82">
      <w:pPr>
        <w:spacing w:after="0" w:line="240" w:lineRule="auto"/>
      </w:pPr>
      <w:r>
        <w:separator/>
      </w:r>
    </w:p>
  </w:endnote>
  <w:endnote w:type="continuationSeparator" w:id="0">
    <w:p w14:paraId="374E9469" w14:textId="77777777" w:rsidR="00F16BC9" w:rsidRDefault="00F16BC9" w:rsidP="00C16B82">
      <w:pPr>
        <w:spacing w:after="0" w:line="240" w:lineRule="auto"/>
      </w:pPr>
      <w:r>
        <w:continuationSeparator/>
      </w:r>
    </w:p>
  </w:endnote>
  <w:endnote w:type="continuationNotice" w:id="1">
    <w:p w14:paraId="0ED57841" w14:textId="77777777" w:rsidR="00F16BC9" w:rsidRDefault="00F16B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5960"/>
      <w:docPartObj>
        <w:docPartGallery w:val="Page Numbers (Bottom of Page)"/>
        <w:docPartUnique/>
      </w:docPartObj>
    </w:sdtPr>
    <w:sdtEndPr>
      <w:rPr>
        <w:noProof/>
      </w:rPr>
    </w:sdtEndPr>
    <w:sdtContent>
      <w:p w14:paraId="2B7A56E9" w14:textId="2D825FF1" w:rsidR="00F46508" w:rsidRDefault="00F4650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D3C763" w14:textId="6883135E" w:rsidR="00C16B82" w:rsidRDefault="00C16B82">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1064" w:author="Danielle Motley" w:date="2023-11-20T11:09:00Z"/>
  <w:sdt>
    <w:sdtPr>
      <w:id w:val="1679316407"/>
      <w:docPartObj>
        <w:docPartGallery w:val="Page Numbers (Bottom of Page)"/>
        <w:docPartUnique/>
      </w:docPartObj>
    </w:sdtPr>
    <w:sdtEndPr>
      <w:rPr>
        <w:noProof/>
      </w:rPr>
    </w:sdtEndPr>
    <w:sdtContent>
      <w:customXmlInsRangeEnd w:id="1064"/>
      <w:p w14:paraId="4981DDBA" w14:textId="4780C4DA" w:rsidR="00215EE2" w:rsidRDefault="00215EE2">
        <w:pPr>
          <w:pStyle w:val="Footer"/>
          <w:jc w:val="right"/>
          <w:rPr>
            <w:ins w:id="1065" w:author="Danielle Motley" w:date="2023-11-20T11:09:00Z"/>
          </w:rPr>
        </w:pPr>
        <w:ins w:id="1066" w:author="Danielle Motley" w:date="2023-11-20T11:09:00Z">
          <w:r>
            <w:fldChar w:fldCharType="begin"/>
          </w:r>
          <w:r>
            <w:instrText xml:space="preserve"> PAGE   \* MERGEFORMAT </w:instrText>
          </w:r>
          <w:r>
            <w:fldChar w:fldCharType="separate"/>
          </w:r>
          <w:r>
            <w:rPr>
              <w:noProof/>
            </w:rPr>
            <w:t>2</w:t>
          </w:r>
          <w:r>
            <w:rPr>
              <w:noProof/>
            </w:rPr>
            <w:fldChar w:fldCharType="end"/>
          </w:r>
        </w:ins>
      </w:p>
      <w:customXmlInsRangeStart w:id="1067" w:author="Danielle Motley" w:date="2023-11-20T11:09:00Z"/>
    </w:sdtContent>
  </w:sdt>
  <w:customXmlInsRangeEnd w:id="1067"/>
  <w:p w14:paraId="039DE597" w14:textId="77777777" w:rsidR="00C16B82" w:rsidRDefault="00C16B82" w:rsidP="00215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50110" w14:textId="77777777" w:rsidR="00F16BC9" w:rsidRDefault="00F16BC9" w:rsidP="00C16B82">
      <w:pPr>
        <w:spacing w:after="0" w:line="240" w:lineRule="auto"/>
      </w:pPr>
      <w:r>
        <w:separator/>
      </w:r>
    </w:p>
  </w:footnote>
  <w:footnote w:type="continuationSeparator" w:id="0">
    <w:p w14:paraId="19AA58E4" w14:textId="77777777" w:rsidR="00F16BC9" w:rsidRDefault="00F16BC9" w:rsidP="00C16B82">
      <w:pPr>
        <w:spacing w:after="0" w:line="240" w:lineRule="auto"/>
      </w:pPr>
      <w:r>
        <w:continuationSeparator/>
      </w:r>
    </w:p>
  </w:footnote>
  <w:footnote w:type="continuationNotice" w:id="1">
    <w:p w14:paraId="012F06FF" w14:textId="77777777" w:rsidR="00F16BC9" w:rsidRDefault="00F16BC9">
      <w:pPr>
        <w:spacing w:after="0" w:line="240" w:lineRule="auto"/>
      </w:pPr>
    </w:p>
  </w:footnote>
  <w:footnote w:id="2">
    <w:p w14:paraId="02933ABA" w14:textId="1A1A215D" w:rsidR="00DA697D" w:rsidRDefault="00DA697D">
      <w:pPr>
        <w:pStyle w:val="FootnoteText"/>
      </w:pPr>
      <w:r>
        <w:rPr>
          <w:rStyle w:val="FootnoteReference"/>
        </w:rPr>
        <w:footnoteRef/>
      </w:r>
      <w:r>
        <w:t xml:space="preserve"> </w:t>
      </w:r>
      <w:r w:rsidRPr="00DA697D">
        <w:t>H.R. 4302, 113th Congress.  Protecting Access to Medicare Act of 2014.  PL No 113</w:t>
      </w:r>
      <w:r w:rsidR="00DF16BC">
        <w:t>-</w:t>
      </w:r>
      <w:r w:rsidRPr="00DA697D">
        <w:t xml:space="preserve">92; April 2, 2014.  </w:t>
      </w:r>
      <w:hyperlink r:id="rId1" w:history="1">
        <w:r w:rsidRPr="00DD55B2">
          <w:rPr>
            <w:rStyle w:val="Hyperlink"/>
          </w:rPr>
          <w:t>https://www.congress.gov/bill/113th-congress/house-bill/4302</w:t>
        </w:r>
      </w:hyperlink>
      <w:r>
        <w:t xml:space="preserve"> </w:t>
      </w:r>
    </w:p>
  </w:footnote>
  <w:footnote w:id="3">
    <w:p w14:paraId="1FEECF09" w14:textId="5E6BCF8D" w:rsidR="009774AD" w:rsidRDefault="009774AD">
      <w:pPr>
        <w:pStyle w:val="FootnoteText"/>
      </w:pPr>
      <w:r>
        <w:rPr>
          <w:rStyle w:val="FootnoteReference"/>
        </w:rPr>
        <w:footnoteRef/>
      </w:r>
      <w:r>
        <w:t xml:space="preserve"> </w:t>
      </w:r>
      <w:r w:rsidRPr="009774AD">
        <w:t xml:space="preserve">On March 16, 2023, the U.S. Department of </w:t>
      </w:r>
      <w:proofErr w:type="gramStart"/>
      <w:r w:rsidRPr="009774AD">
        <w:t>Health</w:t>
      </w:r>
      <w:proofErr w:type="gramEnd"/>
      <w:r w:rsidRPr="009774AD">
        <w:t xml:space="preserve"> and Human Services (HHS), through the Substance Abuse and Mental Health Services Administration (SAMHSA), awarded 15 states each with $1 million, one-year CCBHC planning grants. The 15 states selected </w:t>
      </w:r>
      <w:r>
        <w:t>were</w:t>
      </w:r>
      <w:r w:rsidRPr="009774AD">
        <w:t xml:space="preserve"> Alabama, Delaware, Georgia, Iowa, Kansas, Maine, Mississippi, Montana, North Carolina, New Hampshire, New Mexico, Ohio, Rhode Island, Vermont, </w:t>
      </w:r>
      <w:r>
        <w:t xml:space="preserve">and </w:t>
      </w:r>
      <w:r w:rsidRPr="009774AD">
        <w:t>West Virginia.</w:t>
      </w:r>
    </w:p>
  </w:footnote>
  <w:footnote w:id="4">
    <w:p w14:paraId="0713A352" w14:textId="4BD5B8CF" w:rsidR="009774AD" w:rsidRDefault="009774AD">
      <w:pPr>
        <w:pStyle w:val="FootnoteText"/>
      </w:pPr>
      <w:r>
        <w:rPr>
          <w:rStyle w:val="FootnoteReference"/>
        </w:rPr>
        <w:footnoteRef/>
      </w:r>
      <w:r>
        <w:t xml:space="preserve"> </w:t>
      </w:r>
      <w:r w:rsidRPr="009774AD">
        <w:t>The updated criteria, released in March 2023, are available at https://www.samhsa.gov/sites/default/files/ccbhc-criteria-2023.pdf.</w:t>
      </w:r>
    </w:p>
  </w:footnote>
  <w:footnote w:id="5">
    <w:p w14:paraId="2E0A41E6" w14:textId="16DB2744" w:rsidR="009774AD" w:rsidRDefault="009774AD">
      <w:pPr>
        <w:pStyle w:val="FootnoteText"/>
      </w:pPr>
      <w:r>
        <w:rPr>
          <w:rStyle w:val="FootnoteReference"/>
        </w:rPr>
        <w:footnoteRef/>
      </w:r>
      <w:r>
        <w:t xml:space="preserve"> </w:t>
      </w:r>
      <w:r w:rsidRPr="009774AD">
        <w:t xml:space="preserve">The updated </w:t>
      </w:r>
      <w:r>
        <w:t>PPS guidance</w:t>
      </w:r>
      <w:r w:rsidRPr="009774AD">
        <w:t xml:space="preserve">, </w:t>
      </w:r>
      <w:r w:rsidR="009456B5">
        <w:t xml:space="preserve">anticipated to be </w:t>
      </w:r>
      <w:r w:rsidRPr="009774AD">
        <w:t xml:space="preserve">released </w:t>
      </w:r>
      <w:r w:rsidR="009456B5">
        <w:t>by December 31, 2023</w:t>
      </w:r>
      <w:r w:rsidRPr="009774AD">
        <w:t>,</w:t>
      </w:r>
      <w:r w:rsidR="008F50EF">
        <w:t xml:space="preserve">will be </w:t>
      </w:r>
      <w:r w:rsidRPr="009774AD">
        <w:t>available</w:t>
      </w:r>
      <w:r>
        <w:t xml:space="preserve"> at</w:t>
      </w:r>
      <w:r w:rsidRPr="009774AD">
        <w:t xml:space="preserve"> </w:t>
      </w:r>
      <w:proofErr w:type="gramStart"/>
      <w:r w:rsidRPr="009774AD">
        <w:t>https://www.medicaid.gov/medicaid/financial-management/section-223-demonstration-program-improve-community-mental-health-services/index.html</w:t>
      </w:r>
      <w:proofErr w:type="gramEnd"/>
    </w:p>
  </w:footnote>
  <w:footnote w:id="6">
    <w:p w14:paraId="338E481C" w14:textId="4554B85F" w:rsidR="00176DD4" w:rsidRDefault="00176DD4">
      <w:pPr>
        <w:pStyle w:val="FootnoteText"/>
      </w:pPr>
      <w:r>
        <w:rPr>
          <w:rStyle w:val="FootnoteReference"/>
        </w:rPr>
        <w:footnoteRef/>
      </w:r>
      <w:r>
        <w:t xml:space="preserve"> </w:t>
      </w:r>
      <w:r>
        <w:rPr>
          <w:rFonts w:ascii="Times New Roman" w:hAnsi="Times New Roman" w:cs="Times New Roman"/>
          <w:sz w:val="24"/>
          <w:szCs w:val="24"/>
        </w:rPr>
        <w:t xml:space="preserve">For more information about evidence-based practices for mental and substance use conditions, please visit the SAMHSA Evidence-Based Practices Resource Center: </w:t>
      </w:r>
      <w:hyperlink r:id="rId2" w:history="1">
        <w:r w:rsidRPr="00B93ABC">
          <w:rPr>
            <w:rFonts w:ascii="Times New Roman" w:hAnsi="Times New Roman" w:cs="Times New Roman"/>
            <w:sz w:val="24"/>
            <w:szCs w:val="24"/>
          </w:rPr>
          <w:t>https://www.samhsa.gov/resource-search/ebp</w:t>
        </w:r>
      </w:hyperlink>
    </w:p>
  </w:footnote>
  <w:footnote w:id="7">
    <w:p w14:paraId="6ECDF1A2" w14:textId="77777777" w:rsidR="0069447E" w:rsidRDefault="0069447E" w:rsidP="0069447E">
      <w:pPr>
        <w:pStyle w:val="FootnoteText"/>
      </w:pPr>
      <w:r>
        <w:rPr>
          <w:rStyle w:val="FootnoteReference"/>
        </w:rPr>
        <w:footnoteRef/>
      </w:r>
      <w:r>
        <w:t xml:space="preserve"> </w:t>
      </w:r>
      <w:r w:rsidRPr="0069447E">
        <w:rPr>
          <w:rFonts w:ascii="Times New Roman" w:hAnsi="Times New Roman" w:cs="Times New Roman"/>
        </w:rPr>
        <w:t xml:space="preserve">CCBHC Criteria - Appendix B: </w:t>
      </w:r>
      <w:hyperlink r:id="rId3" w:history="1">
        <w:r w:rsidRPr="00CB3A03">
          <w:rPr>
            <w:rStyle w:val="Hyperlink"/>
            <w:rFonts w:ascii="Times New Roman" w:eastAsiaTheme="minorEastAsia" w:hAnsi="Times New Roman" w:cs="Times New Roman"/>
          </w:rPr>
          <w:t>https://www.samhsa.gov/sites/default/files/ccbhc-criteria-2023.pdf</w:t>
        </w:r>
      </w:hyperlink>
    </w:p>
  </w:footnote>
  <w:footnote w:id="8">
    <w:p w14:paraId="1A8909D1" w14:textId="77D568AD" w:rsidR="00EB3238" w:rsidRPr="00784654" w:rsidRDefault="00EB3238">
      <w:pPr>
        <w:pStyle w:val="FootnoteText"/>
        <w:rPr>
          <w:rFonts w:ascii="Times New Roman" w:hAnsi="Times New Roman" w:cs="Times New Roman"/>
        </w:rPr>
      </w:pPr>
      <w:r w:rsidRPr="00784654">
        <w:rPr>
          <w:rStyle w:val="FootnoteReference"/>
          <w:rFonts w:ascii="Times New Roman" w:hAnsi="Times New Roman" w:cs="Times New Roman"/>
        </w:rPr>
        <w:footnoteRef/>
      </w:r>
      <w:r w:rsidRPr="00784654">
        <w:rPr>
          <w:rFonts w:ascii="Times New Roman" w:hAnsi="Times New Roman" w:cs="Times New Roman"/>
        </w:rPr>
        <w:t xml:space="preserve"> An interim rate is requested as it is likely that the current DY data will not be available to the state in time to analyze and rebase the rate for the upcoming DY.</w:t>
      </w:r>
    </w:p>
  </w:footnote>
  <w:footnote w:id="9">
    <w:p w14:paraId="364294B3" w14:textId="030610B1" w:rsidR="00545D68" w:rsidRPr="00545D68" w:rsidRDefault="00545D68">
      <w:pPr>
        <w:pStyle w:val="FootnoteText"/>
        <w:rPr>
          <w:rFonts w:ascii="Times New Roman" w:hAnsi="Times New Roman" w:cs="Times New Roman"/>
        </w:rPr>
      </w:pPr>
      <w:r w:rsidRPr="00545D68">
        <w:rPr>
          <w:rStyle w:val="FootnoteReference"/>
          <w:rFonts w:ascii="Times New Roman" w:hAnsi="Times New Roman" w:cs="Times New Roman"/>
        </w:rPr>
        <w:footnoteRef/>
      </w:r>
      <w:r w:rsidRPr="00545D68">
        <w:rPr>
          <w:rFonts w:ascii="Times New Roman" w:hAnsi="Times New Roman" w:cs="Times New Roman"/>
        </w:rPr>
        <w:t xml:space="preserve"> An interim rate is requested as it is likely that </w:t>
      </w:r>
      <w:r w:rsidR="00554E12">
        <w:rPr>
          <w:rFonts w:ascii="Times New Roman" w:hAnsi="Times New Roman" w:cs="Times New Roman"/>
        </w:rPr>
        <w:t xml:space="preserve">current </w:t>
      </w:r>
      <w:r w:rsidRPr="00545D68">
        <w:rPr>
          <w:rFonts w:ascii="Times New Roman" w:hAnsi="Times New Roman" w:cs="Times New Roman"/>
        </w:rPr>
        <w:t xml:space="preserve">DY data will not be available to the state in time to analyze and rebase the rate for the </w:t>
      </w:r>
      <w:r w:rsidR="00554E12">
        <w:rPr>
          <w:rFonts w:ascii="Times New Roman" w:hAnsi="Times New Roman" w:cs="Times New Roman"/>
        </w:rPr>
        <w:t xml:space="preserve">upcoming </w:t>
      </w:r>
      <w:r w:rsidRPr="00545D68">
        <w:rPr>
          <w:rFonts w:ascii="Times New Roman" w:hAnsi="Times New Roman" w:cs="Times New Roman"/>
        </w:rPr>
        <w:t>DY payment.</w:t>
      </w:r>
    </w:p>
  </w:footnote>
  <w:footnote w:id="10">
    <w:p w14:paraId="29760552" w14:textId="0E021305" w:rsidR="00BA74A1" w:rsidRPr="00545D68" w:rsidRDefault="00BA74A1" w:rsidP="00BA74A1">
      <w:pPr>
        <w:pStyle w:val="FootnoteText"/>
        <w:rPr>
          <w:rFonts w:ascii="Times New Roman" w:hAnsi="Times New Roman" w:cs="Times New Roman"/>
        </w:rPr>
      </w:pPr>
      <w:r w:rsidRPr="00545D68">
        <w:rPr>
          <w:rStyle w:val="FootnoteReference"/>
          <w:rFonts w:ascii="Times New Roman" w:hAnsi="Times New Roman" w:cs="Times New Roman"/>
        </w:rPr>
        <w:footnoteRef/>
      </w:r>
      <w:r w:rsidRPr="00545D68">
        <w:rPr>
          <w:rFonts w:ascii="Times New Roman" w:hAnsi="Times New Roman" w:cs="Times New Roman"/>
        </w:rPr>
        <w:t xml:space="preserve"> An interim rate is requested as it is likely that </w:t>
      </w:r>
      <w:r w:rsidR="00D94FCB">
        <w:rPr>
          <w:rFonts w:ascii="Times New Roman" w:hAnsi="Times New Roman" w:cs="Times New Roman"/>
        </w:rPr>
        <w:t xml:space="preserve">the current </w:t>
      </w:r>
      <w:r w:rsidRPr="00545D68">
        <w:rPr>
          <w:rFonts w:ascii="Times New Roman" w:hAnsi="Times New Roman" w:cs="Times New Roman"/>
        </w:rPr>
        <w:t xml:space="preserve">DY data will not be available to the state in time to analyze and rebase the rate for the </w:t>
      </w:r>
      <w:r w:rsidR="00D94FCB">
        <w:rPr>
          <w:rFonts w:ascii="Times New Roman" w:hAnsi="Times New Roman" w:cs="Times New Roman"/>
        </w:rPr>
        <w:t xml:space="preserve">upcoming </w:t>
      </w:r>
      <w:r w:rsidRPr="00545D68">
        <w:rPr>
          <w:rFonts w:ascii="Times New Roman" w:hAnsi="Times New Roman" w:cs="Times New Roman"/>
        </w:rPr>
        <w:t>DY payment.</w:t>
      </w:r>
    </w:p>
  </w:footnote>
  <w:footnote w:id="11">
    <w:p w14:paraId="71883E72" w14:textId="770166C7" w:rsidR="00882CCE" w:rsidRPr="00545D68" w:rsidRDefault="00882CCE" w:rsidP="00882CCE">
      <w:pPr>
        <w:pStyle w:val="FootnoteText"/>
        <w:rPr>
          <w:rFonts w:ascii="Times New Roman" w:hAnsi="Times New Roman" w:cs="Times New Roman"/>
        </w:rPr>
      </w:pPr>
      <w:r w:rsidRPr="00545D68">
        <w:rPr>
          <w:rStyle w:val="FootnoteReference"/>
          <w:rFonts w:ascii="Times New Roman" w:hAnsi="Times New Roman" w:cs="Times New Roman"/>
        </w:rPr>
        <w:footnoteRef/>
      </w:r>
      <w:r w:rsidRPr="00545D68">
        <w:rPr>
          <w:rFonts w:ascii="Times New Roman" w:hAnsi="Times New Roman" w:cs="Times New Roman"/>
        </w:rPr>
        <w:t xml:space="preserve"> An interim rate is requested as it is likely that </w:t>
      </w:r>
      <w:r w:rsidR="00554E12">
        <w:rPr>
          <w:rFonts w:ascii="Times New Roman" w:hAnsi="Times New Roman" w:cs="Times New Roman"/>
        </w:rPr>
        <w:t xml:space="preserve">current </w:t>
      </w:r>
      <w:r w:rsidRPr="00545D68">
        <w:rPr>
          <w:rFonts w:ascii="Times New Roman" w:hAnsi="Times New Roman" w:cs="Times New Roman"/>
        </w:rPr>
        <w:t xml:space="preserve">DY data will not be available to the state in time to analyze and rebase the rate for the </w:t>
      </w:r>
      <w:r w:rsidR="00554E12">
        <w:rPr>
          <w:rFonts w:ascii="Times New Roman" w:hAnsi="Times New Roman" w:cs="Times New Roman"/>
        </w:rPr>
        <w:t xml:space="preserve">upcoming </w:t>
      </w:r>
      <w:r w:rsidRPr="00545D68">
        <w:rPr>
          <w:rFonts w:ascii="Times New Roman" w:hAnsi="Times New Roman" w:cs="Times New Roman"/>
        </w:rPr>
        <w:t>DY payment.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A50FE" w14:textId="1031FE53" w:rsidR="00C16B82" w:rsidRDefault="00C16B82">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9F79A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F570E"/>
    <w:multiLevelType w:val="hybridMultilevel"/>
    <w:tmpl w:val="D6063436"/>
    <w:lvl w:ilvl="0" w:tplc="B852B28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D71F23"/>
    <w:multiLevelType w:val="hybridMultilevel"/>
    <w:tmpl w:val="943C367E"/>
    <w:lvl w:ilvl="0" w:tplc="1D8035EC">
      <w:start w:val="1"/>
      <w:numFmt w:val="bullet"/>
      <w:lvlText w:val=""/>
      <w:lvlJc w:val="left"/>
      <w:pPr>
        <w:ind w:left="1440" w:hanging="360"/>
      </w:pPr>
      <w:rPr>
        <w:rFonts w:ascii="Wingdings" w:hAnsi="Wingdings" w:hint="default"/>
        <w:sz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E93C71"/>
    <w:multiLevelType w:val="hybridMultilevel"/>
    <w:tmpl w:val="FB707DAE"/>
    <w:lvl w:ilvl="0" w:tplc="1D8035EC">
      <w:start w:val="1"/>
      <w:numFmt w:val="bullet"/>
      <w:lvlText w:val=""/>
      <w:lvlJc w:val="left"/>
      <w:pPr>
        <w:ind w:left="720"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721F68"/>
    <w:multiLevelType w:val="hybridMultilevel"/>
    <w:tmpl w:val="00DC3AD4"/>
    <w:lvl w:ilvl="0" w:tplc="1D8035EC">
      <w:start w:val="1"/>
      <w:numFmt w:val="bullet"/>
      <w:lvlText w:val=""/>
      <w:lvlJc w:val="left"/>
      <w:pPr>
        <w:ind w:left="1080" w:hanging="360"/>
      </w:pPr>
      <w:rPr>
        <w:rFonts w:ascii="Wingdings" w:hAnsi="Wingdings" w:hint="default"/>
        <w:sz w:val="3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6243217"/>
    <w:multiLevelType w:val="hybridMultilevel"/>
    <w:tmpl w:val="B438394E"/>
    <w:lvl w:ilvl="0" w:tplc="C558755E">
      <w:start w:val="1"/>
      <w:numFmt w:val="bullet"/>
      <w:lvlText w:val=""/>
      <w:lvlJc w:val="left"/>
      <w:pPr>
        <w:ind w:left="720" w:hanging="360"/>
      </w:pPr>
      <w:rPr>
        <w:rFonts w:ascii="Symbol" w:hAnsi="Symbol"/>
      </w:rPr>
    </w:lvl>
    <w:lvl w:ilvl="1" w:tplc="2FAADC74">
      <w:start w:val="1"/>
      <w:numFmt w:val="bullet"/>
      <w:lvlText w:val=""/>
      <w:lvlJc w:val="left"/>
      <w:pPr>
        <w:ind w:left="720" w:hanging="360"/>
      </w:pPr>
      <w:rPr>
        <w:rFonts w:ascii="Symbol" w:hAnsi="Symbol"/>
      </w:rPr>
    </w:lvl>
    <w:lvl w:ilvl="2" w:tplc="DE4EF416">
      <w:start w:val="1"/>
      <w:numFmt w:val="bullet"/>
      <w:lvlText w:val=""/>
      <w:lvlJc w:val="left"/>
      <w:pPr>
        <w:ind w:left="720" w:hanging="360"/>
      </w:pPr>
      <w:rPr>
        <w:rFonts w:ascii="Symbol" w:hAnsi="Symbol"/>
      </w:rPr>
    </w:lvl>
    <w:lvl w:ilvl="3" w:tplc="868E981A">
      <w:start w:val="1"/>
      <w:numFmt w:val="bullet"/>
      <w:lvlText w:val=""/>
      <w:lvlJc w:val="left"/>
      <w:pPr>
        <w:ind w:left="720" w:hanging="360"/>
      </w:pPr>
      <w:rPr>
        <w:rFonts w:ascii="Symbol" w:hAnsi="Symbol"/>
      </w:rPr>
    </w:lvl>
    <w:lvl w:ilvl="4" w:tplc="CB3AF574">
      <w:start w:val="1"/>
      <w:numFmt w:val="bullet"/>
      <w:lvlText w:val=""/>
      <w:lvlJc w:val="left"/>
      <w:pPr>
        <w:ind w:left="720" w:hanging="360"/>
      </w:pPr>
      <w:rPr>
        <w:rFonts w:ascii="Symbol" w:hAnsi="Symbol"/>
      </w:rPr>
    </w:lvl>
    <w:lvl w:ilvl="5" w:tplc="1A48B05C">
      <w:start w:val="1"/>
      <w:numFmt w:val="bullet"/>
      <w:lvlText w:val=""/>
      <w:lvlJc w:val="left"/>
      <w:pPr>
        <w:ind w:left="720" w:hanging="360"/>
      </w:pPr>
      <w:rPr>
        <w:rFonts w:ascii="Symbol" w:hAnsi="Symbol"/>
      </w:rPr>
    </w:lvl>
    <w:lvl w:ilvl="6" w:tplc="42203A78">
      <w:start w:val="1"/>
      <w:numFmt w:val="bullet"/>
      <w:lvlText w:val=""/>
      <w:lvlJc w:val="left"/>
      <w:pPr>
        <w:ind w:left="720" w:hanging="360"/>
      </w:pPr>
      <w:rPr>
        <w:rFonts w:ascii="Symbol" w:hAnsi="Symbol"/>
      </w:rPr>
    </w:lvl>
    <w:lvl w:ilvl="7" w:tplc="870A2A90">
      <w:start w:val="1"/>
      <w:numFmt w:val="bullet"/>
      <w:lvlText w:val=""/>
      <w:lvlJc w:val="left"/>
      <w:pPr>
        <w:ind w:left="720" w:hanging="360"/>
      </w:pPr>
      <w:rPr>
        <w:rFonts w:ascii="Symbol" w:hAnsi="Symbol"/>
      </w:rPr>
    </w:lvl>
    <w:lvl w:ilvl="8" w:tplc="34E23AF0">
      <w:start w:val="1"/>
      <w:numFmt w:val="bullet"/>
      <w:lvlText w:val=""/>
      <w:lvlJc w:val="left"/>
      <w:pPr>
        <w:ind w:left="720" w:hanging="360"/>
      </w:pPr>
      <w:rPr>
        <w:rFonts w:ascii="Symbol" w:hAnsi="Symbol"/>
      </w:rPr>
    </w:lvl>
  </w:abstractNum>
  <w:abstractNum w:abstractNumId="6" w15:restartNumberingAfterBreak="0">
    <w:nsid w:val="06C56FD1"/>
    <w:multiLevelType w:val="hybridMultilevel"/>
    <w:tmpl w:val="C494FE44"/>
    <w:lvl w:ilvl="0" w:tplc="0FEC4154">
      <w:start w:val="1"/>
      <w:numFmt w:val="bullet"/>
      <w:lvlText w:val=""/>
      <w:lvlJc w:val="left"/>
      <w:pPr>
        <w:ind w:left="720" w:hanging="360"/>
      </w:pPr>
      <w:rPr>
        <w:rFonts w:ascii="Symbol" w:hAnsi="Symbol"/>
      </w:rPr>
    </w:lvl>
    <w:lvl w:ilvl="1" w:tplc="C734BD92">
      <w:start w:val="1"/>
      <w:numFmt w:val="bullet"/>
      <w:lvlText w:val=""/>
      <w:lvlJc w:val="left"/>
      <w:pPr>
        <w:ind w:left="720" w:hanging="360"/>
      </w:pPr>
      <w:rPr>
        <w:rFonts w:ascii="Symbol" w:hAnsi="Symbol"/>
      </w:rPr>
    </w:lvl>
    <w:lvl w:ilvl="2" w:tplc="320EB50C">
      <w:start w:val="1"/>
      <w:numFmt w:val="bullet"/>
      <w:lvlText w:val=""/>
      <w:lvlJc w:val="left"/>
      <w:pPr>
        <w:ind w:left="720" w:hanging="360"/>
      </w:pPr>
      <w:rPr>
        <w:rFonts w:ascii="Symbol" w:hAnsi="Symbol"/>
      </w:rPr>
    </w:lvl>
    <w:lvl w:ilvl="3" w:tplc="2F229098">
      <w:start w:val="1"/>
      <w:numFmt w:val="bullet"/>
      <w:lvlText w:val=""/>
      <w:lvlJc w:val="left"/>
      <w:pPr>
        <w:ind w:left="720" w:hanging="360"/>
      </w:pPr>
      <w:rPr>
        <w:rFonts w:ascii="Symbol" w:hAnsi="Symbol"/>
      </w:rPr>
    </w:lvl>
    <w:lvl w:ilvl="4" w:tplc="C1265968">
      <w:start w:val="1"/>
      <w:numFmt w:val="bullet"/>
      <w:lvlText w:val=""/>
      <w:lvlJc w:val="left"/>
      <w:pPr>
        <w:ind w:left="720" w:hanging="360"/>
      </w:pPr>
      <w:rPr>
        <w:rFonts w:ascii="Symbol" w:hAnsi="Symbol"/>
      </w:rPr>
    </w:lvl>
    <w:lvl w:ilvl="5" w:tplc="45BCB9DA">
      <w:start w:val="1"/>
      <w:numFmt w:val="bullet"/>
      <w:lvlText w:val=""/>
      <w:lvlJc w:val="left"/>
      <w:pPr>
        <w:ind w:left="720" w:hanging="360"/>
      </w:pPr>
      <w:rPr>
        <w:rFonts w:ascii="Symbol" w:hAnsi="Symbol"/>
      </w:rPr>
    </w:lvl>
    <w:lvl w:ilvl="6" w:tplc="9392CC4E">
      <w:start w:val="1"/>
      <w:numFmt w:val="bullet"/>
      <w:lvlText w:val=""/>
      <w:lvlJc w:val="left"/>
      <w:pPr>
        <w:ind w:left="720" w:hanging="360"/>
      </w:pPr>
      <w:rPr>
        <w:rFonts w:ascii="Symbol" w:hAnsi="Symbol"/>
      </w:rPr>
    </w:lvl>
    <w:lvl w:ilvl="7" w:tplc="6D6C2E22">
      <w:start w:val="1"/>
      <w:numFmt w:val="bullet"/>
      <w:lvlText w:val=""/>
      <w:lvlJc w:val="left"/>
      <w:pPr>
        <w:ind w:left="720" w:hanging="360"/>
      </w:pPr>
      <w:rPr>
        <w:rFonts w:ascii="Symbol" w:hAnsi="Symbol"/>
      </w:rPr>
    </w:lvl>
    <w:lvl w:ilvl="8" w:tplc="21D0B036">
      <w:start w:val="1"/>
      <w:numFmt w:val="bullet"/>
      <w:lvlText w:val=""/>
      <w:lvlJc w:val="left"/>
      <w:pPr>
        <w:ind w:left="720" w:hanging="360"/>
      </w:pPr>
      <w:rPr>
        <w:rFonts w:ascii="Symbol" w:hAnsi="Symbol"/>
      </w:rPr>
    </w:lvl>
  </w:abstractNum>
  <w:abstractNum w:abstractNumId="7" w15:restartNumberingAfterBreak="0">
    <w:nsid w:val="07B83BB7"/>
    <w:multiLevelType w:val="hybridMultilevel"/>
    <w:tmpl w:val="479C8A9C"/>
    <w:lvl w:ilvl="0" w:tplc="1D8035EC">
      <w:start w:val="1"/>
      <w:numFmt w:val="bullet"/>
      <w:lvlText w:val=""/>
      <w:lvlJc w:val="left"/>
      <w:pPr>
        <w:ind w:left="720"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3E3B3C"/>
    <w:multiLevelType w:val="hybridMultilevel"/>
    <w:tmpl w:val="EFBA7108"/>
    <w:lvl w:ilvl="0" w:tplc="1D8035EC">
      <w:start w:val="1"/>
      <w:numFmt w:val="bullet"/>
      <w:lvlText w:val=""/>
      <w:lvlJc w:val="left"/>
      <w:pPr>
        <w:ind w:left="1021" w:hanging="360"/>
      </w:pPr>
      <w:rPr>
        <w:rFonts w:ascii="Wingdings" w:hAnsi="Wingdings" w:hint="default"/>
        <w:sz w:val="36"/>
      </w:rPr>
    </w:lvl>
    <w:lvl w:ilvl="1" w:tplc="04090003" w:tentative="1">
      <w:start w:val="1"/>
      <w:numFmt w:val="bullet"/>
      <w:lvlText w:val="o"/>
      <w:lvlJc w:val="left"/>
      <w:pPr>
        <w:ind w:left="1741" w:hanging="360"/>
      </w:pPr>
      <w:rPr>
        <w:rFonts w:ascii="Courier New" w:hAnsi="Courier New" w:cs="Courier New" w:hint="default"/>
      </w:rPr>
    </w:lvl>
    <w:lvl w:ilvl="2" w:tplc="04090005" w:tentative="1">
      <w:start w:val="1"/>
      <w:numFmt w:val="bullet"/>
      <w:lvlText w:val=""/>
      <w:lvlJc w:val="left"/>
      <w:pPr>
        <w:ind w:left="2461" w:hanging="360"/>
      </w:pPr>
      <w:rPr>
        <w:rFonts w:ascii="Wingdings" w:hAnsi="Wingdings" w:hint="default"/>
      </w:rPr>
    </w:lvl>
    <w:lvl w:ilvl="3" w:tplc="04090001" w:tentative="1">
      <w:start w:val="1"/>
      <w:numFmt w:val="bullet"/>
      <w:lvlText w:val=""/>
      <w:lvlJc w:val="left"/>
      <w:pPr>
        <w:ind w:left="3181" w:hanging="360"/>
      </w:pPr>
      <w:rPr>
        <w:rFonts w:ascii="Symbol" w:hAnsi="Symbol" w:hint="default"/>
      </w:rPr>
    </w:lvl>
    <w:lvl w:ilvl="4" w:tplc="04090003" w:tentative="1">
      <w:start w:val="1"/>
      <w:numFmt w:val="bullet"/>
      <w:lvlText w:val="o"/>
      <w:lvlJc w:val="left"/>
      <w:pPr>
        <w:ind w:left="3901" w:hanging="360"/>
      </w:pPr>
      <w:rPr>
        <w:rFonts w:ascii="Courier New" w:hAnsi="Courier New" w:cs="Courier New" w:hint="default"/>
      </w:rPr>
    </w:lvl>
    <w:lvl w:ilvl="5" w:tplc="04090005" w:tentative="1">
      <w:start w:val="1"/>
      <w:numFmt w:val="bullet"/>
      <w:lvlText w:val=""/>
      <w:lvlJc w:val="left"/>
      <w:pPr>
        <w:ind w:left="4621" w:hanging="360"/>
      </w:pPr>
      <w:rPr>
        <w:rFonts w:ascii="Wingdings" w:hAnsi="Wingdings" w:hint="default"/>
      </w:rPr>
    </w:lvl>
    <w:lvl w:ilvl="6" w:tplc="04090001" w:tentative="1">
      <w:start w:val="1"/>
      <w:numFmt w:val="bullet"/>
      <w:lvlText w:val=""/>
      <w:lvlJc w:val="left"/>
      <w:pPr>
        <w:ind w:left="5341" w:hanging="360"/>
      </w:pPr>
      <w:rPr>
        <w:rFonts w:ascii="Symbol" w:hAnsi="Symbol" w:hint="default"/>
      </w:rPr>
    </w:lvl>
    <w:lvl w:ilvl="7" w:tplc="04090003" w:tentative="1">
      <w:start w:val="1"/>
      <w:numFmt w:val="bullet"/>
      <w:lvlText w:val="o"/>
      <w:lvlJc w:val="left"/>
      <w:pPr>
        <w:ind w:left="6061" w:hanging="360"/>
      </w:pPr>
      <w:rPr>
        <w:rFonts w:ascii="Courier New" w:hAnsi="Courier New" w:cs="Courier New" w:hint="default"/>
      </w:rPr>
    </w:lvl>
    <w:lvl w:ilvl="8" w:tplc="04090005" w:tentative="1">
      <w:start w:val="1"/>
      <w:numFmt w:val="bullet"/>
      <w:lvlText w:val=""/>
      <w:lvlJc w:val="left"/>
      <w:pPr>
        <w:ind w:left="6781" w:hanging="360"/>
      </w:pPr>
      <w:rPr>
        <w:rFonts w:ascii="Wingdings" w:hAnsi="Wingdings" w:hint="default"/>
      </w:rPr>
    </w:lvl>
  </w:abstractNum>
  <w:abstractNum w:abstractNumId="9" w15:restartNumberingAfterBreak="0">
    <w:nsid w:val="0C5A04E4"/>
    <w:multiLevelType w:val="hybridMultilevel"/>
    <w:tmpl w:val="831A1BF8"/>
    <w:lvl w:ilvl="0" w:tplc="56705B6A">
      <w:start w:val="4"/>
      <w:numFmt w:val="upperRoman"/>
      <w:lvlText w:val="%1."/>
      <w:lvlJc w:val="left"/>
      <w:pPr>
        <w:ind w:left="1423" w:hanging="484"/>
        <w:jc w:val="right"/>
      </w:pPr>
      <w:rPr>
        <w:rFonts w:ascii="Arial" w:eastAsia="Arial" w:hAnsi="Arial" w:cs="Arial" w:hint="default"/>
        <w:b w:val="0"/>
        <w:bCs w:val="0"/>
        <w:i w:val="0"/>
        <w:iCs w:val="0"/>
        <w:color w:val="010101"/>
        <w:spacing w:val="-1"/>
        <w:w w:val="101"/>
        <w:sz w:val="21"/>
        <w:szCs w:val="21"/>
        <w:lang w:val="en-US" w:eastAsia="en-US" w:bidi="ar-SA"/>
      </w:rPr>
    </w:lvl>
    <w:lvl w:ilvl="1" w:tplc="7DDE1EE2">
      <w:numFmt w:val="bullet"/>
      <w:lvlText w:val="•"/>
      <w:lvlJc w:val="left"/>
      <w:pPr>
        <w:ind w:left="2300" w:hanging="484"/>
      </w:pPr>
      <w:rPr>
        <w:rFonts w:hint="default"/>
        <w:lang w:val="en-US" w:eastAsia="en-US" w:bidi="ar-SA"/>
      </w:rPr>
    </w:lvl>
    <w:lvl w:ilvl="2" w:tplc="0908F878">
      <w:numFmt w:val="bullet"/>
      <w:lvlText w:val="•"/>
      <w:lvlJc w:val="left"/>
      <w:pPr>
        <w:ind w:left="3180" w:hanging="484"/>
      </w:pPr>
      <w:rPr>
        <w:rFonts w:hint="default"/>
        <w:lang w:val="en-US" w:eastAsia="en-US" w:bidi="ar-SA"/>
      </w:rPr>
    </w:lvl>
    <w:lvl w:ilvl="3" w:tplc="B31251E8">
      <w:numFmt w:val="bullet"/>
      <w:lvlText w:val="•"/>
      <w:lvlJc w:val="left"/>
      <w:pPr>
        <w:ind w:left="4060" w:hanging="484"/>
      </w:pPr>
      <w:rPr>
        <w:rFonts w:hint="default"/>
        <w:lang w:val="en-US" w:eastAsia="en-US" w:bidi="ar-SA"/>
      </w:rPr>
    </w:lvl>
    <w:lvl w:ilvl="4" w:tplc="CB586210">
      <w:numFmt w:val="bullet"/>
      <w:lvlText w:val="•"/>
      <w:lvlJc w:val="left"/>
      <w:pPr>
        <w:ind w:left="4940" w:hanging="484"/>
      </w:pPr>
      <w:rPr>
        <w:rFonts w:hint="default"/>
        <w:lang w:val="en-US" w:eastAsia="en-US" w:bidi="ar-SA"/>
      </w:rPr>
    </w:lvl>
    <w:lvl w:ilvl="5" w:tplc="6FE2C448">
      <w:numFmt w:val="bullet"/>
      <w:lvlText w:val="•"/>
      <w:lvlJc w:val="left"/>
      <w:pPr>
        <w:ind w:left="5820" w:hanging="484"/>
      </w:pPr>
      <w:rPr>
        <w:rFonts w:hint="default"/>
        <w:lang w:val="en-US" w:eastAsia="en-US" w:bidi="ar-SA"/>
      </w:rPr>
    </w:lvl>
    <w:lvl w:ilvl="6" w:tplc="81A4E8F2">
      <w:numFmt w:val="bullet"/>
      <w:lvlText w:val="•"/>
      <w:lvlJc w:val="left"/>
      <w:pPr>
        <w:ind w:left="6700" w:hanging="484"/>
      </w:pPr>
      <w:rPr>
        <w:rFonts w:hint="default"/>
        <w:lang w:val="en-US" w:eastAsia="en-US" w:bidi="ar-SA"/>
      </w:rPr>
    </w:lvl>
    <w:lvl w:ilvl="7" w:tplc="22F210A0">
      <w:numFmt w:val="bullet"/>
      <w:lvlText w:val="•"/>
      <w:lvlJc w:val="left"/>
      <w:pPr>
        <w:ind w:left="7580" w:hanging="484"/>
      </w:pPr>
      <w:rPr>
        <w:rFonts w:hint="default"/>
        <w:lang w:val="en-US" w:eastAsia="en-US" w:bidi="ar-SA"/>
      </w:rPr>
    </w:lvl>
    <w:lvl w:ilvl="8" w:tplc="35F6AB56">
      <w:numFmt w:val="bullet"/>
      <w:lvlText w:val="•"/>
      <w:lvlJc w:val="left"/>
      <w:pPr>
        <w:ind w:left="8460" w:hanging="484"/>
      </w:pPr>
      <w:rPr>
        <w:rFonts w:hint="default"/>
        <w:lang w:val="en-US" w:eastAsia="en-US" w:bidi="ar-SA"/>
      </w:rPr>
    </w:lvl>
  </w:abstractNum>
  <w:abstractNum w:abstractNumId="10" w15:restartNumberingAfterBreak="0">
    <w:nsid w:val="11146A7F"/>
    <w:multiLevelType w:val="hybridMultilevel"/>
    <w:tmpl w:val="A6220992"/>
    <w:lvl w:ilvl="0" w:tplc="04090001">
      <w:start w:val="1"/>
      <w:numFmt w:val="bullet"/>
      <w:lvlText w:val=""/>
      <w:lvlJc w:val="left"/>
      <w:pPr>
        <w:ind w:left="707" w:hanging="360"/>
      </w:pPr>
      <w:rPr>
        <w:rFonts w:ascii="Symbol" w:hAnsi="Symbol" w:hint="default"/>
      </w:rPr>
    </w:lvl>
    <w:lvl w:ilvl="1" w:tplc="04090003" w:tentative="1">
      <w:start w:val="1"/>
      <w:numFmt w:val="bullet"/>
      <w:lvlText w:val="o"/>
      <w:lvlJc w:val="left"/>
      <w:pPr>
        <w:ind w:left="1427" w:hanging="360"/>
      </w:pPr>
      <w:rPr>
        <w:rFonts w:ascii="Courier New" w:hAnsi="Courier New" w:cs="Courier New" w:hint="default"/>
      </w:rPr>
    </w:lvl>
    <w:lvl w:ilvl="2" w:tplc="04090005" w:tentative="1">
      <w:start w:val="1"/>
      <w:numFmt w:val="bullet"/>
      <w:lvlText w:val=""/>
      <w:lvlJc w:val="left"/>
      <w:pPr>
        <w:ind w:left="2147" w:hanging="360"/>
      </w:pPr>
      <w:rPr>
        <w:rFonts w:ascii="Wingdings" w:hAnsi="Wingdings" w:hint="default"/>
      </w:rPr>
    </w:lvl>
    <w:lvl w:ilvl="3" w:tplc="04090001" w:tentative="1">
      <w:start w:val="1"/>
      <w:numFmt w:val="bullet"/>
      <w:lvlText w:val=""/>
      <w:lvlJc w:val="left"/>
      <w:pPr>
        <w:ind w:left="2867" w:hanging="360"/>
      </w:pPr>
      <w:rPr>
        <w:rFonts w:ascii="Symbol" w:hAnsi="Symbol" w:hint="default"/>
      </w:rPr>
    </w:lvl>
    <w:lvl w:ilvl="4" w:tplc="04090003" w:tentative="1">
      <w:start w:val="1"/>
      <w:numFmt w:val="bullet"/>
      <w:lvlText w:val="o"/>
      <w:lvlJc w:val="left"/>
      <w:pPr>
        <w:ind w:left="3587" w:hanging="360"/>
      </w:pPr>
      <w:rPr>
        <w:rFonts w:ascii="Courier New" w:hAnsi="Courier New" w:cs="Courier New" w:hint="default"/>
      </w:rPr>
    </w:lvl>
    <w:lvl w:ilvl="5" w:tplc="04090005" w:tentative="1">
      <w:start w:val="1"/>
      <w:numFmt w:val="bullet"/>
      <w:lvlText w:val=""/>
      <w:lvlJc w:val="left"/>
      <w:pPr>
        <w:ind w:left="4307" w:hanging="360"/>
      </w:pPr>
      <w:rPr>
        <w:rFonts w:ascii="Wingdings" w:hAnsi="Wingdings" w:hint="default"/>
      </w:rPr>
    </w:lvl>
    <w:lvl w:ilvl="6" w:tplc="04090001" w:tentative="1">
      <w:start w:val="1"/>
      <w:numFmt w:val="bullet"/>
      <w:lvlText w:val=""/>
      <w:lvlJc w:val="left"/>
      <w:pPr>
        <w:ind w:left="5027" w:hanging="360"/>
      </w:pPr>
      <w:rPr>
        <w:rFonts w:ascii="Symbol" w:hAnsi="Symbol" w:hint="default"/>
      </w:rPr>
    </w:lvl>
    <w:lvl w:ilvl="7" w:tplc="04090003" w:tentative="1">
      <w:start w:val="1"/>
      <w:numFmt w:val="bullet"/>
      <w:lvlText w:val="o"/>
      <w:lvlJc w:val="left"/>
      <w:pPr>
        <w:ind w:left="5747" w:hanging="360"/>
      </w:pPr>
      <w:rPr>
        <w:rFonts w:ascii="Courier New" w:hAnsi="Courier New" w:cs="Courier New" w:hint="default"/>
      </w:rPr>
    </w:lvl>
    <w:lvl w:ilvl="8" w:tplc="04090005" w:tentative="1">
      <w:start w:val="1"/>
      <w:numFmt w:val="bullet"/>
      <w:lvlText w:val=""/>
      <w:lvlJc w:val="left"/>
      <w:pPr>
        <w:ind w:left="6467" w:hanging="360"/>
      </w:pPr>
      <w:rPr>
        <w:rFonts w:ascii="Wingdings" w:hAnsi="Wingdings" w:hint="default"/>
      </w:rPr>
    </w:lvl>
  </w:abstractNum>
  <w:abstractNum w:abstractNumId="11" w15:restartNumberingAfterBreak="0">
    <w:nsid w:val="12EC0BEB"/>
    <w:multiLevelType w:val="hybridMultilevel"/>
    <w:tmpl w:val="EF3681FA"/>
    <w:lvl w:ilvl="0" w:tplc="E5A69E66">
      <w:start w:val="1"/>
      <w:numFmt w:val="bullet"/>
      <w:lvlText w:val=""/>
      <w:lvlJc w:val="left"/>
      <w:pPr>
        <w:ind w:left="720" w:hanging="360"/>
      </w:pPr>
      <w:rPr>
        <w:rFonts w:ascii="Symbol" w:hAnsi="Symbol"/>
      </w:rPr>
    </w:lvl>
    <w:lvl w:ilvl="1" w:tplc="1E4CCC0C">
      <w:start w:val="1"/>
      <w:numFmt w:val="bullet"/>
      <w:lvlText w:val=""/>
      <w:lvlJc w:val="left"/>
      <w:pPr>
        <w:ind w:left="720" w:hanging="360"/>
      </w:pPr>
      <w:rPr>
        <w:rFonts w:ascii="Symbol" w:hAnsi="Symbol"/>
      </w:rPr>
    </w:lvl>
    <w:lvl w:ilvl="2" w:tplc="8EE80412">
      <w:start w:val="1"/>
      <w:numFmt w:val="bullet"/>
      <w:lvlText w:val=""/>
      <w:lvlJc w:val="left"/>
      <w:pPr>
        <w:ind w:left="720" w:hanging="360"/>
      </w:pPr>
      <w:rPr>
        <w:rFonts w:ascii="Symbol" w:hAnsi="Symbol"/>
      </w:rPr>
    </w:lvl>
    <w:lvl w:ilvl="3" w:tplc="AA1A3A1E">
      <w:start w:val="1"/>
      <w:numFmt w:val="bullet"/>
      <w:lvlText w:val=""/>
      <w:lvlJc w:val="left"/>
      <w:pPr>
        <w:ind w:left="720" w:hanging="360"/>
      </w:pPr>
      <w:rPr>
        <w:rFonts w:ascii="Symbol" w:hAnsi="Symbol"/>
      </w:rPr>
    </w:lvl>
    <w:lvl w:ilvl="4" w:tplc="DD00F344">
      <w:start w:val="1"/>
      <w:numFmt w:val="bullet"/>
      <w:lvlText w:val=""/>
      <w:lvlJc w:val="left"/>
      <w:pPr>
        <w:ind w:left="720" w:hanging="360"/>
      </w:pPr>
      <w:rPr>
        <w:rFonts w:ascii="Symbol" w:hAnsi="Symbol"/>
      </w:rPr>
    </w:lvl>
    <w:lvl w:ilvl="5" w:tplc="F85A4672">
      <w:start w:val="1"/>
      <w:numFmt w:val="bullet"/>
      <w:lvlText w:val=""/>
      <w:lvlJc w:val="left"/>
      <w:pPr>
        <w:ind w:left="720" w:hanging="360"/>
      </w:pPr>
      <w:rPr>
        <w:rFonts w:ascii="Symbol" w:hAnsi="Symbol"/>
      </w:rPr>
    </w:lvl>
    <w:lvl w:ilvl="6" w:tplc="D6FE5A76">
      <w:start w:val="1"/>
      <w:numFmt w:val="bullet"/>
      <w:lvlText w:val=""/>
      <w:lvlJc w:val="left"/>
      <w:pPr>
        <w:ind w:left="720" w:hanging="360"/>
      </w:pPr>
      <w:rPr>
        <w:rFonts w:ascii="Symbol" w:hAnsi="Symbol"/>
      </w:rPr>
    </w:lvl>
    <w:lvl w:ilvl="7" w:tplc="BD02A9A8">
      <w:start w:val="1"/>
      <w:numFmt w:val="bullet"/>
      <w:lvlText w:val=""/>
      <w:lvlJc w:val="left"/>
      <w:pPr>
        <w:ind w:left="720" w:hanging="360"/>
      </w:pPr>
      <w:rPr>
        <w:rFonts w:ascii="Symbol" w:hAnsi="Symbol"/>
      </w:rPr>
    </w:lvl>
    <w:lvl w:ilvl="8" w:tplc="3462EA14">
      <w:start w:val="1"/>
      <w:numFmt w:val="bullet"/>
      <w:lvlText w:val=""/>
      <w:lvlJc w:val="left"/>
      <w:pPr>
        <w:ind w:left="720" w:hanging="360"/>
      </w:pPr>
      <w:rPr>
        <w:rFonts w:ascii="Symbol" w:hAnsi="Symbol"/>
      </w:rPr>
    </w:lvl>
  </w:abstractNum>
  <w:abstractNum w:abstractNumId="12" w15:restartNumberingAfterBreak="0">
    <w:nsid w:val="13085E72"/>
    <w:multiLevelType w:val="hybridMultilevel"/>
    <w:tmpl w:val="1D885C9E"/>
    <w:lvl w:ilvl="0" w:tplc="1D8035EC">
      <w:start w:val="1"/>
      <w:numFmt w:val="bullet"/>
      <w:lvlText w:val=""/>
      <w:lvlJc w:val="left"/>
      <w:pPr>
        <w:ind w:left="0" w:hanging="360"/>
      </w:pPr>
      <w:rPr>
        <w:rFonts w:ascii="Wingdings" w:hAnsi="Wingdings" w:hint="default"/>
        <w:sz w:val="3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1C2B601A"/>
    <w:multiLevelType w:val="hybridMultilevel"/>
    <w:tmpl w:val="1CF89D3A"/>
    <w:lvl w:ilvl="0" w:tplc="1D8035EC">
      <w:start w:val="1"/>
      <w:numFmt w:val="bullet"/>
      <w:lvlText w:val=""/>
      <w:lvlJc w:val="left"/>
      <w:pPr>
        <w:ind w:left="0" w:hanging="360"/>
      </w:pPr>
      <w:rPr>
        <w:rFonts w:ascii="Wingdings" w:hAnsi="Wingdings" w:hint="default"/>
        <w:sz w:val="3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1EDB6306"/>
    <w:multiLevelType w:val="hybridMultilevel"/>
    <w:tmpl w:val="486CAA3C"/>
    <w:lvl w:ilvl="0" w:tplc="1D8035EC">
      <w:start w:val="1"/>
      <w:numFmt w:val="bullet"/>
      <w:lvlText w:val=""/>
      <w:lvlJc w:val="left"/>
      <w:pPr>
        <w:ind w:left="720"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60905"/>
    <w:multiLevelType w:val="hybridMultilevel"/>
    <w:tmpl w:val="75F80CE4"/>
    <w:lvl w:ilvl="0" w:tplc="1D8035EC">
      <w:start w:val="1"/>
      <w:numFmt w:val="bullet"/>
      <w:lvlText w:val=""/>
      <w:lvlJc w:val="left"/>
      <w:pPr>
        <w:ind w:left="1440" w:hanging="360"/>
      </w:pPr>
      <w:rPr>
        <w:rFonts w:ascii="Wingdings" w:hAnsi="Wingdings" w:hint="default"/>
        <w:sz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CB3F14"/>
    <w:multiLevelType w:val="hybridMultilevel"/>
    <w:tmpl w:val="25DAA6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15C081A"/>
    <w:multiLevelType w:val="hybridMultilevel"/>
    <w:tmpl w:val="8FAE77FC"/>
    <w:lvl w:ilvl="0" w:tplc="767847B0">
      <w:start w:val="1"/>
      <w:numFmt w:val="bullet"/>
      <w:lvlText w:val=""/>
      <w:lvlJc w:val="left"/>
      <w:pPr>
        <w:ind w:left="707" w:hanging="360"/>
      </w:pPr>
      <w:rPr>
        <w:rFonts w:ascii="Symbol" w:hAnsi="Symbol" w:hint="default"/>
        <w:sz w:val="24"/>
        <w:szCs w:val="24"/>
      </w:rPr>
    </w:lvl>
    <w:lvl w:ilvl="1" w:tplc="04090003" w:tentative="1">
      <w:start w:val="1"/>
      <w:numFmt w:val="bullet"/>
      <w:lvlText w:val="o"/>
      <w:lvlJc w:val="left"/>
      <w:pPr>
        <w:ind w:left="1427" w:hanging="360"/>
      </w:pPr>
      <w:rPr>
        <w:rFonts w:ascii="Courier New" w:hAnsi="Courier New" w:cs="Courier New" w:hint="default"/>
      </w:rPr>
    </w:lvl>
    <w:lvl w:ilvl="2" w:tplc="04090005" w:tentative="1">
      <w:start w:val="1"/>
      <w:numFmt w:val="bullet"/>
      <w:lvlText w:val=""/>
      <w:lvlJc w:val="left"/>
      <w:pPr>
        <w:ind w:left="2147" w:hanging="360"/>
      </w:pPr>
      <w:rPr>
        <w:rFonts w:ascii="Wingdings" w:hAnsi="Wingdings" w:hint="default"/>
      </w:rPr>
    </w:lvl>
    <w:lvl w:ilvl="3" w:tplc="04090001" w:tentative="1">
      <w:start w:val="1"/>
      <w:numFmt w:val="bullet"/>
      <w:lvlText w:val=""/>
      <w:lvlJc w:val="left"/>
      <w:pPr>
        <w:ind w:left="2867" w:hanging="360"/>
      </w:pPr>
      <w:rPr>
        <w:rFonts w:ascii="Symbol" w:hAnsi="Symbol" w:hint="default"/>
      </w:rPr>
    </w:lvl>
    <w:lvl w:ilvl="4" w:tplc="04090003" w:tentative="1">
      <w:start w:val="1"/>
      <w:numFmt w:val="bullet"/>
      <w:lvlText w:val="o"/>
      <w:lvlJc w:val="left"/>
      <w:pPr>
        <w:ind w:left="3587" w:hanging="360"/>
      </w:pPr>
      <w:rPr>
        <w:rFonts w:ascii="Courier New" w:hAnsi="Courier New" w:cs="Courier New" w:hint="default"/>
      </w:rPr>
    </w:lvl>
    <w:lvl w:ilvl="5" w:tplc="04090005" w:tentative="1">
      <w:start w:val="1"/>
      <w:numFmt w:val="bullet"/>
      <w:lvlText w:val=""/>
      <w:lvlJc w:val="left"/>
      <w:pPr>
        <w:ind w:left="4307" w:hanging="360"/>
      </w:pPr>
      <w:rPr>
        <w:rFonts w:ascii="Wingdings" w:hAnsi="Wingdings" w:hint="default"/>
      </w:rPr>
    </w:lvl>
    <w:lvl w:ilvl="6" w:tplc="04090001" w:tentative="1">
      <w:start w:val="1"/>
      <w:numFmt w:val="bullet"/>
      <w:lvlText w:val=""/>
      <w:lvlJc w:val="left"/>
      <w:pPr>
        <w:ind w:left="5027" w:hanging="360"/>
      </w:pPr>
      <w:rPr>
        <w:rFonts w:ascii="Symbol" w:hAnsi="Symbol" w:hint="default"/>
      </w:rPr>
    </w:lvl>
    <w:lvl w:ilvl="7" w:tplc="04090003" w:tentative="1">
      <w:start w:val="1"/>
      <w:numFmt w:val="bullet"/>
      <w:lvlText w:val="o"/>
      <w:lvlJc w:val="left"/>
      <w:pPr>
        <w:ind w:left="5747" w:hanging="360"/>
      </w:pPr>
      <w:rPr>
        <w:rFonts w:ascii="Courier New" w:hAnsi="Courier New" w:cs="Courier New" w:hint="default"/>
      </w:rPr>
    </w:lvl>
    <w:lvl w:ilvl="8" w:tplc="04090005" w:tentative="1">
      <w:start w:val="1"/>
      <w:numFmt w:val="bullet"/>
      <w:lvlText w:val=""/>
      <w:lvlJc w:val="left"/>
      <w:pPr>
        <w:ind w:left="6467" w:hanging="360"/>
      </w:pPr>
      <w:rPr>
        <w:rFonts w:ascii="Wingdings" w:hAnsi="Wingdings" w:hint="default"/>
      </w:rPr>
    </w:lvl>
  </w:abstractNum>
  <w:abstractNum w:abstractNumId="18" w15:restartNumberingAfterBreak="0">
    <w:nsid w:val="23A1224A"/>
    <w:multiLevelType w:val="hybridMultilevel"/>
    <w:tmpl w:val="3CFCF29A"/>
    <w:lvl w:ilvl="0" w:tplc="F58202FA">
      <w:start w:val="1"/>
      <w:numFmt w:val="bullet"/>
      <w:lvlText w:val=""/>
      <w:lvlJc w:val="left"/>
      <w:pPr>
        <w:ind w:left="720"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F74354"/>
    <w:multiLevelType w:val="hybridMultilevel"/>
    <w:tmpl w:val="6C5A441A"/>
    <w:lvl w:ilvl="0" w:tplc="1D8035EC">
      <w:start w:val="1"/>
      <w:numFmt w:val="bullet"/>
      <w:lvlText w:val=""/>
      <w:lvlJc w:val="left"/>
      <w:pPr>
        <w:ind w:left="2160" w:hanging="360"/>
      </w:pPr>
      <w:rPr>
        <w:rFonts w:ascii="Wingdings" w:hAnsi="Wingdings" w:hint="default"/>
        <w:sz w:val="36"/>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2AD97A0C"/>
    <w:multiLevelType w:val="hybridMultilevel"/>
    <w:tmpl w:val="E96C95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C851441"/>
    <w:multiLevelType w:val="hybridMultilevel"/>
    <w:tmpl w:val="4FCCA868"/>
    <w:lvl w:ilvl="0" w:tplc="479CB832">
      <w:start w:val="1"/>
      <w:numFmt w:val="bullet"/>
      <w:lvlText w:val=""/>
      <w:lvlJc w:val="left"/>
      <w:pPr>
        <w:ind w:left="720" w:hanging="360"/>
      </w:pPr>
      <w:rPr>
        <w:rFonts w:ascii="Symbol" w:hAnsi="Symbol"/>
      </w:rPr>
    </w:lvl>
    <w:lvl w:ilvl="1" w:tplc="E292A13A">
      <w:start w:val="1"/>
      <w:numFmt w:val="bullet"/>
      <w:lvlText w:val=""/>
      <w:lvlJc w:val="left"/>
      <w:pPr>
        <w:ind w:left="720" w:hanging="360"/>
      </w:pPr>
      <w:rPr>
        <w:rFonts w:ascii="Symbol" w:hAnsi="Symbol"/>
      </w:rPr>
    </w:lvl>
    <w:lvl w:ilvl="2" w:tplc="CF4627AA">
      <w:start w:val="1"/>
      <w:numFmt w:val="bullet"/>
      <w:lvlText w:val=""/>
      <w:lvlJc w:val="left"/>
      <w:pPr>
        <w:ind w:left="720" w:hanging="360"/>
      </w:pPr>
      <w:rPr>
        <w:rFonts w:ascii="Symbol" w:hAnsi="Symbol"/>
      </w:rPr>
    </w:lvl>
    <w:lvl w:ilvl="3" w:tplc="FF82DDAC">
      <w:start w:val="1"/>
      <w:numFmt w:val="bullet"/>
      <w:lvlText w:val=""/>
      <w:lvlJc w:val="left"/>
      <w:pPr>
        <w:ind w:left="720" w:hanging="360"/>
      </w:pPr>
      <w:rPr>
        <w:rFonts w:ascii="Symbol" w:hAnsi="Symbol"/>
      </w:rPr>
    </w:lvl>
    <w:lvl w:ilvl="4" w:tplc="C2909ED6">
      <w:start w:val="1"/>
      <w:numFmt w:val="bullet"/>
      <w:lvlText w:val=""/>
      <w:lvlJc w:val="left"/>
      <w:pPr>
        <w:ind w:left="720" w:hanging="360"/>
      </w:pPr>
      <w:rPr>
        <w:rFonts w:ascii="Symbol" w:hAnsi="Symbol"/>
      </w:rPr>
    </w:lvl>
    <w:lvl w:ilvl="5" w:tplc="140691B8">
      <w:start w:val="1"/>
      <w:numFmt w:val="bullet"/>
      <w:lvlText w:val=""/>
      <w:lvlJc w:val="left"/>
      <w:pPr>
        <w:ind w:left="720" w:hanging="360"/>
      </w:pPr>
      <w:rPr>
        <w:rFonts w:ascii="Symbol" w:hAnsi="Symbol"/>
      </w:rPr>
    </w:lvl>
    <w:lvl w:ilvl="6" w:tplc="B5D89504">
      <w:start w:val="1"/>
      <w:numFmt w:val="bullet"/>
      <w:lvlText w:val=""/>
      <w:lvlJc w:val="left"/>
      <w:pPr>
        <w:ind w:left="720" w:hanging="360"/>
      </w:pPr>
      <w:rPr>
        <w:rFonts w:ascii="Symbol" w:hAnsi="Symbol"/>
      </w:rPr>
    </w:lvl>
    <w:lvl w:ilvl="7" w:tplc="2208D1B8">
      <w:start w:val="1"/>
      <w:numFmt w:val="bullet"/>
      <w:lvlText w:val=""/>
      <w:lvlJc w:val="left"/>
      <w:pPr>
        <w:ind w:left="720" w:hanging="360"/>
      </w:pPr>
      <w:rPr>
        <w:rFonts w:ascii="Symbol" w:hAnsi="Symbol"/>
      </w:rPr>
    </w:lvl>
    <w:lvl w:ilvl="8" w:tplc="36B66090">
      <w:start w:val="1"/>
      <w:numFmt w:val="bullet"/>
      <w:lvlText w:val=""/>
      <w:lvlJc w:val="left"/>
      <w:pPr>
        <w:ind w:left="720" w:hanging="360"/>
      </w:pPr>
      <w:rPr>
        <w:rFonts w:ascii="Symbol" w:hAnsi="Symbol"/>
      </w:rPr>
    </w:lvl>
  </w:abstractNum>
  <w:abstractNum w:abstractNumId="22" w15:restartNumberingAfterBreak="0">
    <w:nsid w:val="2DC5220E"/>
    <w:multiLevelType w:val="hybridMultilevel"/>
    <w:tmpl w:val="722EB870"/>
    <w:lvl w:ilvl="0" w:tplc="1D8035EC">
      <w:start w:val="1"/>
      <w:numFmt w:val="bullet"/>
      <w:lvlText w:val=""/>
      <w:lvlJc w:val="left"/>
      <w:pPr>
        <w:ind w:left="-5" w:hanging="360"/>
      </w:pPr>
      <w:rPr>
        <w:rFonts w:ascii="Wingdings" w:hAnsi="Wingdings" w:hint="default"/>
        <w:sz w:val="36"/>
      </w:rPr>
    </w:lvl>
    <w:lvl w:ilvl="1" w:tplc="04090003" w:tentative="1">
      <w:start w:val="1"/>
      <w:numFmt w:val="bullet"/>
      <w:lvlText w:val="o"/>
      <w:lvlJc w:val="left"/>
      <w:pPr>
        <w:ind w:left="715" w:hanging="360"/>
      </w:pPr>
      <w:rPr>
        <w:rFonts w:ascii="Courier New" w:hAnsi="Courier New" w:cs="Courier New" w:hint="default"/>
      </w:rPr>
    </w:lvl>
    <w:lvl w:ilvl="2" w:tplc="04090005" w:tentative="1">
      <w:start w:val="1"/>
      <w:numFmt w:val="bullet"/>
      <w:lvlText w:val=""/>
      <w:lvlJc w:val="left"/>
      <w:pPr>
        <w:ind w:left="1435" w:hanging="360"/>
      </w:pPr>
      <w:rPr>
        <w:rFonts w:ascii="Wingdings" w:hAnsi="Wingdings" w:hint="default"/>
      </w:rPr>
    </w:lvl>
    <w:lvl w:ilvl="3" w:tplc="04090001" w:tentative="1">
      <w:start w:val="1"/>
      <w:numFmt w:val="bullet"/>
      <w:lvlText w:val=""/>
      <w:lvlJc w:val="left"/>
      <w:pPr>
        <w:ind w:left="2155" w:hanging="360"/>
      </w:pPr>
      <w:rPr>
        <w:rFonts w:ascii="Symbol" w:hAnsi="Symbol" w:hint="default"/>
      </w:rPr>
    </w:lvl>
    <w:lvl w:ilvl="4" w:tplc="04090003" w:tentative="1">
      <w:start w:val="1"/>
      <w:numFmt w:val="bullet"/>
      <w:lvlText w:val="o"/>
      <w:lvlJc w:val="left"/>
      <w:pPr>
        <w:ind w:left="2875" w:hanging="360"/>
      </w:pPr>
      <w:rPr>
        <w:rFonts w:ascii="Courier New" w:hAnsi="Courier New" w:cs="Courier New" w:hint="default"/>
      </w:rPr>
    </w:lvl>
    <w:lvl w:ilvl="5" w:tplc="04090005" w:tentative="1">
      <w:start w:val="1"/>
      <w:numFmt w:val="bullet"/>
      <w:lvlText w:val=""/>
      <w:lvlJc w:val="left"/>
      <w:pPr>
        <w:ind w:left="3595" w:hanging="360"/>
      </w:pPr>
      <w:rPr>
        <w:rFonts w:ascii="Wingdings" w:hAnsi="Wingdings" w:hint="default"/>
      </w:rPr>
    </w:lvl>
    <w:lvl w:ilvl="6" w:tplc="04090001" w:tentative="1">
      <w:start w:val="1"/>
      <w:numFmt w:val="bullet"/>
      <w:lvlText w:val=""/>
      <w:lvlJc w:val="left"/>
      <w:pPr>
        <w:ind w:left="4315" w:hanging="360"/>
      </w:pPr>
      <w:rPr>
        <w:rFonts w:ascii="Symbol" w:hAnsi="Symbol" w:hint="default"/>
      </w:rPr>
    </w:lvl>
    <w:lvl w:ilvl="7" w:tplc="04090003" w:tentative="1">
      <w:start w:val="1"/>
      <w:numFmt w:val="bullet"/>
      <w:lvlText w:val="o"/>
      <w:lvlJc w:val="left"/>
      <w:pPr>
        <w:ind w:left="5035" w:hanging="360"/>
      </w:pPr>
      <w:rPr>
        <w:rFonts w:ascii="Courier New" w:hAnsi="Courier New" w:cs="Courier New" w:hint="default"/>
      </w:rPr>
    </w:lvl>
    <w:lvl w:ilvl="8" w:tplc="04090005" w:tentative="1">
      <w:start w:val="1"/>
      <w:numFmt w:val="bullet"/>
      <w:lvlText w:val=""/>
      <w:lvlJc w:val="left"/>
      <w:pPr>
        <w:ind w:left="5755" w:hanging="360"/>
      </w:pPr>
      <w:rPr>
        <w:rFonts w:ascii="Wingdings" w:hAnsi="Wingdings" w:hint="default"/>
      </w:rPr>
    </w:lvl>
  </w:abstractNum>
  <w:abstractNum w:abstractNumId="23" w15:restartNumberingAfterBreak="0">
    <w:nsid w:val="2FE17FFA"/>
    <w:multiLevelType w:val="hybridMultilevel"/>
    <w:tmpl w:val="C33ECCC0"/>
    <w:lvl w:ilvl="0" w:tplc="1D8035EC">
      <w:start w:val="1"/>
      <w:numFmt w:val="bullet"/>
      <w:lvlText w:val=""/>
      <w:lvlJc w:val="left"/>
      <w:pPr>
        <w:ind w:left="720"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AC03A8"/>
    <w:multiLevelType w:val="hybridMultilevel"/>
    <w:tmpl w:val="0A1C25FE"/>
    <w:lvl w:ilvl="0" w:tplc="0ECE5D80">
      <w:start w:val="1"/>
      <w:numFmt w:val="lowerLetter"/>
      <w:lvlText w:val="%1."/>
      <w:lvlJc w:val="left"/>
      <w:pPr>
        <w:ind w:left="1274" w:hanging="360"/>
      </w:pPr>
      <w:rPr>
        <w:rFonts w:hint="default"/>
        <w:color w:val="010101"/>
        <w:w w:val="105"/>
      </w:rPr>
    </w:lvl>
    <w:lvl w:ilvl="1" w:tplc="04090019">
      <w:start w:val="1"/>
      <w:numFmt w:val="lowerLetter"/>
      <w:lvlText w:val="%2."/>
      <w:lvlJc w:val="left"/>
      <w:pPr>
        <w:ind w:left="1994" w:hanging="360"/>
      </w:pPr>
    </w:lvl>
    <w:lvl w:ilvl="2" w:tplc="0409001B">
      <w:start w:val="1"/>
      <w:numFmt w:val="lowerRoman"/>
      <w:lvlText w:val="%3."/>
      <w:lvlJc w:val="right"/>
      <w:pPr>
        <w:ind w:left="2894" w:hanging="360"/>
      </w:pPr>
    </w:lvl>
    <w:lvl w:ilvl="3" w:tplc="0409000F">
      <w:start w:val="1"/>
      <w:numFmt w:val="decimal"/>
      <w:lvlText w:val="%4."/>
      <w:lvlJc w:val="left"/>
      <w:pPr>
        <w:ind w:left="3434" w:hanging="360"/>
      </w:pPr>
    </w:lvl>
    <w:lvl w:ilvl="4" w:tplc="04090019" w:tentative="1">
      <w:start w:val="1"/>
      <w:numFmt w:val="lowerLetter"/>
      <w:lvlText w:val="%5."/>
      <w:lvlJc w:val="left"/>
      <w:pPr>
        <w:ind w:left="4154" w:hanging="360"/>
      </w:pPr>
    </w:lvl>
    <w:lvl w:ilvl="5" w:tplc="0409001B" w:tentative="1">
      <w:start w:val="1"/>
      <w:numFmt w:val="lowerRoman"/>
      <w:lvlText w:val="%6."/>
      <w:lvlJc w:val="right"/>
      <w:pPr>
        <w:ind w:left="4874" w:hanging="180"/>
      </w:pPr>
    </w:lvl>
    <w:lvl w:ilvl="6" w:tplc="0409000F" w:tentative="1">
      <w:start w:val="1"/>
      <w:numFmt w:val="decimal"/>
      <w:lvlText w:val="%7."/>
      <w:lvlJc w:val="left"/>
      <w:pPr>
        <w:ind w:left="5594" w:hanging="360"/>
      </w:pPr>
    </w:lvl>
    <w:lvl w:ilvl="7" w:tplc="04090019" w:tentative="1">
      <w:start w:val="1"/>
      <w:numFmt w:val="lowerLetter"/>
      <w:lvlText w:val="%8."/>
      <w:lvlJc w:val="left"/>
      <w:pPr>
        <w:ind w:left="6314" w:hanging="360"/>
      </w:pPr>
    </w:lvl>
    <w:lvl w:ilvl="8" w:tplc="0409001B" w:tentative="1">
      <w:start w:val="1"/>
      <w:numFmt w:val="lowerRoman"/>
      <w:lvlText w:val="%9."/>
      <w:lvlJc w:val="right"/>
      <w:pPr>
        <w:ind w:left="7034" w:hanging="180"/>
      </w:pPr>
    </w:lvl>
  </w:abstractNum>
  <w:abstractNum w:abstractNumId="25" w15:restartNumberingAfterBreak="0">
    <w:nsid w:val="35610169"/>
    <w:multiLevelType w:val="hybridMultilevel"/>
    <w:tmpl w:val="0FAA589E"/>
    <w:lvl w:ilvl="0" w:tplc="1D8035EC">
      <w:start w:val="1"/>
      <w:numFmt w:val="bullet"/>
      <w:lvlText w:val=""/>
      <w:lvlJc w:val="left"/>
      <w:pPr>
        <w:ind w:left="1440" w:hanging="360"/>
      </w:pPr>
      <w:rPr>
        <w:rFonts w:ascii="Wingdings" w:hAnsi="Wingdings" w:hint="default"/>
        <w:sz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81110C6"/>
    <w:multiLevelType w:val="hybridMultilevel"/>
    <w:tmpl w:val="62C6A2A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7" w15:restartNumberingAfterBreak="0">
    <w:nsid w:val="39356503"/>
    <w:multiLevelType w:val="hybridMultilevel"/>
    <w:tmpl w:val="BFFE1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3372C8"/>
    <w:multiLevelType w:val="hybridMultilevel"/>
    <w:tmpl w:val="8452BC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AAD4094"/>
    <w:multiLevelType w:val="hybridMultilevel"/>
    <w:tmpl w:val="66F678BE"/>
    <w:lvl w:ilvl="0" w:tplc="1D8035EC">
      <w:start w:val="1"/>
      <w:numFmt w:val="bullet"/>
      <w:lvlText w:val=""/>
      <w:lvlJc w:val="left"/>
      <w:pPr>
        <w:ind w:left="1440" w:hanging="360"/>
      </w:pPr>
      <w:rPr>
        <w:rFonts w:ascii="Wingdings" w:hAnsi="Wingdings" w:hint="default"/>
        <w:sz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D2E5BBE"/>
    <w:multiLevelType w:val="hybridMultilevel"/>
    <w:tmpl w:val="8160A15E"/>
    <w:lvl w:ilvl="0" w:tplc="021E7AEE">
      <w:start w:val="1"/>
      <w:numFmt w:val="bullet"/>
      <w:lvlText w:val=""/>
      <w:lvlJc w:val="left"/>
      <w:pPr>
        <w:ind w:left="720" w:hanging="360"/>
      </w:pPr>
      <w:rPr>
        <w:rFonts w:ascii="Symbol" w:hAnsi="Symbol"/>
      </w:rPr>
    </w:lvl>
    <w:lvl w:ilvl="1" w:tplc="A1C226BE">
      <w:start w:val="1"/>
      <w:numFmt w:val="bullet"/>
      <w:lvlText w:val=""/>
      <w:lvlJc w:val="left"/>
      <w:pPr>
        <w:ind w:left="720" w:hanging="360"/>
      </w:pPr>
      <w:rPr>
        <w:rFonts w:ascii="Symbol" w:hAnsi="Symbol"/>
      </w:rPr>
    </w:lvl>
    <w:lvl w:ilvl="2" w:tplc="B71421EE">
      <w:start w:val="1"/>
      <w:numFmt w:val="bullet"/>
      <w:lvlText w:val=""/>
      <w:lvlJc w:val="left"/>
      <w:pPr>
        <w:ind w:left="720" w:hanging="360"/>
      </w:pPr>
      <w:rPr>
        <w:rFonts w:ascii="Symbol" w:hAnsi="Symbol"/>
      </w:rPr>
    </w:lvl>
    <w:lvl w:ilvl="3" w:tplc="33DCECEA">
      <w:start w:val="1"/>
      <w:numFmt w:val="bullet"/>
      <w:lvlText w:val=""/>
      <w:lvlJc w:val="left"/>
      <w:pPr>
        <w:ind w:left="720" w:hanging="360"/>
      </w:pPr>
      <w:rPr>
        <w:rFonts w:ascii="Symbol" w:hAnsi="Symbol"/>
      </w:rPr>
    </w:lvl>
    <w:lvl w:ilvl="4" w:tplc="63DE9B3A">
      <w:start w:val="1"/>
      <w:numFmt w:val="bullet"/>
      <w:lvlText w:val=""/>
      <w:lvlJc w:val="left"/>
      <w:pPr>
        <w:ind w:left="720" w:hanging="360"/>
      </w:pPr>
      <w:rPr>
        <w:rFonts w:ascii="Symbol" w:hAnsi="Symbol"/>
      </w:rPr>
    </w:lvl>
    <w:lvl w:ilvl="5" w:tplc="9462DE32">
      <w:start w:val="1"/>
      <w:numFmt w:val="bullet"/>
      <w:lvlText w:val=""/>
      <w:lvlJc w:val="left"/>
      <w:pPr>
        <w:ind w:left="720" w:hanging="360"/>
      </w:pPr>
      <w:rPr>
        <w:rFonts w:ascii="Symbol" w:hAnsi="Symbol"/>
      </w:rPr>
    </w:lvl>
    <w:lvl w:ilvl="6" w:tplc="E2C43BAA">
      <w:start w:val="1"/>
      <w:numFmt w:val="bullet"/>
      <w:lvlText w:val=""/>
      <w:lvlJc w:val="left"/>
      <w:pPr>
        <w:ind w:left="720" w:hanging="360"/>
      </w:pPr>
      <w:rPr>
        <w:rFonts w:ascii="Symbol" w:hAnsi="Symbol"/>
      </w:rPr>
    </w:lvl>
    <w:lvl w:ilvl="7" w:tplc="57A4B95C">
      <w:start w:val="1"/>
      <w:numFmt w:val="bullet"/>
      <w:lvlText w:val=""/>
      <w:lvlJc w:val="left"/>
      <w:pPr>
        <w:ind w:left="720" w:hanging="360"/>
      </w:pPr>
      <w:rPr>
        <w:rFonts w:ascii="Symbol" w:hAnsi="Symbol"/>
      </w:rPr>
    </w:lvl>
    <w:lvl w:ilvl="8" w:tplc="B4F0CD92">
      <w:start w:val="1"/>
      <w:numFmt w:val="bullet"/>
      <w:lvlText w:val=""/>
      <w:lvlJc w:val="left"/>
      <w:pPr>
        <w:ind w:left="720" w:hanging="360"/>
      </w:pPr>
      <w:rPr>
        <w:rFonts w:ascii="Symbol" w:hAnsi="Symbol"/>
      </w:rPr>
    </w:lvl>
  </w:abstractNum>
  <w:abstractNum w:abstractNumId="31" w15:restartNumberingAfterBreak="0">
    <w:nsid w:val="3D5B1BFB"/>
    <w:multiLevelType w:val="hybridMultilevel"/>
    <w:tmpl w:val="3E7452EE"/>
    <w:lvl w:ilvl="0" w:tplc="1D8035EC">
      <w:start w:val="1"/>
      <w:numFmt w:val="bullet"/>
      <w:lvlText w:val=""/>
      <w:lvlJc w:val="left"/>
      <w:pPr>
        <w:ind w:left="119" w:hanging="360"/>
      </w:pPr>
      <w:rPr>
        <w:rFonts w:ascii="Wingdings" w:hAnsi="Wingdings" w:hint="default"/>
        <w:sz w:val="36"/>
      </w:rPr>
    </w:lvl>
    <w:lvl w:ilvl="1" w:tplc="04090003" w:tentative="1">
      <w:start w:val="1"/>
      <w:numFmt w:val="bullet"/>
      <w:lvlText w:val="o"/>
      <w:lvlJc w:val="left"/>
      <w:pPr>
        <w:ind w:left="839" w:hanging="360"/>
      </w:pPr>
      <w:rPr>
        <w:rFonts w:ascii="Courier New" w:hAnsi="Courier New" w:cs="Courier New" w:hint="default"/>
      </w:rPr>
    </w:lvl>
    <w:lvl w:ilvl="2" w:tplc="04090005" w:tentative="1">
      <w:start w:val="1"/>
      <w:numFmt w:val="bullet"/>
      <w:lvlText w:val=""/>
      <w:lvlJc w:val="left"/>
      <w:pPr>
        <w:ind w:left="1559" w:hanging="360"/>
      </w:pPr>
      <w:rPr>
        <w:rFonts w:ascii="Wingdings" w:hAnsi="Wingdings" w:hint="default"/>
      </w:rPr>
    </w:lvl>
    <w:lvl w:ilvl="3" w:tplc="04090001" w:tentative="1">
      <w:start w:val="1"/>
      <w:numFmt w:val="bullet"/>
      <w:lvlText w:val=""/>
      <w:lvlJc w:val="left"/>
      <w:pPr>
        <w:ind w:left="2279" w:hanging="360"/>
      </w:pPr>
      <w:rPr>
        <w:rFonts w:ascii="Symbol" w:hAnsi="Symbol" w:hint="default"/>
      </w:rPr>
    </w:lvl>
    <w:lvl w:ilvl="4" w:tplc="04090003" w:tentative="1">
      <w:start w:val="1"/>
      <w:numFmt w:val="bullet"/>
      <w:lvlText w:val="o"/>
      <w:lvlJc w:val="left"/>
      <w:pPr>
        <w:ind w:left="2999" w:hanging="360"/>
      </w:pPr>
      <w:rPr>
        <w:rFonts w:ascii="Courier New" w:hAnsi="Courier New" w:cs="Courier New" w:hint="default"/>
      </w:rPr>
    </w:lvl>
    <w:lvl w:ilvl="5" w:tplc="04090005" w:tentative="1">
      <w:start w:val="1"/>
      <w:numFmt w:val="bullet"/>
      <w:lvlText w:val=""/>
      <w:lvlJc w:val="left"/>
      <w:pPr>
        <w:ind w:left="3719" w:hanging="360"/>
      </w:pPr>
      <w:rPr>
        <w:rFonts w:ascii="Wingdings" w:hAnsi="Wingdings" w:hint="default"/>
      </w:rPr>
    </w:lvl>
    <w:lvl w:ilvl="6" w:tplc="04090001" w:tentative="1">
      <w:start w:val="1"/>
      <w:numFmt w:val="bullet"/>
      <w:lvlText w:val=""/>
      <w:lvlJc w:val="left"/>
      <w:pPr>
        <w:ind w:left="4439" w:hanging="360"/>
      </w:pPr>
      <w:rPr>
        <w:rFonts w:ascii="Symbol" w:hAnsi="Symbol" w:hint="default"/>
      </w:rPr>
    </w:lvl>
    <w:lvl w:ilvl="7" w:tplc="04090003" w:tentative="1">
      <w:start w:val="1"/>
      <w:numFmt w:val="bullet"/>
      <w:lvlText w:val="o"/>
      <w:lvlJc w:val="left"/>
      <w:pPr>
        <w:ind w:left="5159" w:hanging="360"/>
      </w:pPr>
      <w:rPr>
        <w:rFonts w:ascii="Courier New" w:hAnsi="Courier New" w:cs="Courier New" w:hint="default"/>
      </w:rPr>
    </w:lvl>
    <w:lvl w:ilvl="8" w:tplc="04090005" w:tentative="1">
      <w:start w:val="1"/>
      <w:numFmt w:val="bullet"/>
      <w:lvlText w:val=""/>
      <w:lvlJc w:val="left"/>
      <w:pPr>
        <w:ind w:left="5879" w:hanging="360"/>
      </w:pPr>
      <w:rPr>
        <w:rFonts w:ascii="Wingdings" w:hAnsi="Wingdings" w:hint="default"/>
      </w:rPr>
    </w:lvl>
  </w:abstractNum>
  <w:abstractNum w:abstractNumId="32" w15:restartNumberingAfterBreak="0">
    <w:nsid w:val="3D64640E"/>
    <w:multiLevelType w:val="hybridMultilevel"/>
    <w:tmpl w:val="AA700294"/>
    <w:lvl w:ilvl="0" w:tplc="B852B2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9522AE"/>
    <w:multiLevelType w:val="hybridMultilevel"/>
    <w:tmpl w:val="606A3F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FBA07EC"/>
    <w:multiLevelType w:val="hybridMultilevel"/>
    <w:tmpl w:val="2D0815C4"/>
    <w:lvl w:ilvl="0" w:tplc="7610AC5E">
      <w:start w:val="1"/>
      <w:numFmt w:val="bullet"/>
      <w:lvlText w:val=""/>
      <w:lvlJc w:val="left"/>
      <w:pPr>
        <w:ind w:left="720" w:hanging="360"/>
      </w:pPr>
      <w:rPr>
        <w:rFonts w:ascii="Symbol" w:hAnsi="Symbol"/>
      </w:rPr>
    </w:lvl>
    <w:lvl w:ilvl="1" w:tplc="454CF35C">
      <w:start w:val="1"/>
      <w:numFmt w:val="bullet"/>
      <w:lvlText w:val=""/>
      <w:lvlJc w:val="left"/>
      <w:pPr>
        <w:ind w:left="720" w:hanging="360"/>
      </w:pPr>
      <w:rPr>
        <w:rFonts w:ascii="Symbol" w:hAnsi="Symbol"/>
      </w:rPr>
    </w:lvl>
    <w:lvl w:ilvl="2" w:tplc="B590FB60">
      <w:start w:val="1"/>
      <w:numFmt w:val="bullet"/>
      <w:lvlText w:val=""/>
      <w:lvlJc w:val="left"/>
      <w:pPr>
        <w:ind w:left="720" w:hanging="360"/>
      </w:pPr>
      <w:rPr>
        <w:rFonts w:ascii="Symbol" w:hAnsi="Symbol"/>
      </w:rPr>
    </w:lvl>
    <w:lvl w:ilvl="3" w:tplc="167611A4">
      <w:start w:val="1"/>
      <w:numFmt w:val="bullet"/>
      <w:lvlText w:val=""/>
      <w:lvlJc w:val="left"/>
      <w:pPr>
        <w:ind w:left="720" w:hanging="360"/>
      </w:pPr>
      <w:rPr>
        <w:rFonts w:ascii="Symbol" w:hAnsi="Symbol"/>
      </w:rPr>
    </w:lvl>
    <w:lvl w:ilvl="4" w:tplc="3716A8A8">
      <w:start w:val="1"/>
      <w:numFmt w:val="bullet"/>
      <w:lvlText w:val=""/>
      <w:lvlJc w:val="left"/>
      <w:pPr>
        <w:ind w:left="720" w:hanging="360"/>
      </w:pPr>
      <w:rPr>
        <w:rFonts w:ascii="Symbol" w:hAnsi="Symbol"/>
      </w:rPr>
    </w:lvl>
    <w:lvl w:ilvl="5" w:tplc="E9E494BA">
      <w:start w:val="1"/>
      <w:numFmt w:val="bullet"/>
      <w:lvlText w:val=""/>
      <w:lvlJc w:val="left"/>
      <w:pPr>
        <w:ind w:left="720" w:hanging="360"/>
      </w:pPr>
      <w:rPr>
        <w:rFonts w:ascii="Symbol" w:hAnsi="Symbol"/>
      </w:rPr>
    </w:lvl>
    <w:lvl w:ilvl="6" w:tplc="26808A3E">
      <w:start w:val="1"/>
      <w:numFmt w:val="bullet"/>
      <w:lvlText w:val=""/>
      <w:lvlJc w:val="left"/>
      <w:pPr>
        <w:ind w:left="720" w:hanging="360"/>
      </w:pPr>
      <w:rPr>
        <w:rFonts w:ascii="Symbol" w:hAnsi="Symbol"/>
      </w:rPr>
    </w:lvl>
    <w:lvl w:ilvl="7" w:tplc="D8944042">
      <w:start w:val="1"/>
      <w:numFmt w:val="bullet"/>
      <w:lvlText w:val=""/>
      <w:lvlJc w:val="left"/>
      <w:pPr>
        <w:ind w:left="720" w:hanging="360"/>
      </w:pPr>
      <w:rPr>
        <w:rFonts w:ascii="Symbol" w:hAnsi="Symbol"/>
      </w:rPr>
    </w:lvl>
    <w:lvl w:ilvl="8" w:tplc="9DA66698">
      <w:start w:val="1"/>
      <w:numFmt w:val="bullet"/>
      <w:lvlText w:val=""/>
      <w:lvlJc w:val="left"/>
      <w:pPr>
        <w:ind w:left="720" w:hanging="360"/>
      </w:pPr>
      <w:rPr>
        <w:rFonts w:ascii="Symbol" w:hAnsi="Symbol"/>
      </w:rPr>
    </w:lvl>
  </w:abstractNum>
  <w:abstractNum w:abstractNumId="35" w15:restartNumberingAfterBreak="0">
    <w:nsid w:val="43C17E16"/>
    <w:multiLevelType w:val="hybridMultilevel"/>
    <w:tmpl w:val="EAEAB434"/>
    <w:lvl w:ilvl="0" w:tplc="1D8035EC">
      <w:start w:val="1"/>
      <w:numFmt w:val="bullet"/>
      <w:lvlText w:val=""/>
      <w:lvlJc w:val="left"/>
      <w:pPr>
        <w:ind w:left="720"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FE2935"/>
    <w:multiLevelType w:val="hybridMultilevel"/>
    <w:tmpl w:val="128AA570"/>
    <w:lvl w:ilvl="0" w:tplc="1D8035EC">
      <w:start w:val="1"/>
      <w:numFmt w:val="bullet"/>
      <w:lvlText w:val=""/>
      <w:lvlJc w:val="left"/>
      <w:pPr>
        <w:ind w:left="720"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601192"/>
    <w:multiLevelType w:val="hybridMultilevel"/>
    <w:tmpl w:val="5D04E7E8"/>
    <w:lvl w:ilvl="0" w:tplc="1D8035EC">
      <w:start w:val="1"/>
      <w:numFmt w:val="bullet"/>
      <w:lvlText w:val=""/>
      <w:lvlJc w:val="left"/>
      <w:pPr>
        <w:ind w:left="720"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A62E8C"/>
    <w:multiLevelType w:val="hybridMultilevel"/>
    <w:tmpl w:val="E746F23E"/>
    <w:lvl w:ilvl="0" w:tplc="1D8035EC">
      <w:start w:val="1"/>
      <w:numFmt w:val="bullet"/>
      <w:lvlText w:val=""/>
      <w:lvlJc w:val="left"/>
      <w:pPr>
        <w:ind w:left="1260" w:hanging="360"/>
      </w:pPr>
      <w:rPr>
        <w:rFonts w:ascii="Wingdings" w:hAnsi="Wingdings" w:hint="default"/>
        <w:sz w:val="36"/>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4E1F3C9E"/>
    <w:multiLevelType w:val="hybridMultilevel"/>
    <w:tmpl w:val="71403CDE"/>
    <w:lvl w:ilvl="0" w:tplc="15F80A3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0644316"/>
    <w:multiLevelType w:val="hybridMultilevel"/>
    <w:tmpl w:val="62E8C210"/>
    <w:lvl w:ilvl="0" w:tplc="1D8035EC">
      <w:start w:val="1"/>
      <w:numFmt w:val="bullet"/>
      <w:lvlText w:val=""/>
      <w:lvlJc w:val="left"/>
      <w:pPr>
        <w:ind w:left="895" w:hanging="360"/>
      </w:pPr>
      <w:rPr>
        <w:rFonts w:ascii="Wingdings" w:hAnsi="Wingdings" w:hint="default"/>
        <w:sz w:val="36"/>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41" w15:restartNumberingAfterBreak="0">
    <w:nsid w:val="50BE4ABA"/>
    <w:multiLevelType w:val="hybridMultilevel"/>
    <w:tmpl w:val="1A301978"/>
    <w:lvl w:ilvl="0" w:tplc="70CCAF86">
      <w:start w:val="1"/>
      <w:numFmt w:val="bullet"/>
      <w:lvlText w:val=""/>
      <w:lvlJc w:val="left"/>
      <w:pPr>
        <w:ind w:left="720" w:hanging="360"/>
      </w:pPr>
      <w:rPr>
        <w:rFonts w:ascii="Symbol" w:hAnsi="Symbol"/>
      </w:rPr>
    </w:lvl>
    <w:lvl w:ilvl="1" w:tplc="28F22862">
      <w:start w:val="1"/>
      <w:numFmt w:val="bullet"/>
      <w:lvlText w:val=""/>
      <w:lvlJc w:val="left"/>
      <w:pPr>
        <w:ind w:left="720" w:hanging="360"/>
      </w:pPr>
      <w:rPr>
        <w:rFonts w:ascii="Symbol" w:hAnsi="Symbol"/>
      </w:rPr>
    </w:lvl>
    <w:lvl w:ilvl="2" w:tplc="A34E8A4C">
      <w:start w:val="1"/>
      <w:numFmt w:val="bullet"/>
      <w:lvlText w:val=""/>
      <w:lvlJc w:val="left"/>
      <w:pPr>
        <w:ind w:left="720" w:hanging="360"/>
      </w:pPr>
      <w:rPr>
        <w:rFonts w:ascii="Symbol" w:hAnsi="Symbol"/>
      </w:rPr>
    </w:lvl>
    <w:lvl w:ilvl="3" w:tplc="EA82332A">
      <w:start w:val="1"/>
      <w:numFmt w:val="bullet"/>
      <w:lvlText w:val=""/>
      <w:lvlJc w:val="left"/>
      <w:pPr>
        <w:ind w:left="720" w:hanging="360"/>
      </w:pPr>
      <w:rPr>
        <w:rFonts w:ascii="Symbol" w:hAnsi="Symbol"/>
      </w:rPr>
    </w:lvl>
    <w:lvl w:ilvl="4" w:tplc="1D78E502">
      <w:start w:val="1"/>
      <w:numFmt w:val="bullet"/>
      <w:lvlText w:val=""/>
      <w:lvlJc w:val="left"/>
      <w:pPr>
        <w:ind w:left="720" w:hanging="360"/>
      </w:pPr>
      <w:rPr>
        <w:rFonts w:ascii="Symbol" w:hAnsi="Symbol"/>
      </w:rPr>
    </w:lvl>
    <w:lvl w:ilvl="5" w:tplc="0234E020">
      <w:start w:val="1"/>
      <w:numFmt w:val="bullet"/>
      <w:lvlText w:val=""/>
      <w:lvlJc w:val="left"/>
      <w:pPr>
        <w:ind w:left="720" w:hanging="360"/>
      </w:pPr>
      <w:rPr>
        <w:rFonts w:ascii="Symbol" w:hAnsi="Symbol"/>
      </w:rPr>
    </w:lvl>
    <w:lvl w:ilvl="6" w:tplc="C8BC4EAA">
      <w:start w:val="1"/>
      <w:numFmt w:val="bullet"/>
      <w:lvlText w:val=""/>
      <w:lvlJc w:val="left"/>
      <w:pPr>
        <w:ind w:left="720" w:hanging="360"/>
      </w:pPr>
      <w:rPr>
        <w:rFonts w:ascii="Symbol" w:hAnsi="Symbol"/>
      </w:rPr>
    </w:lvl>
    <w:lvl w:ilvl="7" w:tplc="3F527BAE">
      <w:start w:val="1"/>
      <w:numFmt w:val="bullet"/>
      <w:lvlText w:val=""/>
      <w:lvlJc w:val="left"/>
      <w:pPr>
        <w:ind w:left="720" w:hanging="360"/>
      </w:pPr>
      <w:rPr>
        <w:rFonts w:ascii="Symbol" w:hAnsi="Symbol"/>
      </w:rPr>
    </w:lvl>
    <w:lvl w:ilvl="8" w:tplc="30AC80AC">
      <w:start w:val="1"/>
      <w:numFmt w:val="bullet"/>
      <w:lvlText w:val=""/>
      <w:lvlJc w:val="left"/>
      <w:pPr>
        <w:ind w:left="720" w:hanging="360"/>
      </w:pPr>
      <w:rPr>
        <w:rFonts w:ascii="Symbol" w:hAnsi="Symbol"/>
      </w:rPr>
    </w:lvl>
  </w:abstractNum>
  <w:abstractNum w:abstractNumId="42" w15:restartNumberingAfterBreak="0">
    <w:nsid w:val="51283C70"/>
    <w:multiLevelType w:val="hybridMultilevel"/>
    <w:tmpl w:val="A992C112"/>
    <w:lvl w:ilvl="0" w:tplc="1D8035EC">
      <w:start w:val="1"/>
      <w:numFmt w:val="bullet"/>
      <w:lvlText w:val=""/>
      <w:lvlJc w:val="left"/>
      <w:pPr>
        <w:ind w:left="1440" w:hanging="360"/>
      </w:pPr>
      <w:rPr>
        <w:rFonts w:ascii="Wingdings" w:hAnsi="Wingdings" w:hint="default"/>
        <w:sz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2153094"/>
    <w:multiLevelType w:val="hybridMultilevel"/>
    <w:tmpl w:val="DA80EE9A"/>
    <w:lvl w:ilvl="0" w:tplc="443CFD3E">
      <w:start w:val="1"/>
      <w:numFmt w:val="bullet"/>
      <w:lvlText w:val=""/>
      <w:lvlJc w:val="left"/>
      <w:pPr>
        <w:ind w:left="720" w:hanging="360"/>
      </w:pPr>
      <w:rPr>
        <w:rFonts w:ascii="Symbol" w:hAnsi="Symbol"/>
      </w:rPr>
    </w:lvl>
    <w:lvl w:ilvl="1" w:tplc="B992CA58">
      <w:start w:val="1"/>
      <w:numFmt w:val="bullet"/>
      <w:lvlText w:val=""/>
      <w:lvlJc w:val="left"/>
      <w:pPr>
        <w:ind w:left="720" w:hanging="360"/>
      </w:pPr>
      <w:rPr>
        <w:rFonts w:ascii="Symbol" w:hAnsi="Symbol"/>
      </w:rPr>
    </w:lvl>
    <w:lvl w:ilvl="2" w:tplc="3E1C4C90">
      <w:start w:val="1"/>
      <w:numFmt w:val="bullet"/>
      <w:lvlText w:val=""/>
      <w:lvlJc w:val="left"/>
      <w:pPr>
        <w:ind w:left="720" w:hanging="360"/>
      </w:pPr>
      <w:rPr>
        <w:rFonts w:ascii="Symbol" w:hAnsi="Symbol"/>
      </w:rPr>
    </w:lvl>
    <w:lvl w:ilvl="3" w:tplc="B73AD5CE">
      <w:start w:val="1"/>
      <w:numFmt w:val="bullet"/>
      <w:lvlText w:val=""/>
      <w:lvlJc w:val="left"/>
      <w:pPr>
        <w:ind w:left="720" w:hanging="360"/>
      </w:pPr>
      <w:rPr>
        <w:rFonts w:ascii="Symbol" w:hAnsi="Symbol"/>
      </w:rPr>
    </w:lvl>
    <w:lvl w:ilvl="4" w:tplc="F7A8A376">
      <w:start w:val="1"/>
      <w:numFmt w:val="bullet"/>
      <w:lvlText w:val=""/>
      <w:lvlJc w:val="left"/>
      <w:pPr>
        <w:ind w:left="720" w:hanging="360"/>
      </w:pPr>
      <w:rPr>
        <w:rFonts w:ascii="Symbol" w:hAnsi="Symbol"/>
      </w:rPr>
    </w:lvl>
    <w:lvl w:ilvl="5" w:tplc="80B03D44">
      <w:start w:val="1"/>
      <w:numFmt w:val="bullet"/>
      <w:lvlText w:val=""/>
      <w:lvlJc w:val="left"/>
      <w:pPr>
        <w:ind w:left="720" w:hanging="360"/>
      </w:pPr>
      <w:rPr>
        <w:rFonts w:ascii="Symbol" w:hAnsi="Symbol"/>
      </w:rPr>
    </w:lvl>
    <w:lvl w:ilvl="6" w:tplc="C568C156">
      <w:start w:val="1"/>
      <w:numFmt w:val="bullet"/>
      <w:lvlText w:val=""/>
      <w:lvlJc w:val="left"/>
      <w:pPr>
        <w:ind w:left="720" w:hanging="360"/>
      </w:pPr>
      <w:rPr>
        <w:rFonts w:ascii="Symbol" w:hAnsi="Symbol"/>
      </w:rPr>
    </w:lvl>
    <w:lvl w:ilvl="7" w:tplc="AD308AB0">
      <w:start w:val="1"/>
      <w:numFmt w:val="bullet"/>
      <w:lvlText w:val=""/>
      <w:lvlJc w:val="left"/>
      <w:pPr>
        <w:ind w:left="720" w:hanging="360"/>
      </w:pPr>
      <w:rPr>
        <w:rFonts w:ascii="Symbol" w:hAnsi="Symbol"/>
      </w:rPr>
    </w:lvl>
    <w:lvl w:ilvl="8" w:tplc="0CBC044A">
      <w:start w:val="1"/>
      <w:numFmt w:val="bullet"/>
      <w:lvlText w:val=""/>
      <w:lvlJc w:val="left"/>
      <w:pPr>
        <w:ind w:left="720" w:hanging="360"/>
      </w:pPr>
      <w:rPr>
        <w:rFonts w:ascii="Symbol" w:hAnsi="Symbol"/>
      </w:rPr>
    </w:lvl>
  </w:abstractNum>
  <w:abstractNum w:abstractNumId="44" w15:restartNumberingAfterBreak="0">
    <w:nsid w:val="52764BCE"/>
    <w:multiLevelType w:val="hybridMultilevel"/>
    <w:tmpl w:val="E6D03578"/>
    <w:lvl w:ilvl="0" w:tplc="880E1640">
      <w:start w:val="1"/>
      <w:numFmt w:val="decimal"/>
      <w:lvlText w:val="%1."/>
      <w:lvlJc w:val="left"/>
      <w:pPr>
        <w:ind w:left="191" w:hanging="294"/>
      </w:pPr>
      <w:rPr>
        <w:rFonts w:ascii="Times New Roman" w:eastAsia="Calibri" w:hAnsi="Times New Roman" w:cs="Times New Roman"/>
        <w:w w:val="100"/>
        <w:lang w:val="en-US" w:eastAsia="en-US" w:bidi="ar-SA"/>
      </w:rPr>
    </w:lvl>
    <w:lvl w:ilvl="1" w:tplc="8D4E6636">
      <w:numFmt w:val="bullet"/>
      <w:lvlText w:val="•"/>
      <w:lvlJc w:val="left"/>
      <w:pPr>
        <w:ind w:left="914" w:hanging="366"/>
      </w:pPr>
      <w:rPr>
        <w:rFonts w:ascii="Arial" w:eastAsia="Arial" w:hAnsi="Arial" w:cs="Arial" w:hint="default"/>
        <w:b w:val="0"/>
        <w:bCs w:val="0"/>
        <w:i w:val="0"/>
        <w:iCs w:val="0"/>
        <w:color w:val="010101"/>
        <w:w w:val="106"/>
        <w:sz w:val="21"/>
        <w:szCs w:val="21"/>
        <w:lang w:val="en-US" w:eastAsia="en-US" w:bidi="ar-SA"/>
      </w:rPr>
    </w:lvl>
    <w:lvl w:ilvl="2" w:tplc="7EEECF26">
      <w:start w:val="1"/>
      <w:numFmt w:val="upperRoman"/>
      <w:lvlText w:val="%3."/>
      <w:lvlJc w:val="left"/>
      <w:pPr>
        <w:ind w:left="1421" w:hanging="342"/>
        <w:jc w:val="right"/>
      </w:pPr>
      <w:rPr>
        <w:rFonts w:ascii="Arial" w:eastAsia="Arial" w:hAnsi="Arial" w:cs="Arial" w:hint="default"/>
        <w:b w:val="0"/>
        <w:bCs w:val="0"/>
        <w:i w:val="0"/>
        <w:iCs w:val="0"/>
        <w:color w:val="010101"/>
        <w:spacing w:val="-1"/>
        <w:w w:val="108"/>
        <w:sz w:val="21"/>
        <w:szCs w:val="21"/>
        <w:lang w:val="en-US" w:eastAsia="en-US" w:bidi="ar-SA"/>
      </w:rPr>
    </w:lvl>
    <w:lvl w:ilvl="3" w:tplc="A238D61E">
      <w:numFmt w:val="bullet"/>
      <w:lvlText w:val="•"/>
      <w:lvlJc w:val="left"/>
      <w:pPr>
        <w:ind w:left="2520" w:hanging="342"/>
      </w:pPr>
      <w:rPr>
        <w:rFonts w:hint="default"/>
        <w:lang w:val="en-US" w:eastAsia="en-US" w:bidi="ar-SA"/>
      </w:rPr>
    </w:lvl>
    <w:lvl w:ilvl="4" w:tplc="C3AE8C0C">
      <w:numFmt w:val="bullet"/>
      <w:lvlText w:val="•"/>
      <w:lvlJc w:val="left"/>
      <w:pPr>
        <w:ind w:left="3620" w:hanging="342"/>
      </w:pPr>
      <w:rPr>
        <w:rFonts w:hint="default"/>
        <w:lang w:val="en-US" w:eastAsia="en-US" w:bidi="ar-SA"/>
      </w:rPr>
    </w:lvl>
    <w:lvl w:ilvl="5" w:tplc="4E8E294A">
      <w:numFmt w:val="bullet"/>
      <w:lvlText w:val="•"/>
      <w:lvlJc w:val="left"/>
      <w:pPr>
        <w:ind w:left="4720" w:hanging="342"/>
      </w:pPr>
      <w:rPr>
        <w:rFonts w:hint="default"/>
        <w:lang w:val="en-US" w:eastAsia="en-US" w:bidi="ar-SA"/>
      </w:rPr>
    </w:lvl>
    <w:lvl w:ilvl="6" w:tplc="43BCF19C">
      <w:numFmt w:val="bullet"/>
      <w:lvlText w:val="•"/>
      <w:lvlJc w:val="left"/>
      <w:pPr>
        <w:ind w:left="5820" w:hanging="342"/>
      </w:pPr>
      <w:rPr>
        <w:rFonts w:hint="default"/>
        <w:lang w:val="en-US" w:eastAsia="en-US" w:bidi="ar-SA"/>
      </w:rPr>
    </w:lvl>
    <w:lvl w:ilvl="7" w:tplc="AAF03EC2">
      <w:numFmt w:val="bullet"/>
      <w:lvlText w:val="•"/>
      <w:lvlJc w:val="left"/>
      <w:pPr>
        <w:ind w:left="6920" w:hanging="342"/>
      </w:pPr>
      <w:rPr>
        <w:rFonts w:hint="default"/>
        <w:lang w:val="en-US" w:eastAsia="en-US" w:bidi="ar-SA"/>
      </w:rPr>
    </w:lvl>
    <w:lvl w:ilvl="8" w:tplc="1BBC5BCE">
      <w:numFmt w:val="bullet"/>
      <w:lvlText w:val="•"/>
      <w:lvlJc w:val="left"/>
      <w:pPr>
        <w:ind w:left="8020" w:hanging="342"/>
      </w:pPr>
      <w:rPr>
        <w:rFonts w:hint="default"/>
        <w:lang w:val="en-US" w:eastAsia="en-US" w:bidi="ar-SA"/>
      </w:rPr>
    </w:lvl>
  </w:abstractNum>
  <w:abstractNum w:abstractNumId="45" w15:restartNumberingAfterBreak="0">
    <w:nsid w:val="587F3CD2"/>
    <w:multiLevelType w:val="hybridMultilevel"/>
    <w:tmpl w:val="0C14B2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5B4B15"/>
    <w:multiLevelType w:val="hybridMultilevel"/>
    <w:tmpl w:val="3F7A8870"/>
    <w:lvl w:ilvl="0" w:tplc="1D8035EC">
      <w:start w:val="1"/>
      <w:numFmt w:val="bullet"/>
      <w:lvlText w:val=""/>
      <w:lvlJc w:val="left"/>
      <w:pPr>
        <w:ind w:left="1530" w:hanging="360"/>
      </w:pPr>
      <w:rPr>
        <w:rFonts w:ascii="Wingdings" w:hAnsi="Wingdings" w:hint="default"/>
        <w:sz w:val="36"/>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7" w15:restartNumberingAfterBreak="0">
    <w:nsid w:val="5A1B7D72"/>
    <w:multiLevelType w:val="hybridMultilevel"/>
    <w:tmpl w:val="9D8A6390"/>
    <w:lvl w:ilvl="0" w:tplc="1D8035EC">
      <w:start w:val="1"/>
      <w:numFmt w:val="bullet"/>
      <w:lvlText w:val=""/>
      <w:lvlJc w:val="left"/>
      <w:pPr>
        <w:ind w:left="1440" w:hanging="360"/>
      </w:pPr>
      <w:rPr>
        <w:rFonts w:ascii="Wingdings" w:hAnsi="Wingdings" w:hint="default"/>
        <w:sz w:val="3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C1569A1"/>
    <w:multiLevelType w:val="hybridMultilevel"/>
    <w:tmpl w:val="06309D76"/>
    <w:lvl w:ilvl="0" w:tplc="20387998">
      <w:start w:val="1"/>
      <w:numFmt w:val="bullet"/>
      <w:lvlText w:val=""/>
      <w:lvlJc w:val="left"/>
      <w:pPr>
        <w:ind w:left="720" w:hanging="360"/>
      </w:pPr>
      <w:rPr>
        <w:rFonts w:ascii="Symbol" w:hAnsi="Symbol"/>
      </w:rPr>
    </w:lvl>
    <w:lvl w:ilvl="1" w:tplc="3018822E">
      <w:start w:val="1"/>
      <w:numFmt w:val="bullet"/>
      <w:lvlText w:val=""/>
      <w:lvlJc w:val="left"/>
      <w:pPr>
        <w:ind w:left="720" w:hanging="360"/>
      </w:pPr>
      <w:rPr>
        <w:rFonts w:ascii="Symbol" w:hAnsi="Symbol"/>
      </w:rPr>
    </w:lvl>
    <w:lvl w:ilvl="2" w:tplc="86E0A1F8">
      <w:start w:val="1"/>
      <w:numFmt w:val="bullet"/>
      <w:lvlText w:val=""/>
      <w:lvlJc w:val="left"/>
      <w:pPr>
        <w:ind w:left="720" w:hanging="360"/>
      </w:pPr>
      <w:rPr>
        <w:rFonts w:ascii="Symbol" w:hAnsi="Symbol"/>
      </w:rPr>
    </w:lvl>
    <w:lvl w:ilvl="3" w:tplc="38069310">
      <w:start w:val="1"/>
      <w:numFmt w:val="bullet"/>
      <w:lvlText w:val=""/>
      <w:lvlJc w:val="left"/>
      <w:pPr>
        <w:ind w:left="720" w:hanging="360"/>
      </w:pPr>
      <w:rPr>
        <w:rFonts w:ascii="Symbol" w:hAnsi="Symbol"/>
      </w:rPr>
    </w:lvl>
    <w:lvl w:ilvl="4" w:tplc="4F8AC4B0">
      <w:start w:val="1"/>
      <w:numFmt w:val="bullet"/>
      <w:lvlText w:val=""/>
      <w:lvlJc w:val="left"/>
      <w:pPr>
        <w:ind w:left="720" w:hanging="360"/>
      </w:pPr>
      <w:rPr>
        <w:rFonts w:ascii="Symbol" w:hAnsi="Symbol"/>
      </w:rPr>
    </w:lvl>
    <w:lvl w:ilvl="5" w:tplc="2C1A3962">
      <w:start w:val="1"/>
      <w:numFmt w:val="bullet"/>
      <w:lvlText w:val=""/>
      <w:lvlJc w:val="left"/>
      <w:pPr>
        <w:ind w:left="720" w:hanging="360"/>
      </w:pPr>
      <w:rPr>
        <w:rFonts w:ascii="Symbol" w:hAnsi="Symbol"/>
      </w:rPr>
    </w:lvl>
    <w:lvl w:ilvl="6" w:tplc="F392A73E">
      <w:start w:val="1"/>
      <w:numFmt w:val="bullet"/>
      <w:lvlText w:val=""/>
      <w:lvlJc w:val="left"/>
      <w:pPr>
        <w:ind w:left="720" w:hanging="360"/>
      </w:pPr>
      <w:rPr>
        <w:rFonts w:ascii="Symbol" w:hAnsi="Symbol"/>
      </w:rPr>
    </w:lvl>
    <w:lvl w:ilvl="7" w:tplc="A05A30AE">
      <w:start w:val="1"/>
      <w:numFmt w:val="bullet"/>
      <w:lvlText w:val=""/>
      <w:lvlJc w:val="left"/>
      <w:pPr>
        <w:ind w:left="720" w:hanging="360"/>
      </w:pPr>
      <w:rPr>
        <w:rFonts w:ascii="Symbol" w:hAnsi="Symbol"/>
      </w:rPr>
    </w:lvl>
    <w:lvl w:ilvl="8" w:tplc="FEB89FFE">
      <w:start w:val="1"/>
      <w:numFmt w:val="bullet"/>
      <w:lvlText w:val=""/>
      <w:lvlJc w:val="left"/>
      <w:pPr>
        <w:ind w:left="720" w:hanging="360"/>
      </w:pPr>
      <w:rPr>
        <w:rFonts w:ascii="Symbol" w:hAnsi="Symbol"/>
      </w:rPr>
    </w:lvl>
  </w:abstractNum>
  <w:abstractNum w:abstractNumId="49" w15:restartNumberingAfterBreak="0">
    <w:nsid w:val="62552651"/>
    <w:multiLevelType w:val="hybridMultilevel"/>
    <w:tmpl w:val="75E8B0F8"/>
    <w:lvl w:ilvl="0" w:tplc="CE02C694">
      <w:start w:val="1"/>
      <w:numFmt w:val="bullet"/>
      <w:lvlText w:val=""/>
      <w:lvlJc w:val="left"/>
      <w:pPr>
        <w:ind w:left="720" w:hanging="360"/>
      </w:pPr>
      <w:rPr>
        <w:rFonts w:ascii="Symbol" w:hAnsi="Symbol"/>
      </w:rPr>
    </w:lvl>
    <w:lvl w:ilvl="1" w:tplc="CBDE8D12">
      <w:start w:val="1"/>
      <w:numFmt w:val="bullet"/>
      <w:lvlText w:val=""/>
      <w:lvlJc w:val="left"/>
      <w:pPr>
        <w:ind w:left="720" w:hanging="360"/>
      </w:pPr>
      <w:rPr>
        <w:rFonts w:ascii="Symbol" w:hAnsi="Symbol"/>
      </w:rPr>
    </w:lvl>
    <w:lvl w:ilvl="2" w:tplc="7F484ADE">
      <w:start w:val="1"/>
      <w:numFmt w:val="bullet"/>
      <w:lvlText w:val=""/>
      <w:lvlJc w:val="left"/>
      <w:pPr>
        <w:ind w:left="720" w:hanging="360"/>
      </w:pPr>
      <w:rPr>
        <w:rFonts w:ascii="Symbol" w:hAnsi="Symbol"/>
      </w:rPr>
    </w:lvl>
    <w:lvl w:ilvl="3" w:tplc="751057F4">
      <w:start w:val="1"/>
      <w:numFmt w:val="bullet"/>
      <w:lvlText w:val=""/>
      <w:lvlJc w:val="left"/>
      <w:pPr>
        <w:ind w:left="720" w:hanging="360"/>
      </w:pPr>
      <w:rPr>
        <w:rFonts w:ascii="Symbol" w:hAnsi="Symbol"/>
      </w:rPr>
    </w:lvl>
    <w:lvl w:ilvl="4" w:tplc="B710916A">
      <w:start w:val="1"/>
      <w:numFmt w:val="bullet"/>
      <w:lvlText w:val=""/>
      <w:lvlJc w:val="left"/>
      <w:pPr>
        <w:ind w:left="720" w:hanging="360"/>
      </w:pPr>
      <w:rPr>
        <w:rFonts w:ascii="Symbol" w:hAnsi="Symbol"/>
      </w:rPr>
    </w:lvl>
    <w:lvl w:ilvl="5" w:tplc="1CDA5D5C">
      <w:start w:val="1"/>
      <w:numFmt w:val="bullet"/>
      <w:lvlText w:val=""/>
      <w:lvlJc w:val="left"/>
      <w:pPr>
        <w:ind w:left="720" w:hanging="360"/>
      </w:pPr>
      <w:rPr>
        <w:rFonts w:ascii="Symbol" w:hAnsi="Symbol"/>
      </w:rPr>
    </w:lvl>
    <w:lvl w:ilvl="6" w:tplc="28324C6C">
      <w:start w:val="1"/>
      <w:numFmt w:val="bullet"/>
      <w:lvlText w:val=""/>
      <w:lvlJc w:val="left"/>
      <w:pPr>
        <w:ind w:left="720" w:hanging="360"/>
      </w:pPr>
      <w:rPr>
        <w:rFonts w:ascii="Symbol" w:hAnsi="Symbol"/>
      </w:rPr>
    </w:lvl>
    <w:lvl w:ilvl="7" w:tplc="54A0F7CC">
      <w:start w:val="1"/>
      <w:numFmt w:val="bullet"/>
      <w:lvlText w:val=""/>
      <w:lvlJc w:val="left"/>
      <w:pPr>
        <w:ind w:left="720" w:hanging="360"/>
      </w:pPr>
      <w:rPr>
        <w:rFonts w:ascii="Symbol" w:hAnsi="Symbol"/>
      </w:rPr>
    </w:lvl>
    <w:lvl w:ilvl="8" w:tplc="ED34812C">
      <w:start w:val="1"/>
      <w:numFmt w:val="bullet"/>
      <w:lvlText w:val=""/>
      <w:lvlJc w:val="left"/>
      <w:pPr>
        <w:ind w:left="720" w:hanging="360"/>
      </w:pPr>
      <w:rPr>
        <w:rFonts w:ascii="Symbol" w:hAnsi="Symbol"/>
      </w:rPr>
    </w:lvl>
  </w:abstractNum>
  <w:abstractNum w:abstractNumId="50" w15:restartNumberingAfterBreak="0">
    <w:nsid w:val="662E4C2E"/>
    <w:multiLevelType w:val="hybridMultilevel"/>
    <w:tmpl w:val="6854FB16"/>
    <w:lvl w:ilvl="0" w:tplc="088C51CE">
      <w:start w:val="1"/>
      <w:numFmt w:val="bullet"/>
      <w:lvlText w:val=""/>
      <w:lvlJc w:val="left"/>
      <w:pPr>
        <w:ind w:left="720" w:hanging="360"/>
      </w:pPr>
      <w:rPr>
        <w:rFonts w:ascii="Symbol" w:hAnsi="Symbol"/>
      </w:rPr>
    </w:lvl>
    <w:lvl w:ilvl="1" w:tplc="A1F6076A">
      <w:start w:val="1"/>
      <w:numFmt w:val="bullet"/>
      <w:lvlText w:val=""/>
      <w:lvlJc w:val="left"/>
      <w:pPr>
        <w:ind w:left="720" w:hanging="360"/>
      </w:pPr>
      <w:rPr>
        <w:rFonts w:ascii="Symbol" w:hAnsi="Symbol"/>
      </w:rPr>
    </w:lvl>
    <w:lvl w:ilvl="2" w:tplc="D9DE91FE">
      <w:start w:val="1"/>
      <w:numFmt w:val="bullet"/>
      <w:lvlText w:val=""/>
      <w:lvlJc w:val="left"/>
      <w:pPr>
        <w:ind w:left="720" w:hanging="360"/>
      </w:pPr>
      <w:rPr>
        <w:rFonts w:ascii="Symbol" w:hAnsi="Symbol"/>
      </w:rPr>
    </w:lvl>
    <w:lvl w:ilvl="3" w:tplc="63646CDC">
      <w:start w:val="1"/>
      <w:numFmt w:val="bullet"/>
      <w:lvlText w:val=""/>
      <w:lvlJc w:val="left"/>
      <w:pPr>
        <w:ind w:left="720" w:hanging="360"/>
      </w:pPr>
      <w:rPr>
        <w:rFonts w:ascii="Symbol" w:hAnsi="Symbol"/>
      </w:rPr>
    </w:lvl>
    <w:lvl w:ilvl="4" w:tplc="A57CFC2C">
      <w:start w:val="1"/>
      <w:numFmt w:val="bullet"/>
      <w:lvlText w:val=""/>
      <w:lvlJc w:val="left"/>
      <w:pPr>
        <w:ind w:left="720" w:hanging="360"/>
      </w:pPr>
      <w:rPr>
        <w:rFonts w:ascii="Symbol" w:hAnsi="Symbol"/>
      </w:rPr>
    </w:lvl>
    <w:lvl w:ilvl="5" w:tplc="C35ADD46">
      <w:start w:val="1"/>
      <w:numFmt w:val="bullet"/>
      <w:lvlText w:val=""/>
      <w:lvlJc w:val="left"/>
      <w:pPr>
        <w:ind w:left="720" w:hanging="360"/>
      </w:pPr>
      <w:rPr>
        <w:rFonts w:ascii="Symbol" w:hAnsi="Symbol"/>
      </w:rPr>
    </w:lvl>
    <w:lvl w:ilvl="6" w:tplc="569E873E">
      <w:start w:val="1"/>
      <w:numFmt w:val="bullet"/>
      <w:lvlText w:val=""/>
      <w:lvlJc w:val="left"/>
      <w:pPr>
        <w:ind w:left="720" w:hanging="360"/>
      </w:pPr>
      <w:rPr>
        <w:rFonts w:ascii="Symbol" w:hAnsi="Symbol"/>
      </w:rPr>
    </w:lvl>
    <w:lvl w:ilvl="7" w:tplc="FE82886E">
      <w:start w:val="1"/>
      <w:numFmt w:val="bullet"/>
      <w:lvlText w:val=""/>
      <w:lvlJc w:val="left"/>
      <w:pPr>
        <w:ind w:left="720" w:hanging="360"/>
      </w:pPr>
      <w:rPr>
        <w:rFonts w:ascii="Symbol" w:hAnsi="Symbol"/>
      </w:rPr>
    </w:lvl>
    <w:lvl w:ilvl="8" w:tplc="50BA5D16">
      <w:start w:val="1"/>
      <w:numFmt w:val="bullet"/>
      <w:lvlText w:val=""/>
      <w:lvlJc w:val="left"/>
      <w:pPr>
        <w:ind w:left="720" w:hanging="360"/>
      </w:pPr>
      <w:rPr>
        <w:rFonts w:ascii="Symbol" w:hAnsi="Symbol"/>
      </w:rPr>
    </w:lvl>
  </w:abstractNum>
  <w:abstractNum w:abstractNumId="51" w15:restartNumberingAfterBreak="0">
    <w:nsid w:val="699D0787"/>
    <w:multiLevelType w:val="hybridMultilevel"/>
    <w:tmpl w:val="D332B074"/>
    <w:lvl w:ilvl="0" w:tplc="D17ABED8">
      <w:start w:val="1"/>
      <w:numFmt w:val="bullet"/>
      <w:lvlText w:val=""/>
      <w:lvlJc w:val="left"/>
      <w:pPr>
        <w:ind w:left="720" w:hanging="360"/>
      </w:pPr>
      <w:rPr>
        <w:rFonts w:ascii="Symbol" w:hAnsi="Symbol"/>
      </w:rPr>
    </w:lvl>
    <w:lvl w:ilvl="1" w:tplc="D4927B6C">
      <w:start w:val="1"/>
      <w:numFmt w:val="bullet"/>
      <w:lvlText w:val=""/>
      <w:lvlJc w:val="left"/>
      <w:pPr>
        <w:ind w:left="720" w:hanging="360"/>
      </w:pPr>
      <w:rPr>
        <w:rFonts w:ascii="Symbol" w:hAnsi="Symbol"/>
      </w:rPr>
    </w:lvl>
    <w:lvl w:ilvl="2" w:tplc="59F8EF1E">
      <w:start w:val="1"/>
      <w:numFmt w:val="bullet"/>
      <w:lvlText w:val=""/>
      <w:lvlJc w:val="left"/>
      <w:pPr>
        <w:ind w:left="720" w:hanging="360"/>
      </w:pPr>
      <w:rPr>
        <w:rFonts w:ascii="Symbol" w:hAnsi="Symbol"/>
      </w:rPr>
    </w:lvl>
    <w:lvl w:ilvl="3" w:tplc="FC1C4866">
      <w:start w:val="1"/>
      <w:numFmt w:val="bullet"/>
      <w:lvlText w:val=""/>
      <w:lvlJc w:val="left"/>
      <w:pPr>
        <w:ind w:left="720" w:hanging="360"/>
      </w:pPr>
      <w:rPr>
        <w:rFonts w:ascii="Symbol" w:hAnsi="Symbol"/>
      </w:rPr>
    </w:lvl>
    <w:lvl w:ilvl="4" w:tplc="DF0672CE">
      <w:start w:val="1"/>
      <w:numFmt w:val="bullet"/>
      <w:lvlText w:val=""/>
      <w:lvlJc w:val="left"/>
      <w:pPr>
        <w:ind w:left="720" w:hanging="360"/>
      </w:pPr>
      <w:rPr>
        <w:rFonts w:ascii="Symbol" w:hAnsi="Symbol"/>
      </w:rPr>
    </w:lvl>
    <w:lvl w:ilvl="5" w:tplc="C35296D6">
      <w:start w:val="1"/>
      <w:numFmt w:val="bullet"/>
      <w:lvlText w:val=""/>
      <w:lvlJc w:val="left"/>
      <w:pPr>
        <w:ind w:left="720" w:hanging="360"/>
      </w:pPr>
      <w:rPr>
        <w:rFonts w:ascii="Symbol" w:hAnsi="Symbol"/>
      </w:rPr>
    </w:lvl>
    <w:lvl w:ilvl="6" w:tplc="156C3A32">
      <w:start w:val="1"/>
      <w:numFmt w:val="bullet"/>
      <w:lvlText w:val=""/>
      <w:lvlJc w:val="left"/>
      <w:pPr>
        <w:ind w:left="720" w:hanging="360"/>
      </w:pPr>
      <w:rPr>
        <w:rFonts w:ascii="Symbol" w:hAnsi="Symbol"/>
      </w:rPr>
    </w:lvl>
    <w:lvl w:ilvl="7" w:tplc="FC92F83C">
      <w:start w:val="1"/>
      <w:numFmt w:val="bullet"/>
      <w:lvlText w:val=""/>
      <w:lvlJc w:val="left"/>
      <w:pPr>
        <w:ind w:left="720" w:hanging="360"/>
      </w:pPr>
      <w:rPr>
        <w:rFonts w:ascii="Symbol" w:hAnsi="Symbol"/>
      </w:rPr>
    </w:lvl>
    <w:lvl w:ilvl="8" w:tplc="B0042E6C">
      <w:start w:val="1"/>
      <w:numFmt w:val="bullet"/>
      <w:lvlText w:val=""/>
      <w:lvlJc w:val="left"/>
      <w:pPr>
        <w:ind w:left="720" w:hanging="360"/>
      </w:pPr>
      <w:rPr>
        <w:rFonts w:ascii="Symbol" w:hAnsi="Symbol"/>
      </w:rPr>
    </w:lvl>
  </w:abstractNum>
  <w:abstractNum w:abstractNumId="52" w15:restartNumberingAfterBreak="0">
    <w:nsid w:val="69B47123"/>
    <w:multiLevelType w:val="hybridMultilevel"/>
    <w:tmpl w:val="25D85CA4"/>
    <w:lvl w:ilvl="0" w:tplc="1D8035EC">
      <w:start w:val="1"/>
      <w:numFmt w:val="bullet"/>
      <w:lvlText w:val=""/>
      <w:lvlJc w:val="left"/>
      <w:pPr>
        <w:ind w:left="0" w:hanging="360"/>
      </w:pPr>
      <w:rPr>
        <w:rFonts w:ascii="Wingdings" w:hAnsi="Wingdings" w:hint="default"/>
        <w:sz w:val="3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3" w15:restartNumberingAfterBreak="0">
    <w:nsid w:val="6AF61CD4"/>
    <w:multiLevelType w:val="hybridMultilevel"/>
    <w:tmpl w:val="665EBEC6"/>
    <w:lvl w:ilvl="0" w:tplc="1D8035EC">
      <w:start w:val="1"/>
      <w:numFmt w:val="bullet"/>
      <w:lvlText w:val=""/>
      <w:lvlJc w:val="left"/>
      <w:pPr>
        <w:ind w:left="720"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D80CA8"/>
    <w:multiLevelType w:val="hybridMultilevel"/>
    <w:tmpl w:val="34063546"/>
    <w:lvl w:ilvl="0" w:tplc="04090015">
      <w:start w:val="1"/>
      <w:numFmt w:val="upperLetter"/>
      <w:lvlText w:val="%1."/>
      <w:lvlJc w:val="left"/>
      <w:pPr>
        <w:ind w:left="720" w:hanging="360"/>
      </w:pPr>
      <w:rPr>
        <w:rFonts w:hint="default"/>
      </w:rPr>
    </w:lvl>
    <w:lvl w:ilvl="1" w:tplc="04090001">
      <w:start w:val="1"/>
      <w:numFmt w:val="bullet"/>
      <w:lvlText w:val=""/>
      <w:lvlJc w:val="left"/>
      <w:pPr>
        <w:ind w:left="707" w:hanging="360"/>
      </w:pPr>
      <w:rPr>
        <w:rFonts w:ascii="Symbol" w:hAnsi="Symbol" w:hint="default"/>
      </w:rPr>
    </w:lvl>
    <w:lvl w:ilvl="2" w:tplc="04090001">
      <w:start w:val="1"/>
      <w:numFmt w:val="bullet"/>
      <w:lvlText w:val=""/>
      <w:lvlJc w:val="left"/>
      <w:pPr>
        <w:ind w:left="707" w:hanging="360"/>
      </w:pPr>
      <w:rPr>
        <w:rFonts w:ascii="Symbol" w:hAnsi="Symbol" w:hint="default"/>
      </w:rPr>
    </w:lvl>
    <w:lvl w:ilvl="3" w:tplc="0409000F">
      <w:start w:val="1"/>
      <w:numFmt w:val="decimal"/>
      <w:lvlText w:val="%4."/>
      <w:lvlJc w:val="left"/>
      <w:pPr>
        <w:ind w:left="2880" w:hanging="360"/>
      </w:pPr>
    </w:lvl>
    <w:lvl w:ilvl="4" w:tplc="04090001">
      <w:start w:val="1"/>
      <w:numFmt w:val="bullet"/>
      <w:lvlText w:val=""/>
      <w:lvlJc w:val="left"/>
      <w:pPr>
        <w:ind w:left="144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E95134F"/>
    <w:multiLevelType w:val="hybridMultilevel"/>
    <w:tmpl w:val="080C24F0"/>
    <w:lvl w:ilvl="0" w:tplc="5242465C">
      <w:start w:val="1"/>
      <w:numFmt w:val="bullet"/>
      <w:lvlText w:val=""/>
      <w:lvlJc w:val="left"/>
      <w:pPr>
        <w:ind w:left="960" w:hanging="360"/>
      </w:pPr>
      <w:rPr>
        <w:rFonts w:ascii="Symbol" w:hAnsi="Symbol"/>
      </w:rPr>
    </w:lvl>
    <w:lvl w:ilvl="1" w:tplc="AA226518">
      <w:start w:val="1"/>
      <w:numFmt w:val="bullet"/>
      <w:lvlText w:val=""/>
      <w:lvlJc w:val="left"/>
      <w:pPr>
        <w:ind w:left="960" w:hanging="360"/>
      </w:pPr>
      <w:rPr>
        <w:rFonts w:ascii="Symbol" w:hAnsi="Symbol"/>
      </w:rPr>
    </w:lvl>
    <w:lvl w:ilvl="2" w:tplc="A15A805E">
      <w:start w:val="1"/>
      <w:numFmt w:val="bullet"/>
      <w:lvlText w:val=""/>
      <w:lvlJc w:val="left"/>
      <w:pPr>
        <w:ind w:left="960" w:hanging="360"/>
      </w:pPr>
      <w:rPr>
        <w:rFonts w:ascii="Symbol" w:hAnsi="Symbol"/>
      </w:rPr>
    </w:lvl>
    <w:lvl w:ilvl="3" w:tplc="F89E8596">
      <w:start w:val="1"/>
      <w:numFmt w:val="bullet"/>
      <w:lvlText w:val=""/>
      <w:lvlJc w:val="left"/>
      <w:pPr>
        <w:ind w:left="960" w:hanging="360"/>
      </w:pPr>
      <w:rPr>
        <w:rFonts w:ascii="Symbol" w:hAnsi="Symbol"/>
      </w:rPr>
    </w:lvl>
    <w:lvl w:ilvl="4" w:tplc="546062B6">
      <w:start w:val="1"/>
      <w:numFmt w:val="bullet"/>
      <w:lvlText w:val=""/>
      <w:lvlJc w:val="left"/>
      <w:pPr>
        <w:ind w:left="960" w:hanging="360"/>
      </w:pPr>
      <w:rPr>
        <w:rFonts w:ascii="Symbol" w:hAnsi="Symbol"/>
      </w:rPr>
    </w:lvl>
    <w:lvl w:ilvl="5" w:tplc="34BC5EBA">
      <w:start w:val="1"/>
      <w:numFmt w:val="bullet"/>
      <w:lvlText w:val=""/>
      <w:lvlJc w:val="left"/>
      <w:pPr>
        <w:ind w:left="960" w:hanging="360"/>
      </w:pPr>
      <w:rPr>
        <w:rFonts w:ascii="Symbol" w:hAnsi="Symbol"/>
      </w:rPr>
    </w:lvl>
    <w:lvl w:ilvl="6" w:tplc="8E5AB28A">
      <w:start w:val="1"/>
      <w:numFmt w:val="bullet"/>
      <w:lvlText w:val=""/>
      <w:lvlJc w:val="left"/>
      <w:pPr>
        <w:ind w:left="960" w:hanging="360"/>
      </w:pPr>
      <w:rPr>
        <w:rFonts w:ascii="Symbol" w:hAnsi="Symbol"/>
      </w:rPr>
    </w:lvl>
    <w:lvl w:ilvl="7" w:tplc="034604B6">
      <w:start w:val="1"/>
      <w:numFmt w:val="bullet"/>
      <w:lvlText w:val=""/>
      <w:lvlJc w:val="left"/>
      <w:pPr>
        <w:ind w:left="960" w:hanging="360"/>
      </w:pPr>
      <w:rPr>
        <w:rFonts w:ascii="Symbol" w:hAnsi="Symbol"/>
      </w:rPr>
    </w:lvl>
    <w:lvl w:ilvl="8" w:tplc="104ECBD4">
      <w:start w:val="1"/>
      <w:numFmt w:val="bullet"/>
      <w:lvlText w:val=""/>
      <w:lvlJc w:val="left"/>
      <w:pPr>
        <w:ind w:left="960" w:hanging="360"/>
      </w:pPr>
      <w:rPr>
        <w:rFonts w:ascii="Symbol" w:hAnsi="Symbol"/>
      </w:rPr>
    </w:lvl>
  </w:abstractNum>
  <w:abstractNum w:abstractNumId="56" w15:restartNumberingAfterBreak="0">
    <w:nsid w:val="746934C9"/>
    <w:multiLevelType w:val="hybridMultilevel"/>
    <w:tmpl w:val="7C3ED54E"/>
    <w:lvl w:ilvl="0" w:tplc="1D8035EC">
      <w:start w:val="1"/>
      <w:numFmt w:val="bullet"/>
      <w:lvlText w:val=""/>
      <w:lvlJc w:val="left"/>
      <w:pPr>
        <w:ind w:left="0" w:hanging="360"/>
      </w:pPr>
      <w:rPr>
        <w:rFonts w:ascii="Wingdings" w:hAnsi="Wingdings" w:hint="default"/>
        <w:sz w:val="3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7" w15:restartNumberingAfterBreak="0">
    <w:nsid w:val="78B03A04"/>
    <w:multiLevelType w:val="hybridMultilevel"/>
    <w:tmpl w:val="BEE61DD8"/>
    <w:lvl w:ilvl="0" w:tplc="6BAAC89A">
      <w:start w:val="1"/>
      <w:numFmt w:val="bullet"/>
      <w:lvlText w:val=""/>
      <w:lvlJc w:val="left"/>
      <w:pPr>
        <w:ind w:left="720" w:hanging="360"/>
      </w:pPr>
      <w:rPr>
        <w:rFonts w:ascii="Symbol" w:hAnsi="Symbol"/>
      </w:rPr>
    </w:lvl>
    <w:lvl w:ilvl="1" w:tplc="3FE46306">
      <w:start w:val="1"/>
      <w:numFmt w:val="bullet"/>
      <w:lvlText w:val=""/>
      <w:lvlJc w:val="left"/>
      <w:pPr>
        <w:ind w:left="720" w:hanging="360"/>
      </w:pPr>
      <w:rPr>
        <w:rFonts w:ascii="Symbol" w:hAnsi="Symbol"/>
      </w:rPr>
    </w:lvl>
    <w:lvl w:ilvl="2" w:tplc="410032D6">
      <w:start w:val="1"/>
      <w:numFmt w:val="bullet"/>
      <w:lvlText w:val=""/>
      <w:lvlJc w:val="left"/>
      <w:pPr>
        <w:ind w:left="720" w:hanging="360"/>
      </w:pPr>
      <w:rPr>
        <w:rFonts w:ascii="Symbol" w:hAnsi="Symbol"/>
      </w:rPr>
    </w:lvl>
    <w:lvl w:ilvl="3" w:tplc="CCB83918">
      <w:start w:val="1"/>
      <w:numFmt w:val="bullet"/>
      <w:lvlText w:val=""/>
      <w:lvlJc w:val="left"/>
      <w:pPr>
        <w:ind w:left="720" w:hanging="360"/>
      </w:pPr>
      <w:rPr>
        <w:rFonts w:ascii="Symbol" w:hAnsi="Symbol"/>
      </w:rPr>
    </w:lvl>
    <w:lvl w:ilvl="4" w:tplc="CC1CCA8C">
      <w:start w:val="1"/>
      <w:numFmt w:val="bullet"/>
      <w:lvlText w:val=""/>
      <w:lvlJc w:val="left"/>
      <w:pPr>
        <w:ind w:left="720" w:hanging="360"/>
      </w:pPr>
      <w:rPr>
        <w:rFonts w:ascii="Symbol" w:hAnsi="Symbol"/>
      </w:rPr>
    </w:lvl>
    <w:lvl w:ilvl="5" w:tplc="EAF8E314">
      <w:start w:val="1"/>
      <w:numFmt w:val="bullet"/>
      <w:lvlText w:val=""/>
      <w:lvlJc w:val="left"/>
      <w:pPr>
        <w:ind w:left="720" w:hanging="360"/>
      </w:pPr>
      <w:rPr>
        <w:rFonts w:ascii="Symbol" w:hAnsi="Symbol"/>
      </w:rPr>
    </w:lvl>
    <w:lvl w:ilvl="6" w:tplc="3C4EEC68">
      <w:start w:val="1"/>
      <w:numFmt w:val="bullet"/>
      <w:lvlText w:val=""/>
      <w:lvlJc w:val="left"/>
      <w:pPr>
        <w:ind w:left="720" w:hanging="360"/>
      </w:pPr>
      <w:rPr>
        <w:rFonts w:ascii="Symbol" w:hAnsi="Symbol"/>
      </w:rPr>
    </w:lvl>
    <w:lvl w:ilvl="7" w:tplc="006ED9A0">
      <w:start w:val="1"/>
      <w:numFmt w:val="bullet"/>
      <w:lvlText w:val=""/>
      <w:lvlJc w:val="left"/>
      <w:pPr>
        <w:ind w:left="720" w:hanging="360"/>
      </w:pPr>
      <w:rPr>
        <w:rFonts w:ascii="Symbol" w:hAnsi="Symbol"/>
      </w:rPr>
    </w:lvl>
    <w:lvl w:ilvl="8" w:tplc="8AC2C43A">
      <w:start w:val="1"/>
      <w:numFmt w:val="bullet"/>
      <w:lvlText w:val=""/>
      <w:lvlJc w:val="left"/>
      <w:pPr>
        <w:ind w:left="720" w:hanging="360"/>
      </w:pPr>
      <w:rPr>
        <w:rFonts w:ascii="Symbol" w:hAnsi="Symbol"/>
      </w:rPr>
    </w:lvl>
  </w:abstractNum>
  <w:abstractNum w:abstractNumId="58" w15:restartNumberingAfterBreak="0">
    <w:nsid w:val="7A9F7BC4"/>
    <w:multiLevelType w:val="hybridMultilevel"/>
    <w:tmpl w:val="A63A6F5C"/>
    <w:lvl w:ilvl="0" w:tplc="1D8035EC">
      <w:start w:val="1"/>
      <w:numFmt w:val="bullet"/>
      <w:lvlText w:val=""/>
      <w:lvlJc w:val="left"/>
      <w:pPr>
        <w:ind w:left="720"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362BE5"/>
    <w:multiLevelType w:val="hybridMultilevel"/>
    <w:tmpl w:val="5E4AD3A6"/>
    <w:lvl w:ilvl="0" w:tplc="2250C4FE">
      <w:start w:val="1"/>
      <w:numFmt w:val="bullet"/>
      <w:lvlText w:val=""/>
      <w:lvlJc w:val="left"/>
      <w:pPr>
        <w:ind w:left="720" w:hanging="360"/>
      </w:pPr>
      <w:rPr>
        <w:rFonts w:ascii="Symbol" w:hAnsi="Symbol"/>
      </w:rPr>
    </w:lvl>
    <w:lvl w:ilvl="1" w:tplc="F90E44BA">
      <w:start w:val="1"/>
      <w:numFmt w:val="bullet"/>
      <w:lvlText w:val=""/>
      <w:lvlJc w:val="left"/>
      <w:pPr>
        <w:ind w:left="720" w:hanging="360"/>
      </w:pPr>
      <w:rPr>
        <w:rFonts w:ascii="Symbol" w:hAnsi="Symbol"/>
      </w:rPr>
    </w:lvl>
    <w:lvl w:ilvl="2" w:tplc="FFEC9434">
      <w:start w:val="1"/>
      <w:numFmt w:val="bullet"/>
      <w:lvlText w:val=""/>
      <w:lvlJc w:val="left"/>
      <w:pPr>
        <w:ind w:left="720" w:hanging="360"/>
      </w:pPr>
      <w:rPr>
        <w:rFonts w:ascii="Symbol" w:hAnsi="Symbol"/>
      </w:rPr>
    </w:lvl>
    <w:lvl w:ilvl="3" w:tplc="FAC4C030">
      <w:start w:val="1"/>
      <w:numFmt w:val="bullet"/>
      <w:lvlText w:val=""/>
      <w:lvlJc w:val="left"/>
      <w:pPr>
        <w:ind w:left="720" w:hanging="360"/>
      </w:pPr>
      <w:rPr>
        <w:rFonts w:ascii="Symbol" w:hAnsi="Symbol"/>
      </w:rPr>
    </w:lvl>
    <w:lvl w:ilvl="4" w:tplc="A1548AD2">
      <w:start w:val="1"/>
      <w:numFmt w:val="bullet"/>
      <w:lvlText w:val=""/>
      <w:lvlJc w:val="left"/>
      <w:pPr>
        <w:ind w:left="720" w:hanging="360"/>
      </w:pPr>
      <w:rPr>
        <w:rFonts w:ascii="Symbol" w:hAnsi="Symbol"/>
      </w:rPr>
    </w:lvl>
    <w:lvl w:ilvl="5" w:tplc="252A260E">
      <w:start w:val="1"/>
      <w:numFmt w:val="bullet"/>
      <w:lvlText w:val=""/>
      <w:lvlJc w:val="left"/>
      <w:pPr>
        <w:ind w:left="720" w:hanging="360"/>
      </w:pPr>
      <w:rPr>
        <w:rFonts w:ascii="Symbol" w:hAnsi="Symbol"/>
      </w:rPr>
    </w:lvl>
    <w:lvl w:ilvl="6" w:tplc="6420A0FC">
      <w:start w:val="1"/>
      <w:numFmt w:val="bullet"/>
      <w:lvlText w:val=""/>
      <w:lvlJc w:val="left"/>
      <w:pPr>
        <w:ind w:left="720" w:hanging="360"/>
      </w:pPr>
      <w:rPr>
        <w:rFonts w:ascii="Symbol" w:hAnsi="Symbol"/>
      </w:rPr>
    </w:lvl>
    <w:lvl w:ilvl="7" w:tplc="5D563E94">
      <w:start w:val="1"/>
      <w:numFmt w:val="bullet"/>
      <w:lvlText w:val=""/>
      <w:lvlJc w:val="left"/>
      <w:pPr>
        <w:ind w:left="720" w:hanging="360"/>
      </w:pPr>
      <w:rPr>
        <w:rFonts w:ascii="Symbol" w:hAnsi="Symbol"/>
      </w:rPr>
    </w:lvl>
    <w:lvl w:ilvl="8" w:tplc="FE28E862">
      <w:start w:val="1"/>
      <w:numFmt w:val="bullet"/>
      <w:lvlText w:val=""/>
      <w:lvlJc w:val="left"/>
      <w:pPr>
        <w:ind w:left="720" w:hanging="360"/>
      </w:pPr>
      <w:rPr>
        <w:rFonts w:ascii="Symbol" w:hAnsi="Symbol"/>
      </w:rPr>
    </w:lvl>
  </w:abstractNum>
  <w:abstractNum w:abstractNumId="60" w15:restartNumberingAfterBreak="0">
    <w:nsid w:val="7CAE6C71"/>
    <w:multiLevelType w:val="hybridMultilevel"/>
    <w:tmpl w:val="1DCC94C0"/>
    <w:lvl w:ilvl="0" w:tplc="F58202FA">
      <w:start w:val="1"/>
      <w:numFmt w:val="bullet"/>
      <w:lvlText w:val=""/>
      <w:lvlJc w:val="left"/>
      <w:pPr>
        <w:ind w:left="34" w:hanging="360"/>
      </w:pPr>
      <w:rPr>
        <w:rFonts w:ascii="Wingdings"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01699">
    <w:abstractNumId w:val="10"/>
  </w:num>
  <w:num w:numId="2" w16cid:durableId="764617656">
    <w:abstractNumId w:val="39"/>
  </w:num>
  <w:num w:numId="3" w16cid:durableId="374500984">
    <w:abstractNumId w:val="27"/>
  </w:num>
  <w:num w:numId="4" w16cid:durableId="1887132550">
    <w:abstractNumId w:val="54"/>
  </w:num>
  <w:num w:numId="5" w16cid:durableId="1444106784">
    <w:abstractNumId w:val="28"/>
  </w:num>
  <w:num w:numId="6" w16cid:durableId="1121267225">
    <w:abstractNumId w:val="16"/>
  </w:num>
  <w:num w:numId="7" w16cid:durableId="693387232">
    <w:abstractNumId w:val="26"/>
  </w:num>
  <w:num w:numId="8" w16cid:durableId="1649242927">
    <w:abstractNumId w:val="20"/>
  </w:num>
  <w:num w:numId="9" w16cid:durableId="327054656">
    <w:abstractNumId w:val="33"/>
  </w:num>
  <w:num w:numId="10" w16cid:durableId="904921332">
    <w:abstractNumId w:val="44"/>
  </w:num>
  <w:num w:numId="11" w16cid:durableId="415637151">
    <w:abstractNumId w:val="9"/>
  </w:num>
  <w:num w:numId="12" w16cid:durableId="50883924">
    <w:abstractNumId w:val="45"/>
  </w:num>
  <w:num w:numId="13" w16cid:durableId="997462892">
    <w:abstractNumId w:val="0"/>
  </w:num>
  <w:num w:numId="14" w16cid:durableId="126552210">
    <w:abstractNumId w:val="60"/>
  </w:num>
  <w:num w:numId="15" w16cid:durableId="1660116929">
    <w:abstractNumId w:val="41"/>
  </w:num>
  <w:num w:numId="16" w16cid:durableId="2105572580">
    <w:abstractNumId w:val="21"/>
  </w:num>
  <w:num w:numId="17" w16cid:durableId="1877892752">
    <w:abstractNumId w:val="7"/>
  </w:num>
  <w:num w:numId="18" w16cid:durableId="1745759745">
    <w:abstractNumId w:val="13"/>
  </w:num>
  <w:num w:numId="19" w16cid:durableId="917247931">
    <w:abstractNumId w:val="24"/>
  </w:num>
  <w:num w:numId="20" w16cid:durableId="730230471">
    <w:abstractNumId w:val="17"/>
  </w:num>
  <w:num w:numId="21" w16cid:durableId="1586376001">
    <w:abstractNumId w:val="11"/>
  </w:num>
  <w:num w:numId="22" w16cid:durableId="659962543">
    <w:abstractNumId w:val="34"/>
  </w:num>
  <w:num w:numId="23" w16cid:durableId="1483888382">
    <w:abstractNumId w:val="50"/>
  </w:num>
  <w:num w:numId="24" w16cid:durableId="1177573936">
    <w:abstractNumId w:val="59"/>
  </w:num>
  <w:num w:numId="25" w16cid:durableId="1796026427">
    <w:abstractNumId w:val="43"/>
  </w:num>
  <w:num w:numId="26" w16cid:durableId="2059666175">
    <w:abstractNumId w:val="30"/>
  </w:num>
  <w:num w:numId="27" w16cid:durableId="1073116587">
    <w:abstractNumId w:val="6"/>
  </w:num>
  <w:num w:numId="28" w16cid:durableId="865799801">
    <w:abstractNumId w:val="51"/>
  </w:num>
  <w:num w:numId="29" w16cid:durableId="904687567">
    <w:abstractNumId w:val="5"/>
  </w:num>
  <w:num w:numId="30" w16cid:durableId="1612475529">
    <w:abstractNumId w:val="12"/>
  </w:num>
  <w:num w:numId="31" w16cid:durableId="630482697">
    <w:abstractNumId w:val="48"/>
  </w:num>
  <w:num w:numId="32" w16cid:durableId="1813714870">
    <w:abstractNumId w:val="49"/>
  </w:num>
  <w:num w:numId="33" w16cid:durableId="1235313081">
    <w:abstractNumId w:val="57"/>
  </w:num>
  <w:num w:numId="34" w16cid:durableId="1413505189">
    <w:abstractNumId w:val="52"/>
  </w:num>
  <w:num w:numId="35" w16cid:durableId="1544251124">
    <w:abstractNumId w:val="58"/>
  </w:num>
  <w:num w:numId="36" w16cid:durableId="1860897993">
    <w:abstractNumId w:val="19"/>
  </w:num>
  <w:num w:numId="37" w16cid:durableId="1734307615">
    <w:abstractNumId w:val="38"/>
  </w:num>
  <w:num w:numId="38" w16cid:durableId="387925112">
    <w:abstractNumId w:val="55"/>
  </w:num>
  <w:num w:numId="39" w16cid:durableId="1691829922">
    <w:abstractNumId w:val="3"/>
  </w:num>
  <w:num w:numId="40" w16cid:durableId="724959860">
    <w:abstractNumId w:val="37"/>
  </w:num>
  <w:num w:numId="41" w16cid:durableId="701516082">
    <w:abstractNumId w:val="25"/>
  </w:num>
  <w:num w:numId="42" w16cid:durableId="278997554">
    <w:abstractNumId w:val="2"/>
  </w:num>
  <w:num w:numId="43" w16cid:durableId="1540581559">
    <w:abstractNumId w:val="4"/>
  </w:num>
  <w:num w:numId="44" w16cid:durableId="1201211436">
    <w:abstractNumId w:val="32"/>
  </w:num>
  <w:num w:numId="45" w16cid:durableId="1130785314">
    <w:abstractNumId w:val="47"/>
  </w:num>
  <w:num w:numId="46" w16cid:durableId="1379237109">
    <w:abstractNumId w:val="15"/>
  </w:num>
  <w:num w:numId="47" w16cid:durableId="389304427">
    <w:abstractNumId w:val="42"/>
  </w:num>
  <w:num w:numId="48" w16cid:durableId="1882084834">
    <w:abstractNumId w:val="1"/>
  </w:num>
  <w:num w:numId="49" w16cid:durableId="1460102408">
    <w:abstractNumId w:val="14"/>
  </w:num>
  <w:num w:numId="50" w16cid:durableId="1602686511">
    <w:abstractNumId w:val="36"/>
  </w:num>
  <w:num w:numId="51" w16cid:durableId="1342244009">
    <w:abstractNumId w:val="53"/>
  </w:num>
  <w:num w:numId="52" w16cid:durableId="715198949">
    <w:abstractNumId w:val="23"/>
  </w:num>
  <w:num w:numId="53" w16cid:durableId="275601501">
    <w:abstractNumId w:val="18"/>
  </w:num>
  <w:num w:numId="54" w16cid:durableId="113909620">
    <w:abstractNumId w:val="40"/>
  </w:num>
  <w:num w:numId="55" w16cid:durableId="1317998510">
    <w:abstractNumId w:val="35"/>
  </w:num>
  <w:num w:numId="56" w16cid:durableId="1783570074">
    <w:abstractNumId w:val="31"/>
  </w:num>
  <w:num w:numId="57" w16cid:durableId="905144541">
    <w:abstractNumId w:val="29"/>
  </w:num>
  <w:num w:numId="58" w16cid:durableId="1942107709">
    <w:abstractNumId w:val="56"/>
  </w:num>
  <w:num w:numId="59" w16cid:durableId="836380478">
    <w:abstractNumId w:val="22"/>
  </w:num>
  <w:num w:numId="60" w16cid:durableId="105201674">
    <w:abstractNumId w:val="8"/>
  </w:num>
  <w:num w:numId="61" w16cid:durableId="544222005">
    <w:abstractNumId w:val="46"/>
  </w:num>
  <w:num w:numId="62" w16cid:durableId="1799568478">
    <w:abstractNumId w:val="56"/>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elle Motley">
    <w15:presenceInfo w15:providerId="None" w15:userId="Danielle Motley"/>
  </w15:person>
  <w15:person w15:author="DMCP">
    <w15:presenceInfo w15:providerId="None" w15:userId="DMC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revisionView w:formatting="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20D"/>
    <w:rsid w:val="00005442"/>
    <w:rsid w:val="0000612D"/>
    <w:rsid w:val="00006A23"/>
    <w:rsid w:val="00010583"/>
    <w:rsid w:val="00010E0F"/>
    <w:rsid w:val="00012227"/>
    <w:rsid w:val="00020461"/>
    <w:rsid w:val="00020B4F"/>
    <w:rsid w:val="00022AA8"/>
    <w:rsid w:val="000235AA"/>
    <w:rsid w:val="000247E4"/>
    <w:rsid w:val="00031F7F"/>
    <w:rsid w:val="00033596"/>
    <w:rsid w:val="00034115"/>
    <w:rsid w:val="00034FC1"/>
    <w:rsid w:val="00036DEC"/>
    <w:rsid w:val="00037C6A"/>
    <w:rsid w:val="00042901"/>
    <w:rsid w:val="00047BF2"/>
    <w:rsid w:val="00052145"/>
    <w:rsid w:val="0005305B"/>
    <w:rsid w:val="000607AA"/>
    <w:rsid w:val="00062004"/>
    <w:rsid w:val="00062E99"/>
    <w:rsid w:val="00066407"/>
    <w:rsid w:val="00066E98"/>
    <w:rsid w:val="00067465"/>
    <w:rsid w:val="0007124A"/>
    <w:rsid w:val="0007261E"/>
    <w:rsid w:val="000743C4"/>
    <w:rsid w:val="00074619"/>
    <w:rsid w:val="0007589A"/>
    <w:rsid w:val="00077590"/>
    <w:rsid w:val="0008020D"/>
    <w:rsid w:val="00082B51"/>
    <w:rsid w:val="00083361"/>
    <w:rsid w:val="000842DC"/>
    <w:rsid w:val="000850E8"/>
    <w:rsid w:val="000913FB"/>
    <w:rsid w:val="00091A7D"/>
    <w:rsid w:val="0009480C"/>
    <w:rsid w:val="00097951"/>
    <w:rsid w:val="000B68BE"/>
    <w:rsid w:val="000B6C67"/>
    <w:rsid w:val="000C1DC2"/>
    <w:rsid w:val="000C47E2"/>
    <w:rsid w:val="000C6562"/>
    <w:rsid w:val="000D0953"/>
    <w:rsid w:val="000D5ED4"/>
    <w:rsid w:val="000D7842"/>
    <w:rsid w:val="000E0EAF"/>
    <w:rsid w:val="000E601D"/>
    <w:rsid w:val="000F060C"/>
    <w:rsid w:val="000F0A61"/>
    <w:rsid w:val="000F0BD6"/>
    <w:rsid w:val="000F23E8"/>
    <w:rsid w:val="000F3B8B"/>
    <w:rsid w:val="000F3E7C"/>
    <w:rsid w:val="000F4E55"/>
    <w:rsid w:val="00101DFB"/>
    <w:rsid w:val="00103EC6"/>
    <w:rsid w:val="00104135"/>
    <w:rsid w:val="00105D57"/>
    <w:rsid w:val="00110C17"/>
    <w:rsid w:val="00111036"/>
    <w:rsid w:val="00112231"/>
    <w:rsid w:val="001125C3"/>
    <w:rsid w:val="00112ABC"/>
    <w:rsid w:val="00122C58"/>
    <w:rsid w:val="00125E14"/>
    <w:rsid w:val="00126E90"/>
    <w:rsid w:val="0012776E"/>
    <w:rsid w:val="00133BCC"/>
    <w:rsid w:val="001340B2"/>
    <w:rsid w:val="00134BF6"/>
    <w:rsid w:val="00137C0F"/>
    <w:rsid w:val="001421DD"/>
    <w:rsid w:val="001461AF"/>
    <w:rsid w:val="00147E39"/>
    <w:rsid w:val="00156C46"/>
    <w:rsid w:val="001641AA"/>
    <w:rsid w:val="0016544D"/>
    <w:rsid w:val="001659F3"/>
    <w:rsid w:val="0016667E"/>
    <w:rsid w:val="00173273"/>
    <w:rsid w:val="00173C25"/>
    <w:rsid w:val="00175A82"/>
    <w:rsid w:val="00176DD4"/>
    <w:rsid w:val="00176EDE"/>
    <w:rsid w:val="00180597"/>
    <w:rsid w:val="00181114"/>
    <w:rsid w:val="001822FD"/>
    <w:rsid w:val="00183FD0"/>
    <w:rsid w:val="0018789B"/>
    <w:rsid w:val="00190489"/>
    <w:rsid w:val="001946CB"/>
    <w:rsid w:val="00196992"/>
    <w:rsid w:val="001A0465"/>
    <w:rsid w:val="001A2537"/>
    <w:rsid w:val="001A3E4F"/>
    <w:rsid w:val="001C07C4"/>
    <w:rsid w:val="001C67A4"/>
    <w:rsid w:val="001D00CA"/>
    <w:rsid w:val="001D1BFD"/>
    <w:rsid w:val="001D43EF"/>
    <w:rsid w:val="001D45D3"/>
    <w:rsid w:val="001D4B48"/>
    <w:rsid w:val="001D7B67"/>
    <w:rsid w:val="001E0212"/>
    <w:rsid w:val="001E4FB2"/>
    <w:rsid w:val="001F03E9"/>
    <w:rsid w:val="001F0AE3"/>
    <w:rsid w:val="001F0EE9"/>
    <w:rsid w:val="001F19A8"/>
    <w:rsid w:val="001F2DB8"/>
    <w:rsid w:val="001F7B68"/>
    <w:rsid w:val="0020039B"/>
    <w:rsid w:val="00200C95"/>
    <w:rsid w:val="0020190E"/>
    <w:rsid w:val="00201E4D"/>
    <w:rsid w:val="00206847"/>
    <w:rsid w:val="00207CD9"/>
    <w:rsid w:val="00211F77"/>
    <w:rsid w:val="0021376D"/>
    <w:rsid w:val="00215BB5"/>
    <w:rsid w:val="00215EE2"/>
    <w:rsid w:val="00216AC2"/>
    <w:rsid w:val="0021711A"/>
    <w:rsid w:val="00217422"/>
    <w:rsid w:val="00223963"/>
    <w:rsid w:val="002264B3"/>
    <w:rsid w:val="00226A3E"/>
    <w:rsid w:val="00231825"/>
    <w:rsid w:val="00231D3E"/>
    <w:rsid w:val="0023258B"/>
    <w:rsid w:val="00250372"/>
    <w:rsid w:val="00250AD4"/>
    <w:rsid w:val="002511F8"/>
    <w:rsid w:val="00252A80"/>
    <w:rsid w:val="00252D16"/>
    <w:rsid w:val="00253518"/>
    <w:rsid w:val="00255468"/>
    <w:rsid w:val="00256B86"/>
    <w:rsid w:val="00261154"/>
    <w:rsid w:val="0026254D"/>
    <w:rsid w:val="00263EC6"/>
    <w:rsid w:val="00271CD9"/>
    <w:rsid w:val="00274CFC"/>
    <w:rsid w:val="002753E9"/>
    <w:rsid w:val="00284527"/>
    <w:rsid w:val="0029422C"/>
    <w:rsid w:val="002A1778"/>
    <w:rsid w:val="002A5293"/>
    <w:rsid w:val="002A53A6"/>
    <w:rsid w:val="002B3785"/>
    <w:rsid w:val="002B4CB7"/>
    <w:rsid w:val="002B53E2"/>
    <w:rsid w:val="002B6E81"/>
    <w:rsid w:val="002C02CC"/>
    <w:rsid w:val="002C1B71"/>
    <w:rsid w:val="002C3F1A"/>
    <w:rsid w:val="002D199C"/>
    <w:rsid w:val="002D5730"/>
    <w:rsid w:val="002E02DC"/>
    <w:rsid w:val="002E110A"/>
    <w:rsid w:val="002E2C80"/>
    <w:rsid w:val="002E4916"/>
    <w:rsid w:val="002E7400"/>
    <w:rsid w:val="002F1A74"/>
    <w:rsid w:val="002F5CB3"/>
    <w:rsid w:val="003016E8"/>
    <w:rsid w:val="003021F3"/>
    <w:rsid w:val="00303D51"/>
    <w:rsid w:val="00310D25"/>
    <w:rsid w:val="003121E4"/>
    <w:rsid w:val="00322EA5"/>
    <w:rsid w:val="00325A94"/>
    <w:rsid w:val="00330668"/>
    <w:rsid w:val="00331DDA"/>
    <w:rsid w:val="00332AB9"/>
    <w:rsid w:val="00333BDC"/>
    <w:rsid w:val="00333D02"/>
    <w:rsid w:val="0033772A"/>
    <w:rsid w:val="003445D8"/>
    <w:rsid w:val="00344E1B"/>
    <w:rsid w:val="00345B16"/>
    <w:rsid w:val="00346E0A"/>
    <w:rsid w:val="003518FB"/>
    <w:rsid w:val="003530F6"/>
    <w:rsid w:val="003534CF"/>
    <w:rsid w:val="003551EE"/>
    <w:rsid w:val="00356716"/>
    <w:rsid w:val="00357203"/>
    <w:rsid w:val="0036055C"/>
    <w:rsid w:val="00361D8C"/>
    <w:rsid w:val="00370A71"/>
    <w:rsid w:val="0037595A"/>
    <w:rsid w:val="00375DAD"/>
    <w:rsid w:val="00380FD4"/>
    <w:rsid w:val="00383961"/>
    <w:rsid w:val="00391FE9"/>
    <w:rsid w:val="0039211B"/>
    <w:rsid w:val="003934D9"/>
    <w:rsid w:val="0039403E"/>
    <w:rsid w:val="00395FBE"/>
    <w:rsid w:val="00397648"/>
    <w:rsid w:val="0039798D"/>
    <w:rsid w:val="003A2765"/>
    <w:rsid w:val="003B0F51"/>
    <w:rsid w:val="003B1AF6"/>
    <w:rsid w:val="003B2C3C"/>
    <w:rsid w:val="003B6348"/>
    <w:rsid w:val="003C1AF4"/>
    <w:rsid w:val="003C25FA"/>
    <w:rsid w:val="003C5B0F"/>
    <w:rsid w:val="003D3626"/>
    <w:rsid w:val="003D4DAB"/>
    <w:rsid w:val="003E434E"/>
    <w:rsid w:val="003F0695"/>
    <w:rsid w:val="003F2FA1"/>
    <w:rsid w:val="003F4027"/>
    <w:rsid w:val="00400C5F"/>
    <w:rsid w:val="00403960"/>
    <w:rsid w:val="00413998"/>
    <w:rsid w:val="00415BC6"/>
    <w:rsid w:val="004229E4"/>
    <w:rsid w:val="004249EE"/>
    <w:rsid w:val="00426A47"/>
    <w:rsid w:val="00427403"/>
    <w:rsid w:val="0043037D"/>
    <w:rsid w:val="00432D04"/>
    <w:rsid w:val="00433773"/>
    <w:rsid w:val="00434DC8"/>
    <w:rsid w:val="00435790"/>
    <w:rsid w:val="004364A4"/>
    <w:rsid w:val="00437D05"/>
    <w:rsid w:val="00437FBE"/>
    <w:rsid w:val="00440932"/>
    <w:rsid w:val="004427F4"/>
    <w:rsid w:val="00442D1C"/>
    <w:rsid w:val="00445CC2"/>
    <w:rsid w:val="00447245"/>
    <w:rsid w:val="00451989"/>
    <w:rsid w:val="00452246"/>
    <w:rsid w:val="00453AAF"/>
    <w:rsid w:val="00453D1F"/>
    <w:rsid w:val="00456291"/>
    <w:rsid w:val="0046189F"/>
    <w:rsid w:val="00461F38"/>
    <w:rsid w:val="004629E4"/>
    <w:rsid w:val="004657CA"/>
    <w:rsid w:val="00465BC2"/>
    <w:rsid w:val="00465DBB"/>
    <w:rsid w:val="00466108"/>
    <w:rsid w:val="00466EA1"/>
    <w:rsid w:val="00476CFA"/>
    <w:rsid w:val="00482A3D"/>
    <w:rsid w:val="00483AD7"/>
    <w:rsid w:val="004841EC"/>
    <w:rsid w:val="004853F5"/>
    <w:rsid w:val="00485910"/>
    <w:rsid w:val="0048607D"/>
    <w:rsid w:val="00487671"/>
    <w:rsid w:val="00491615"/>
    <w:rsid w:val="00491641"/>
    <w:rsid w:val="00494EDD"/>
    <w:rsid w:val="00496CF0"/>
    <w:rsid w:val="004A025C"/>
    <w:rsid w:val="004A1EE3"/>
    <w:rsid w:val="004A2E0A"/>
    <w:rsid w:val="004A5AAE"/>
    <w:rsid w:val="004A67AD"/>
    <w:rsid w:val="004A7CCF"/>
    <w:rsid w:val="004B1A73"/>
    <w:rsid w:val="004B2129"/>
    <w:rsid w:val="004B6C79"/>
    <w:rsid w:val="004B6EC2"/>
    <w:rsid w:val="004B70A3"/>
    <w:rsid w:val="004B772F"/>
    <w:rsid w:val="004C3F45"/>
    <w:rsid w:val="004C61DA"/>
    <w:rsid w:val="004D1F20"/>
    <w:rsid w:val="004D2627"/>
    <w:rsid w:val="004D2C4D"/>
    <w:rsid w:val="004D565D"/>
    <w:rsid w:val="004E10A8"/>
    <w:rsid w:val="004E1A1D"/>
    <w:rsid w:val="004E3CFE"/>
    <w:rsid w:val="004E7D1F"/>
    <w:rsid w:val="004F09FC"/>
    <w:rsid w:val="004F2F51"/>
    <w:rsid w:val="004F7D1E"/>
    <w:rsid w:val="00501388"/>
    <w:rsid w:val="00501DD7"/>
    <w:rsid w:val="005026F9"/>
    <w:rsid w:val="00504AAB"/>
    <w:rsid w:val="00510195"/>
    <w:rsid w:val="0051342D"/>
    <w:rsid w:val="00520C6B"/>
    <w:rsid w:val="00524401"/>
    <w:rsid w:val="00525161"/>
    <w:rsid w:val="00525910"/>
    <w:rsid w:val="00532AAE"/>
    <w:rsid w:val="00533692"/>
    <w:rsid w:val="00536DA6"/>
    <w:rsid w:val="0054096F"/>
    <w:rsid w:val="005421EA"/>
    <w:rsid w:val="00545D68"/>
    <w:rsid w:val="00547AB3"/>
    <w:rsid w:val="00550F15"/>
    <w:rsid w:val="00552850"/>
    <w:rsid w:val="0055287C"/>
    <w:rsid w:val="00553783"/>
    <w:rsid w:val="00554E12"/>
    <w:rsid w:val="005576A6"/>
    <w:rsid w:val="00557BD8"/>
    <w:rsid w:val="00557CBF"/>
    <w:rsid w:val="00557F1E"/>
    <w:rsid w:val="0056223C"/>
    <w:rsid w:val="00563427"/>
    <w:rsid w:val="005638AD"/>
    <w:rsid w:val="00564314"/>
    <w:rsid w:val="00564359"/>
    <w:rsid w:val="005657C2"/>
    <w:rsid w:val="00566123"/>
    <w:rsid w:val="005731ED"/>
    <w:rsid w:val="00573284"/>
    <w:rsid w:val="00575403"/>
    <w:rsid w:val="0057622C"/>
    <w:rsid w:val="00590F07"/>
    <w:rsid w:val="00595875"/>
    <w:rsid w:val="005A23EB"/>
    <w:rsid w:val="005A497A"/>
    <w:rsid w:val="005A7B5F"/>
    <w:rsid w:val="005B0758"/>
    <w:rsid w:val="005B24F1"/>
    <w:rsid w:val="005B2C8A"/>
    <w:rsid w:val="005B4334"/>
    <w:rsid w:val="005B4D30"/>
    <w:rsid w:val="005C2804"/>
    <w:rsid w:val="005C2D4A"/>
    <w:rsid w:val="005C41A9"/>
    <w:rsid w:val="005C4A71"/>
    <w:rsid w:val="005C5235"/>
    <w:rsid w:val="005C685C"/>
    <w:rsid w:val="005C685E"/>
    <w:rsid w:val="005C7AAA"/>
    <w:rsid w:val="005D38C8"/>
    <w:rsid w:val="005D4798"/>
    <w:rsid w:val="005D47E2"/>
    <w:rsid w:val="005D4C87"/>
    <w:rsid w:val="005E00AD"/>
    <w:rsid w:val="005E01D8"/>
    <w:rsid w:val="005E2AE0"/>
    <w:rsid w:val="005E522C"/>
    <w:rsid w:val="005E59F9"/>
    <w:rsid w:val="005E6111"/>
    <w:rsid w:val="005F1243"/>
    <w:rsid w:val="005F3E99"/>
    <w:rsid w:val="005F538D"/>
    <w:rsid w:val="005F598B"/>
    <w:rsid w:val="00603514"/>
    <w:rsid w:val="00614BC1"/>
    <w:rsid w:val="00616E49"/>
    <w:rsid w:val="00620C5E"/>
    <w:rsid w:val="0062249E"/>
    <w:rsid w:val="00622BF8"/>
    <w:rsid w:val="00622E92"/>
    <w:rsid w:val="00623297"/>
    <w:rsid w:val="00627734"/>
    <w:rsid w:val="00631CFE"/>
    <w:rsid w:val="006338BE"/>
    <w:rsid w:val="00633EEC"/>
    <w:rsid w:val="0063554C"/>
    <w:rsid w:val="00637BEA"/>
    <w:rsid w:val="0063FB01"/>
    <w:rsid w:val="00641661"/>
    <w:rsid w:val="00641A22"/>
    <w:rsid w:val="006430C5"/>
    <w:rsid w:val="006439DC"/>
    <w:rsid w:val="00644A8C"/>
    <w:rsid w:val="006455A7"/>
    <w:rsid w:val="00651F0B"/>
    <w:rsid w:val="006562C1"/>
    <w:rsid w:val="00660FA5"/>
    <w:rsid w:val="006616BB"/>
    <w:rsid w:val="00664CDE"/>
    <w:rsid w:val="00665A74"/>
    <w:rsid w:val="00667ACD"/>
    <w:rsid w:val="00671E36"/>
    <w:rsid w:val="006727DD"/>
    <w:rsid w:val="00673CC4"/>
    <w:rsid w:val="00677915"/>
    <w:rsid w:val="00680086"/>
    <w:rsid w:val="00681B6D"/>
    <w:rsid w:val="006843AC"/>
    <w:rsid w:val="00684DDD"/>
    <w:rsid w:val="00685077"/>
    <w:rsid w:val="006857B3"/>
    <w:rsid w:val="006865BE"/>
    <w:rsid w:val="0069120A"/>
    <w:rsid w:val="006923D3"/>
    <w:rsid w:val="0069447E"/>
    <w:rsid w:val="00694CFA"/>
    <w:rsid w:val="006A0955"/>
    <w:rsid w:val="006A32DE"/>
    <w:rsid w:val="006A40E6"/>
    <w:rsid w:val="006A5413"/>
    <w:rsid w:val="006A6875"/>
    <w:rsid w:val="006A74DA"/>
    <w:rsid w:val="006B2FD9"/>
    <w:rsid w:val="006C0A3E"/>
    <w:rsid w:val="006C12E0"/>
    <w:rsid w:val="006C24E6"/>
    <w:rsid w:val="006C2A61"/>
    <w:rsid w:val="006C37D1"/>
    <w:rsid w:val="006C71A5"/>
    <w:rsid w:val="006D0552"/>
    <w:rsid w:val="006D29A4"/>
    <w:rsid w:val="006D4185"/>
    <w:rsid w:val="006E268B"/>
    <w:rsid w:val="006E623F"/>
    <w:rsid w:val="006E681C"/>
    <w:rsid w:val="006E777E"/>
    <w:rsid w:val="006F31B7"/>
    <w:rsid w:val="006F4C1E"/>
    <w:rsid w:val="00701A29"/>
    <w:rsid w:val="00701F18"/>
    <w:rsid w:val="0070389B"/>
    <w:rsid w:val="007043DA"/>
    <w:rsid w:val="00707F3A"/>
    <w:rsid w:val="007115FE"/>
    <w:rsid w:val="00717B01"/>
    <w:rsid w:val="00722B50"/>
    <w:rsid w:val="00722F12"/>
    <w:rsid w:val="00725806"/>
    <w:rsid w:val="007277D1"/>
    <w:rsid w:val="00741FE6"/>
    <w:rsid w:val="007427CE"/>
    <w:rsid w:val="00743CB4"/>
    <w:rsid w:val="00745A88"/>
    <w:rsid w:val="007477E5"/>
    <w:rsid w:val="00747D7C"/>
    <w:rsid w:val="00750ACB"/>
    <w:rsid w:val="0075189A"/>
    <w:rsid w:val="00752C4A"/>
    <w:rsid w:val="00757C26"/>
    <w:rsid w:val="00766F50"/>
    <w:rsid w:val="00781454"/>
    <w:rsid w:val="00782DE5"/>
    <w:rsid w:val="00784178"/>
    <w:rsid w:val="00784654"/>
    <w:rsid w:val="007847B6"/>
    <w:rsid w:val="00795EDF"/>
    <w:rsid w:val="007A6292"/>
    <w:rsid w:val="007A7843"/>
    <w:rsid w:val="007B1FB0"/>
    <w:rsid w:val="007B3229"/>
    <w:rsid w:val="007C01B8"/>
    <w:rsid w:val="007C5DF0"/>
    <w:rsid w:val="007C643E"/>
    <w:rsid w:val="007C64D5"/>
    <w:rsid w:val="007D0DC3"/>
    <w:rsid w:val="007D2571"/>
    <w:rsid w:val="007D2DA6"/>
    <w:rsid w:val="007D31AF"/>
    <w:rsid w:val="007D349D"/>
    <w:rsid w:val="007D3E9C"/>
    <w:rsid w:val="007E0436"/>
    <w:rsid w:val="007E26B7"/>
    <w:rsid w:val="007F38F2"/>
    <w:rsid w:val="00804306"/>
    <w:rsid w:val="00804A8F"/>
    <w:rsid w:val="00806F9F"/>
    <w:rsid w:val="008100DC"/>
    <w:rsid w:val="00810C05"/>
    <w:rsid w:val="00816BA1"/>
    <w:rsid w:val="00817DAE"/>
    <w:rsid w:val="0082147D"/>
    <w:rsid w:val="00826888"/>
    <w:rsid w:val="008268E9"/>
    <w:rsid w:val="00826D8E"/>
    <w:rsid w:val="0082722B"/>
    <w:rsid w:val="00836499"/>
    <w:rsid w:val="00845227"/>
    <w:rsid w:val="0084532E"/>
    <w:rsid w:val="00847552"/>
    <w:rsid w:val="00852C7B"/>
    <w:rsid w:val="008641B5"/>
    <w:rsid w:val="008643A8"/>
    <w:rsid w:val="0086481F"/>
    <w:rsid w:val="00867978"/>
    <w:rsid w:val="0087054B"/>
    <w:rsid w:val="00871644"/>
    <w:rsid w:val="00877518"/>
    <w:rsid w:val="0088049B"/>
    <w:rsid w:val="0088061B"/>
    <w:rsid w:val="00882CCE"/>
    <w:rsid w:val="00883B49"/>
    <w:rsid w:val="008871E2"/>
    <w:rsid w:val="008879A0"/>
    <w:rsid w:val="0089034B"/>
    <w:rsid w:val="00890DC8"/>
    <w:rsid w:val="00891439"/>
    <w:rsid w:val="00892607"/>
    <w:rsid w:val="008A5D58"/>
    <w:rsid w:val="008A7957"/>
    <w:rsid w:val="008C0078"/>
    <w:rsid w:val="008C3891"/>
    <w:rsid w:val="008D6790"/>
    <w:rsid w:val="008D7365"/>
    <w:rsid w:val="008E0928"/>
    <w:rsid w:val="008E41E5"/>
    <w:rsid w:val="008E4874"/>
    <w:rsid w:val="008F102B"/>
    <w:rsid w:val="008F3794"/>
    <w:rsid w:val="008F40EF"/>
    <w:rsid w:val="008F4C1B"/>
    <w:rsid w:val="008F50EF"/>
    <w:rsid w:val="008F6642"/>
    <w:rsid w:val="008F6652"/>
    <w:rsid w:val="00904BB2"/>
    <w:rsid w:val="00905BDE"/>
    <w:rsid w:val="00911EE6"/>
    <w:rsid w:val="00914092"/>
    <w:rsid w:val="00917B7B"/>
    <w:rsid w:val="00923833"/>
    <w:rsid w:val="009241E4"/>
    <w:rsid w:val="00926499"/>
    <w:rsid w:val="009276E1"/>
    <w:rsid w:val="00930502"/>
    <w:rsid w:val="00930DFB"/>
    <w:rsid w:val="00931E5E"/>
    <w:rsid w:val="0093287B"/>
    <w:rsid w:val="0093431D"/>
    <w:rsid w:val="00937273"/>
    <w:rsid w:val="00937527"/>
    <w:rsid w:val="00937A4C"/>
    <w:rsid w:val="009456B5"/>
    <w:rsid w:val="00946EFA"/>
    <w:rsid w:val="00951344"/>
    <w:rsid w:val="009519A8"/>
    <w:rsid w:val="00951CF2"/>
    <w:rsid w:val="009537BC"/>
    <w:rsid w:val="00960F47"/>
    <w:rsid w:val="00963BC8"/>
    <w:rsid w:val="0096510D"/>
    <w:rsid w:val="00965364"/>
    <w:rsid w:val="00970409"/>
    <w:rsid w:val="00971522"/>
    <w:rsid w:val="009717B7"/>
    <w:rsid w:val="00973AE6"/>
    <w:rsid w:val="00974613"/>
    <w:rsid w:val="00975D00"/>
    <w:rsid w:val="00975F5B"/>
    <w:rsid w:val="00976272"/>
    <w:rsid w:val="009774AD"/>
    <w:rsid w:val="009822D8"/>
    <w:rsid w:val="009837F1"/>
    <w:rsid w:val="00987A70"/>
    <w:rsid w:val="009912F8"/>
    <w:rsid w:val="00992125"/>
    <w:rsid w:val="00994474"/>
    <w:rsid w:val="00997396"/>
    <w:rsid w:val="00997B66"/>
    <w:rsid w:val="009A0EC1"/>
    <w:rsid w:val="009A5D6B"/>
    <w:rsid w:val="009A70FE"/>
    <w:rsid w:val="009B3925"/>
    <w:rsid w:val="009B42DE"/>
    <w:rsid w:val="009B4412"/>
    <w:rsid w:val="009C17D8"/>
    <w:rsid w:val="009C486F"/>
    <w:rsid w:val="009C5D05"/>
    <w:rsid w:val="009C7451"/>
    <w:rsid w:val="009D2403"/>
    <w:rsid w:val="009D6B4B"/>
    <w:rsid w:val="009E0949"/>
    <w:rsid w:val="009E0CFC"/>
    <w:rsid w:val="009E5D8E"/>
    <w:rsid w:val="009E745D"/>
    <w:rsid w:val="009F1B1C"/>
    <w:rsid w:val="009F22A9"/>
    <w:rsid w:val="009F28AF"/>
    <w:rsid w:val="009F73CD"/>
    <w:rsid w:val="00A07232"/>
    <w:rsid w:val="00A15F8D"/>
    <w:rsid w:val="00A31F8C"/>
    <w:rsid w:val="00A3491E"/>
    <w:rsid w:val="00A36ED4"/>
    <w:rsid w:val="00A40B18"/>
    <w:rsid w:val="00A477A5"/>
    <w:rsid w:val="00A60526"/>
    <w:rsid w:val="00A62E4D"/>
    <w:rsid w:val="00A6749E"/>
    <w:rsid w:val="00A677E4"/>
    <w:rsid w:val="00A7247A"/>
    <w:rsid w:val="00A76AB3"/>
    <w:rsid w:val="00A86790"/>
    <w:rsid w:val="00A86D1A"/>
    <w:rsid w:val="00A87F1F"/>
    <w:rsid w:val="00A94599"/>
    <w:rsid w:val="00AA0C56"/>
    <w:rsid w:val="00AA1747"/>
    <w:rsid w:val="00AA1B41"/>
    <w:rsid w:val="00AA2B5F"/>
    <w:rsid w:val="00AA4DD9"/>
    <w:rsid w:val="00AA53EA"/>
    <w:rsid w:val="00AA6C9C"/>
    <w:rsid w:val="00AB09A4"/>
    <w:rsid w:val="00AB1318"/>
    <w:rsid w:val="00AB25F7"/>
    <w:rsid w:val="00AB6169"/>
    <w:rsid w:val="00AB6DEB"/>
    <w:rsid w:val="00AB7862"/>
    <w:rsid w:val="00AB7968"/>
    <w:rsid w:val="00AC0C33"/>
    <w:rsid w:val="00AC2806"/>
    <w:rsid w:val="00AC5130"/>
    <w:rsid w:val="00AC5711"/>
    <w:rsid w:val="00AC597E"/>
    <w:rsid w:val="00AC70F2"/>
    <w:rsid w:val="00AC74DB"/>
    <w:rsid w:val="00AD11AC"/>
    <w:rsid w:val="00AD4931"/>
    <w:rsid w:val="00AD64AF"/>
    <w:rsid w:val="00AD686E"/>
    <w:rsid w:val="00AE22D4"/>
    <w:rsid w:val="00AF4016"/>
    <w:rsid w:val="00B0101F"/>
    <w:rsid w:val="00B0150A"/>
    <w:rsid w:val="00B0167A"/>
    <w:rsid w:val="00B0214E"/>
    <w:rsid w:val="00B028FC"/>
    <w:rsid w:val="00B0594A"/>
    <w:rsid w:val="00B11E03"/>
    <w:rsid w:val="00B12058"/>
    <w:rsid w:val="00B13AF1"/>
    <w:rsid w:val="00B1484F"/>
    <w:rsid w:val="00B16539"/>
    <w:rsid w:val="00B16737"/>
    <w:rsid w:val="00B204C6"/>
    <w:rsid w:val="00B2185F"/>
    <w:rsid w:val="00B21DD8"/>
    <w:rsid w:val="00B22693"/>
    <w:rsid w:val="00B22A34"/>
    <w:rsid w:val="00B23E64"/>
    <w:rsid w:val="00B2473E"/>
    <w:rsid w:val="00B24DC4"/>
    <w:rsid w:val="00B30CFA"/>
    <w:rsid w:val="00B357C9"/>
    <w:rsid w:val="00B40A7D"/>
    <w:rsid w:val="00B42A84"/>
    <w:rsid w:val="00B436F7"/>
    <w:rsid w:val="00B5042C"/>
    <w:rsid w:val="00B53C63"/>
    <w:rsid w:val="00B549D1"/>
    <w:rsid w:val="00B567D5"/>
    <w:rsid w:val="00B63148"/>
    <w:rsid w:val="00B6383A"/>
    <w:rsid w:val="00B64E47"/>
    <w:rsid w:val="00B708FF"/>
    <w:rsid w:val="00B81EB4"/>
    <w:rsid w:val="00B82F95"/>
    <w:rsid w:val="00B840E8"/>
    <w:rsid w:val="00B8560A"/>
    <w:rsid w:val="00B8686E"/>
    <w:rsid w:val="00B91DFA"/>
    <w:rsid w:val="00B93AF2"/>
    <w:rsid w:val="00BA09AD"/>
    <w:rsid w:val="00BA0A70"/>
    <w:rsid w:val="00BA44E1"/>
    <w:rsid w:val="00BA684D"/>
    <w:rsid w:val="00BA6965"/>
    <w:rsid w:val="00BA74A1"/>
    <w:rsid w:val="00BB0221"/>
    <w:rsid w:val="00BB11EA"/>
    <w:rsid w:val="00BB1E54"/>
    <w:rsid w:val="00BB3051"/>
    <w:rsid w:val="00BB3DF0"/>
    <w:rsid w:val="00BB519F"/>
    <w:rsid w:val="00BB6F1E"/>
    <w:rsid w:val="00BB794F"/>
    <w:rsid w:val="00BC4DFB"/>
    <w:rsid w:val="00BD1696"/>
    <w:rsid w:val="00BE2191"/>
    <w:rsid w:val="00BE2E34"/>
    <w:rsid w:val="00BE4A17"/>
    <w:rsid w:val="00BE60D5"/>
    <w:rsid w:val="00BE6D7B"/>
    <w:rsid w:val="00BF2828"/>
    <w:rsid w:val="00BF3C1E"/>
    <w:rsid w:val="00BF3F5D"/>
    <w:rsid w:val="00BF4545"/>
    <w:rsid w:val="00BF6BB0"/>
    <w:rsid w:val="00C00575"/>
    <w:rsid w:val="00C07830"/>
    <w:rsid w:val="00C07AD8"/>
    <w:rsid w:val="00C1245E"/>
    <w:rsid w:val="00C12988"/>
    <w:rsid w:val="00C12BDE"/>
    <w:rsid w:val="00C13993"/>
    <w:rsid w:val="00C16B82"/>
    <w:rsid w:val="00C181FD"/>
    <w:rsid w:val="00C21D96"/>
    <w:rsid w:val="00C27671"/>
    <w:rsid w:val="00C31EEF"/>
    <w:rsid w:val="00C35B66"/>
    <w:rsid w:val="00C36C98"/>
    <w:rsid w:val="00C37363"/>
    <w:rsid w:val="00C412A2"/>
    <w:rsid w:val="00C41D4B"/>
    <w:rsid w:val="00C43DA2"/>
    <w:rsid w:val="00C457E6"/>
    <w:rsid w:val="00C461CC"/>
    <w:rsid w:val="00C471C8"/>
    <w:rsid w:val="00C53827"/>
    <w:rsid w:val="00C57648"/>
    <w:rsid w:val="00C62348"/>
    <w:rsid w:val="00C6399A"/>
    <w:rsid w:val="00C6655A"/>
    <w:rsid w:val="00C667E1"/>
    <w:rsid w:val="00C672DD"/>
    <w:rsid w:val="00C74298"/>
    <w:rsid w:val="00C7782D"/>
    <w:rsid w:val="00C80AB6"/>
    <w:rsid w:val="00C80EBC"/>
    <w:rsid w:val="00C812E4"/>
    <w:rsid w:val="00C86826"/>
    <w:rsid w:val="00C8725A"/>
    <w:rsid w:val="00C87BF5"/>
    <w:rsid w:val="00C93461"/>
    <w:rsid w:val="00C9713C"/>
    <w:rsid w:val="00C97DDC"/>
    <w:rsid w:val="00CA14D2"/>
    <w:rsid w:val="00CA1736"/>
    <w:rsid w:val="00CA5A0C"/>
    <w:rsid w:val="00CA7D06"/>
    <w:rsid w:val="00CB0783"/>
    <w:rsid w:val="00CB302A"/>
    <w:rsid w:val="00CB3A03"/>
    <w:rsid w:val="00CC2EA5"/>
    <w:rsid w:val="00CD1246"/>
    <w:rsid w:val="00CD2D04"/>
    <w:rsid w:val="00CD3755"/>
    <w:rsid w:val="00CE26B0"/>
    <w:rsid w:val="00CE3E0A"/>
    <w:rsid w:val="00CF35B3"/>
    <w:rsid w:val="00CF46C9"/>
    <w:rsid w:val="00D00522"/>
    <w:rsid w:val="00D00D7C"/>
    <w:rsid w:val="00D07A02"/>
    <w:rsid w:val="00D07C33"/>
    <w:rsid w:val="00D17FCD"/>
    <w:rsid w:val="00D22EBD"/>
    <w:rsid w:val="00D232D1"/>
    <w:rsid w:val="00D27E6D"/>
    <w:rsid w:val="00D3153B"/>
    <w:rsid w:val="00D328B7"/>
    <w:rsid w:val="00D405CC"/>
    <w:rsid w:val="00D4176E"/>
    <w:rsid w:val="00D440B4"/>
    <w:rsid w:val="00D450DE"/>
    <w:rsid w:val="00D4674A"/>
    <w:rsid w:val="00D46C21"/>
    <w:rsid w:val="00D47375"/>
    <w:rsid w:val="00D4778D"/>
    <w:rsid w:val="00D561D9"/>
    <w:rsid w:val="00D624D8"/>
    <w:rsid w:val="00D67E01"/>
    <w:rsid w:val="00D76197"/>
    <w:rsid w:val="00D76519"/>
    <w:rsid w:val="00D76E52"/>
    <w:rsid w:val="00D81534"/>
    <w:rsid w:val="00D82845"/>
    <w:rsid w:val="00D83EEA"/>
    <w:rsid w:val="00D859D1"/>
    <w:rsid w:val="00D8633A"/>
    <w:rsid w:val="00D8644C"/>
    <w:rsid w:val="00D87925"/>
    <w:rsid w:val="00D91191"/>
    <w:rsid w:val="00D9204B"/>
    <w:rsid w:val="00D937BE"/>
    <w:rsid w:val="00D94FCB"/>
    <w:rsid w:val="00DA0178"/>
    <w:rsid w:val="00DA07AF"/>
    <w:rsid w:val="00DA697D"/>
    <w:rsid w:val="00DB1BEC"/>
    <w:rsid w:val="00DC2891"/>
    <w:rsid w:val="00DC419E"/>
    <w:rsid w:val="00DD021D"/>
    <w:rsid w:val="00DD5218"/>
    <w:rsid w:val="00DD58D8"/>
    <w:rsid w:val="00DE44EB"/>
    <w:rsid w:val="00DE4BCF"/>
    <w:rsid w:val="00DE4C78"/>
    <w:rsid w:val="00DE5879"/>
    <w:rsid w:val="00DF0EFA"/>
    <w:rsid w:val="00DF16BC"/>
    <w:rsid w:val="00DF584B"/>
    <w:rsid w:val="00E004EA"/>
    <w:rsid w:val="00E00731"/>
    <w:rsid w:val="00E0500D"/>
    <w:rsid w:val="00E10489"/>
    <w:rsid w:val="00E10892"/>
    <w:rsid w:val="00E11E3A"/>
    <w:rsid w:val="00E12B09"/>
    <w:rsid w:val="00E12C36"/>
    <w:rsid w:val="00E132BF"/>
    <w:rsid w:val="00E149BD"/>
    <w:rsid w:val="00E24E0C"/>
    <w:rsid w:val="00E31E9B"/>
    <w:rsid w:val="00E3289B"/>
    <w:rsid w:val="00E3297D"/>
    <w:rsid w:val="00E36CB5"/>
    <w:rsid w:val="00E400D7"/>
    <w:rsid w:val="00E408EC"/>
    <w:rsid w:val="00E4148B"/>
    <w:rsid w:val="00E41D2D"/>
    <w:rsid w:val="00E423EA"/>
    <w:rsid w:val="00E42666"/>
    <w:rsid w:val="00E42CF4"/>
    <w:rsid w:val="00E44FB8"/>
    <w:rsid w:val="00E45E7F"/>
    <w:rsid w:val="00E514DF"/>
    <w:rsid w:val="00E55355"/>
    <w:rsid w:val="00E56D9F"/>
    <w:rsid w:val="00E601D3"/>
    <w:rsid w:val="00E647F0"/>
    <w:rsid w:val="00E70D32"/>
    <w:rsid w:val="00E72F76"/>
    <w:rsid w:val="00E80348"/>
    <w:rsid w:val="00E82457"/>
    <w:rsid w:val="00E83644"/>
    <w:rsid w:val="00E8553F"/>
    <w:rsid w:val="00E8631E"/>
    <w:rsid w:val="00E90C79"/>
    <w:rsid w:val="00EA6AF0"/>
    <w:rsid w:val="00EB110E"/>
    <w:rsid w:val="00EB3238"/>
    <w:rsid w:val="00EB423F"/>
    <w:rsid w:val="00EB673D"/>
    <w:rsid w:val="00EB7788"/>
    <w:rsid w:val="00EC2BC8"/>
    <w:rsid w:val="00EC40AF"/>
    <w:rsid w:val="00EC471D"/>
    <w:rsid w:val="00ED2941"/>
    <w:rsid w:val="00ED332F"/>
    <w:rsid w:val="00ED5201"/>
    <w:rsid w:val="00ED62DC"/>
    <w:rsid w:val="00EE2B7A"/>
    <w:rsid w:val="00EE4669"/>
    <w:rsid w:val="00EE6088"/>
    <w:rsid w:val="00EF12BB"/>
    <w:rsid w:val="00EF3DEF"/>
    <w:rsid w:val="00EF619A"/>
    <w:rsid w:val="00EF6EE5"/>
    <w:rsid w:val="00F0131B"/>
    <w:rsid w:val="00F03B2F"/>
    <w:rsid w:val="00F0519A"/>
    <w:rsid w:val="00F054C4"/>
    <w:rsid w:val="00F10136"/>
    <w:rsid w:val="00F112AB"/>
    <w:rsid w:val="00F12A4A"/>
    <w:rsid w:val="00F14AE6"/>
    <w:rsid w:val="00F16BC9"/>
    <w:rsid w:val="00F2125A"/>
    <w:rsid w:val="00F22734"/>
    <w:rsid w:val="00F22A81"/>
    <w:rsid w:val="00F23EC1"/>
    <w:rsid w:val="00F27FBA"/>
    <w:rsid w:val="00F36275"/>
    <w:rsid w:val="00F42C87"/>
    <w:rsid w:val="00F4461E"/>
    <w:rsid w:val="00F46508"/>
    <w:rsid w:val="00F511E9"/>
    <w:rsid w:val="00F53F50"/>
    <w:rsid w:val="00F577F0"/>
    <w:rsid w:val="00F605D1"/>
    <w:rsid w:val="00F60806"/>
    <w:rsid w:val="00F61E67"/>
    <w:rsid w:val="00F64C3E"/>
    <w:rsid w:val="00F679F3"/>
    <w:rsid w:val="00F72288"/>
    <w:rsid w:val="00F725F5"/>
    <w:rsid w:val="00F743EB"/>
    <w:rsid w:val="00F7617B"/>
    <w:rsid w:val="00F7F40F"/>
    <w:rsid w:val="00F80A52"/>
    <w:rsid w:val="00F81314"/>
    <w:rsid w:val="00F813D4"/>
    <w:rsid w:val="00F82683"/>
    <w:rsid w:val="00F90CE3"/>
    <w:rsid w:val="00F9286D"/>
    <w:rsid w:val="00FA5EC0"/>
    <w:rsid w:val="00FA6B58"/>
    <w:rsid w:val="00FA7E2A"/>
    <w:rsid w:val="00FC05DE"/>
    <w:rsid w:val="00FC0C4C"/>
    <w:rsid w:val="00FC2FBB"/>
    <w:rsid w:val="00FD0A90"/>
    <w:rsid w:val="00FD1540"/>
    <w:rsid w:val="00FD1E03"/>
    <w:rsid w:val="00FD2D74"/>
    <w:rsid w:val="00FD72C3"/>
    <w:rsid w:val="00FE2283"/>
    <w:rsid w:val="00FE3E4F"/>
    <w:rsid w:val="00FE4EFE"/>
    <w:rsid w:val="00FF0A42"/>
    <w:rsid w:val="00FF5F9F"/>
    <w:rsid w:val="00FF62BB"/>
    <w:rsid w:val="018D6D33"/>
    <w:rsid w:val="01CB5C85"/>
    <w:rsid w:val="02C9E022"/>
    <w:rsid w:val="0310FCD2"/>
    <w:rsid w:val="042DD0AB"/>
    <w:rsid w:val="048B2948"/>
    <w:rsid w:val="04C40016"/>
    <w:rsid w:val="05563CD7"/>
    <w:rsid w:val="05639F80"/>
    <w:rsid w:val="05A253E1"/>
    <w:rsid w:val="069C6C37"/>
    <w:rsid w:val="06D77A12"/>
    <w:rsid w:val="071CD6B2"/>
    <w:rsid w:val="07BA07C0"/>
    <w:rsid w:val="07D42661"/>
    <w:rsid w:val="0817A441"/>
    <w:rsid w:val="087C730F"/>
    <w:rsid w:val="09ACD131"/>
    <w:rsid w:val="09BCDFBE"/>
    <w:rsid w:val="09EC8129"/>
    <w:rsid w:val="0AD8F6F3"/>
    <w:rsid w:val="0AEAF080"/>
    <w:rsid w:val="0BB413D1"/>
    <w:rsid w:val="0BE6AC23"/>
    <w:rsid w:val="0CD39EC2"/>
    <w:rsid w:val="0D3E1076"/>
    <w:rsid w:val="0E328DF2"/>
    <w:rsid w:val="0E4093AE"/>
    <w:rsid w:val="0F938997"/>
    <w:rsid w:val="0FCAA002"/>
    <w:rsid w:val="0FCBFF18"/>
    <w:rsid w:val="1041A621"/>
    <w:rsid w:val="10ECAF00"/>
    <w:rsid w:val="111D54D8"/>
    <w:rsid w:val="11776E5A"/>
    <w:rsid w:val="11859CEA"/>
    <w:rsid w:val="12487E57"/>
    <w:rsid w:val="12B9B974"/>
    <w:rsid w:val="132A4989"/>
    <w:rsid w:val="1360CE00"/>
    <w:rsid w:val="137575B6"/>
    <w:rsid w:val="13AF5FCB"/>
    <w:rsid w:val="13E3E0C2"/>
    <w:rsid w:val="15B488B2"/>
    <w:rsid w:val="1626D9F9"/>
    <w:rsid w:val="162E3506"/>
    <w:rsid w:val="165A7723"/>
    <w:rsid w:val="16DD1761"/>
    <w:rsid w:val="170BB784"/>
    <w:rsid w:val="174BB915"/>
    <w:rsid w:val="17E6007C"/>
    <w:rsid w:val="1814E260"/>
    <w:rsid w:val="1846807D"/>
    <w:rsid w:val="185E5974"/>
    <w:rsid w:val="1876E1A7"/>
    <w:rsid w:val="18C78B7E"/>
    <w:rsid w:val="1A602385"/>
    <w:rsid w:val="1BA3C363"/>
    <w:rsid w:val="1C2B430D"/>
    <w:rsid w:val="1CEA0081"/>
    <w:rsid w:val="1CF4F304"/>
    <w:rsid w:val="1D25D9D7"/>
    <w:rsid w:val="1E0459A1"/>
    <w:rsid w:val="1E68483C"/>
    <w:rsid w:val="1F00028C"/>
    <w:rsid w:val="1F37E5D5"/>
    <w:rsid w:val="1F75FB94"/>
    <w:rsid w:val="1FFCED69"/>
    <w:rsid w:val="21288341"/>
    <w:rsid w:val="213A202B"/>
    <w:rsid w:val="21829857"/>
    <w:rsid w:val="218DCECB"/>
    <w:rsid w:val="21944BDE"/>
    <w:rsid w:val="21A04363"/>
    <w:rsid w:val="22662828"/>
    <w:rsid w:val="22757D93"/>
    <w:rsid w:val="25227B1F"/>
    <w:rsid w:val="25B9B402"/>
    <w:rsid w:val="26028F38"/>
    <w:rsid w:val="262A0183"/>
    <w:rsid w:val="26470FDD"/>
    <w:rsid w:val="27CEF35D"/>
    <w:rsid w:val="29AA9044"/>
    <w:rsid w:val="29F8A3C0"/>
    <w:rsid w:val="2A32E1B5"/>
    <w:rsid w:val="2A32E52F"/>
    <w:rsid w:val="2A7F523D"/>
    <w:rsid w:val="2B12C823"/>
    <w:rsid w:val="2B1A9CAB"/>
    <w:rsid w:val="2B529253"/>
    <w:rsid w:val="2BC453DB"/>
    <w:rsid w:val="2BFD7991"/>
    <w:rsid w:val="2C046F42"/>
    <w:rsid w:val="2C5F992B"/>
    <w:rsid w:val="2C6C8BB9"/>
    <w:rsid w:val="2C7ADC34"/>
    <w:rsid w:val="2CCF7929"/>
    <w:rsid w:val="2D0DC829"/>
    <w:rsid w:val="2D0ECB64"/>
    <w:rsid w:val="2D48B397"/>
    <w:rsid w:val="2D90FD0A"/>
    <w:rsid w:val="2DD06009"/>
    <w:rsid w:val="2E12AEE9"/>
    <w:rsid w:val="2E2FADE4"/>
    <w:rsid w:val="2E36F8BF"/>
    <w:rsid w:val="2E8AEF2E"/>
    <w:rsid w:val="2F283EE3"/>
    <w:rsid w:val="2F2D926F"/>
    <w:rsid w:val="2F4958E7"/>
    <w:rsid w:val="2F6B28E1"/>
    <w:rsid w:val="2F6EBDE7"/>
    <w:rsid w:val="2F94E95E"/>
    <w:rsid w:val="2FE0EDCC"/>
    <w:rsid w:val="2FFC6472"/>
    <w:rsid w:val="300D16B9"/>
    <w:rsid w:val="31C64511"/>
    <w:rsid w:val="31E6C5FB"/>
    <w:rsid w:val="32A725BD"/>
    <w:rsid w:val="33166D80"/>
    <w:rsid w:val="332BDE61"/>
    <w:rsid w:val="33602FF7"/>
    <w:rsid w:val="33789CBC"/>
    <w:rsid w:val="3454F2E8"/>
    <w:rsid w:val="34F345CF"/>
    <w:rsid w:val="356429F1"/>
    <w:rsid w:val="36FCF566"/>
    <w:rsid w:val="3731599B"/>
    <w:rsid w:val="375AA44A"/>
    <w:rsid w:val="37821D0A"/>
    <w:rsid w:val="37D0622B"/>
    <w:rsid w:val="37ECF411"/>
    <w:rsid w:val="38306207"/>
    <w:rsid w:val="38825D12"/>
    <w:rsid w:val="38D254A0"/>
    <w:rsid w:val="392747FA"/>
    <w:rsid w:val="3939B9F6"/>
    <w:rsid w:val="39417C67"/>
    <w:rsid w:val="394FF82F"/>
    <w:rsid w:val="397E84A5"/>
    <w:rsid w:val="3A33FB0C"/>
    <w:rsid w:val="3A621A0C"/>
    <w:rsid w:val="3AE7C59C"/>
    <w:rsid w:val="3B04196B"/>
    <w:rsid w:val="3B1FB198"/>
    <w:rsid w:val="3C03F61B"/>
    <w:rsid w:val="3C441D52"/>
    <w:rsid w:val="3C510F2A"/>
    <w:rsid w:val="3C57F51D"/>
    <w:rsid w:val="3C5D29EC"/>
    <w:rsid w:val="3C65FE87"/>
    <w:rsid w:val="3C7C804C"/>
    <w:rsid w:val="3D004256"/>
    <w:rsid w:val="3D16961E"/>
    <w:rsid w:val="3DEF7C5A"/>
    <w:rsid w:val="3E668BED"/>
    <w:rsid w:val="3E89B35E"/>
    <w:rsid w:val="3EBFA54A"/>
    <w:rsid w:val="3EEB8AE6"/>
    <w:rsid w:val="406F9B24"/>
    <w:rsid w:val="4089994F"/>
    <w:rsid w:val="40BE6EAA"/>
    <w:rsid w:val="40C49D99"/>
    <w:rsid w:val="41F693A4"/>
    <w:rsid w:val="41F8E9F1"/>
    <w:rsid w:val="43841C6A"/>
    <w:rsid w:val="44814C99"/>
    <w:rsid w:val="4556B8A7"/>
    <w:rsid w:val="45BA203F"/>
    <w:rsid w:val="45CD2CCE"/>
    <w:rsid w:val="45D432AD"/>
    <w:rsid w:val="45E71D2C"/>
    <w:rsid w:val="46001751"/>
    <w:rsid w:val="46052D6C"/>
    <w:rsid w:val="461BF6BB"/>
    <w:rsid w:val="461EC907"/>
    <w:rsid w:val="4641AF9B"/>
    <w:rsid w:val="46A57A60"/>
    <w:rsid w:val="478E9B15"/>
    <w:rsid w:val="47F90ADF"/>
    <w:rsid w:val="485CEBA7"/>
    <w:rsid w:val="4881FB81"/>
    <w:rsid w:val="48BA1F05"/>
    <w:rsid w:val="495F0C4E"/>
    <w:rsid w:val="49A1B2AD"/>
    <w:rsid w:val="49E229F5"/>
    <w:rsid w:val="4A12FB91"/>
    <w:rsid w:val="4AD3F2B9"/>
    <w:rsid w:val="4B3E4512"/>
    <w:rsid w:val="4BE960EC"/>
    <w:rsid w:val="4C1ED4EA"/>
    <w:rsid w:val="4C2631BF"/>
    <w:rsid w:val="4C6A078C"/>
    <w:rsid w:val="4C88F470"/>
    <w:rsid w:val="4CB493C1"/>
    <w:rsid w:val="4DFDDC99"/>
    <w:rsid w:val="4E00215E"/>
    <w:rsid w:val="4EB99E86"/>
    <w:rsid w:val="4F343841"/>
    <w:rsid w:val="4FA2DB95"/>
    <w:rsid w:val="505B32BF"/>
    <w:rsid w:val="50B99051"/>
    <w:rsid w:val="50CDD225"/>
    <w:rsid w:val="51514D96"/>
    <w:rsid w:val="51F4B90B"/>
    <w:rsid w:val="5241BE36"/>
    <w:rsid w:val="52A46F3B"/>
    <w:rsid w:val="53073B0A"/>
    <w:rsid w:val="535E42C1"/>
    <w:rsid w:val="539C6B47"/>
    <w:rsid w:val="547B8F86"/>
    <w:rsid w:val="549B6973"/>
    <w:rsid w:val="54FC9BD7"/>
    <w:rsid w:val="55D04EA1"/>
    <w:rsid w:val="55F328B2"/>
    <w:rsid w:val="56233C96"/>
    <w:rsid w:val="565EC215"/>
    <w:rsid w:val="5676B468"/>
    <w:rsid w:val="56AA95E8"/>
    <w:rsid w:val="57110318"/>
    <w:rsid w:val="576C1F02"/>
    <w:rsid w:val="5788DD5B"/>
    <w:rsid w:val="5820237A"/>
    <w:rsid w:val="59E3DBDD"/>
    <w:rsid w:val="5A501497"/>
    <w:rsid w:val="5BC53D30"/>
    <w:rsid w:val="5C0AE13B"/>
    <w:rsid w:val="5C4423AC"/>
    <w:rsid w:val="5C9D92E6"/>
    <w:rsid w:val="5CFBB11C"/>
    <w:rsid w:val="5DABAC10"/>
    <w:rsid w:val="5DDFF40D"/>
    <w:rsid w:val="5E2A35E9"/>
    <w:rsid w:val="5E596545"/>
    <w:rsid w:val="5E91E2F7"/>
    <w:rsid w:val="5E986EE1"/>
    <w:rsid w:val="5FBA8D35"/>
    <w:rsid w:val="601A2981"/>
    <w:rsid w:val="60229B9E"/>
    <w:rsid w:val="60BF2FD4"/>
    <w:rsid w:val="61083775"/>
    <w:rsid w:val="610ADEEE"/>
    <w:rsid w:val="619DD9B0"/>
    <w:rsid w:val="61B8A1F4"/>
    <w:rsid w:val="61D3A7C5"/>
    <w:rsid w:val="6275FDA5"/>
    <w:rsid w:val="627B4377"/>
    <w:rsid w:val="63C663E6"/>
    <w:rsid w:val="64369147"/>
    <w:rsid w:val="6446C82F"/>
    <w:rsid w:val="646D518E"/>
    <w:rsid w:val="64841F9E"/>
    <w:rsid w:val="654E518C"/>
    <w:rsid w:val="659D9598"/>
    <w:rsid w:val="65DFC63F"/>
    <w:rsid w:val="6651C332"/>
    <w:rsid w:val="666ED265"/>
    <w:rsid w:val="66BB7EEC"/>
    <w:rsid w:val="6738BF4C"/>
    <w:rsid w:val="677D179C"/>
    <w:rsid w:val="68CFFA2F"/>
    <w:rsid w:val="68E804C8"/>
    <w:rsid w:val="68FFEAE2"/>
    <w:rsid w:val="6970A7B7"/>
    <w:rsid w:val="6994C15E"/>
    <w:rsid w:val="69CB2B29"/>
    <w:rsid w:val="6A078BB5"/>
    <w:rsid w:val="6A522DC1"/>
    <w:rsid w:val="6AFB396A"/>
    <w:rsid w:val="6B0BFCAB"/>
    <w:rsid w:val="6B475081"/>
    <w:rsid w:val="6B5CBE22"/>
    <w:rsid w:val="6B7E725D"/>
    <w:rsid w:val="6B9365B8"/>
    <w:rsid w:val="6B947E24"/>
    <w:rsid w:val="6BF4CD1D"/>
    <w:rsid w:val="6C359AEB"/>
    <w:rsid w:val="6D225147"/>
    <w:rsid w:val="6D304E85"/>
    <w:rsid w:val="6D460068"/>
    <w:rsid w:val="6DFB5557"/>
    <w:rsid w:val="6E6A6851"/>
    <w:rsid w:val="6E85821B"/>
    <w:rsid w:val="6EB16C56"/>
    <w:rsid w:val="6EC28689"/>
    <w:rsid w:val="6ED8D5FF"/>
    <w:rsid w:val="6F109C98"/>
    <w:rsid w:val="70341478"/>
    <w:rsid w:val="705DA4DC"/>
    <w:rsid w:val="7089D117"/>
    <w:rsid w:val="70D55C01"/>
    <w:rsid w:val="70E49E5D"/>
    <w:rsid w:val="71AD1975"/>
    <w:rsid w:val="71B33B5C"/>
    <w:rsid w:val="71CBFFA6"/>
    <w:rsid w:val="7276C2BD"/>
    <w:rsid w:val="72B8D703"/>
    <w:rsid w:val="7306A1DE"/>
    <w:rsid w:val="7310D89A"/>
    <w:rsid w:val="7335C2F9"/>
    <w:rsid w:val="736AEB02"/>
    <w:rsid w:val="750652F9"/>
    <w:rsid w:val="7540CD44"/>
    <w:rsid w:val="7565B296"/>
    <w:rsid w:val="7588810D"/>
    <w:rsid w:val="769C499B"/>
    <w:rsid w:val="770B0A19"/>
    <w:rsid w:val="77301FD3"/>
    <w:rsid w:val="78320ADB"/>
    <w:rsid w:val="788CBDCC"/>
    <w:rsid w:val="78B8B8C6"/>
    <w:rsid w:val="78D7867C"/>
    <w:rsid w:val="794EC01A"/>
    <w:rsid w:val="79E9882C"/>
    <w:rsid w:val="7A53EC90"/>
    <w:rsid w:val="7A9FBC8A"/>
    <w:rsid w:val="7AD1F83E"/>
    <w:rsid w:val="7AEA907B"/>
    <w:rsid w:val="7BD206F4"/>
    <w:rsid w:val="7C08B82D"/>
    <w:rsid w:val="7C12B8A4"/>
    <w:rsid w:val="7C30FF5F"/>
    <w:rsid w:val="7C3DB6DA"/>
    <w:rsid w:val="7CFE700C"/>
    <w:rsid w:val="7D160CE5"/>
    <w:rsid w:val="7D352CE0"/>
    <w:rsid w:val="7D384593"/>
    <w:rsid w:val="7DC0F31C"/>
    <w:rsid w:val="7E12B99C"/>
    <w:rsid w:val="7EBCE094"/>
    <w:rsid w:val="7ED153F9"/>
    <w:rsid w:val="7F7F9054"/>
    <w:rsid w:val="7FBE1E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BFB0F"/>
  <w15:chartTrackingRefBased/>
  <w15:docId w15:val="{FFA1363F-7550-4535-9472-516DDF09E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CCE"/>
    <w:rPr>
      <w:rFonts w:ascii="Calibri" w:eastAsia="Calibri" w:hAnsi="Calibri" w:cs="Calibri"/>
      <w:color w:val="000000"/>
    </w:rPr>
  </w:style>
  <w:style w:type="paragraph" w:styleId="Heading1">
    <w:name w:val="heading 1"/>
    <w:basedOn w:val="Normal"/>
    <w:next w:val="Normal"/>
    <w:link w:val="Heading1Char"/>
    <w:uiPriority w:val="9"/>
    <w:qFormat/>
    <w:rsid w:val="00BD169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8465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8465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B078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B078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08020D"/>
    <w:pPr>
      <w:ind w:left="720"/>
      <w:contextualSpacing/>
    </w:pPr>
  </w:style>
  <w:style w:type="paragraph" w:styleId="NoSpacing">
    <w:name w:val="No Spacing"/>
    <w:uiPriority w:val="1"/>
    <w:qFormat/>
    <w:rsid w:val="0008020D"/>
    <w:pPr>
      <w:spacing w:after="0" w:line="240" w:lineRule="auto"/>
    </w:pPr>
    <w:rPr>
      <w:rFonts w:ascii="Calibri" w:eastAsia="Calibri" w:hAnsi="Calibri" w:cs="Calibri"/>
      <w:color w:val="000000"/>
    </w:rPr>
  </w:style>
  <w:style w:type="paragraph" w:styleId="BodyText">
    <w:name w:val="Body Text"/>
    <w:basedOn w:val="Normal"/>
    <w:link w:val="BodyTextChar"/>
    <w:uiPriority w:val="1"/>
    <w:qFormat/>
    <w:rsid w:val="00310D25"/>
    <w:pPr>
      <w:widowControl w:val="0"/>
      <w:autoSpaceDE w:val="0"/>
      <w:autoSpaceDN w:val="0"/>
      <w:spacing w:after="0" w:line="240" w:lineRule="auto"/>
    </w:pPr>
    <w:rPr>
      <w:rFonts w:ascii="Arial" w:eastAsia="Arial" w:hAnsi="Arial" w:cs="Arial"/>
      <w:color w:val="auto"/>
      <w:sz w:val="21"/>
      <w:szCs w:val="21"/>
    </w:rPr>
  </w:style>
  <w:style w:type="character" w:customStyle="1" w:styleId="BodyTextChar">
    <w:name w:val="Body Text Char"/>
    <w:basedOn w:val="DefaultParagraphFont"/>
    <w:link w:val="BodyText"/>
    <w:uiPriority w:val="1"/>
    <w:rsid w:val="00310D25"/>
    <w:rPr>
      <w:rFonts w:ascii="Arial" w:eastAsia="Arial" w:hAnsi="Arial" w:cs="Arial"/>
      <w:sz w:val="21"/>
      <w:szCs w:val="21"/>
    </w:rPr>
  </w:style>
  <w:style w:type="paragraph" w:styleId="Header">
    <w:name w:val="header"/>
    <w:basedOn w:val="Normal"/>
    <w:link w:val="HeaderChar"/>
    <w:uiPriority w:val="99"/>
    <w:unhideWhenUsed/>
    <w:rsid w:val="00C16B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6B82"/>
    <w:rPr>
      <w:rFonts w:ascii="Calibri" w:eastAsia="Calibri" w:hAnsi="Calibri" w:cs="Calibri"/>
      <w:color w:val="000000"/>
    </w:rPr>
  </w:style>
  <w:style w:type="paragraph" w:styleId="Footer">
    <w:name w:val="footer"/>
    <w:basedOn w:val="Normal"/>
    <w:link w:val="FooterChar"/>
    <w:uiPriority w:val="99"/>
    <w:unhideWhenUsed/>
    <w:rsid w:val="00C16B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6B82"/>
    <w:rPr>
      <w:rFonts w:ascii="Calibri" w:eastAsia="Calibri" w:hAnsi="Calibri" w:cs="Calibri"/>
      <w:color w:val="000000"/>
    </w:rPr>
  </w:style>
  <w:style w:type="paragraph" w:styleId="Revision">
    <w:name w:val="Revision"/>
    <w:hidden/>
    <w:uiPriority w:val="99"/>
    <w:semiHidden/>
    <w:rsid w:val="00217422"/>
    <w:pPr>
      <w:spacing w:after="0" w:line="240" w:lineRule="auto"/>
    </w:pPr>
    <w:rPr>
      <w:rFonts w:ascii="Calibri" w:eastAsia="Calibri" w:hAnsi="Calibri" w:cs="Calibri"/>
      <w:color w:val="000000"/>
    </w:rPr>
  </w:style>
  <w:style w:type="character" w:styleId="Hyperlink">
    <w:name w:val="Hyperlink"/>
    <w:basedOn w:val="DefaultParagraphFont"/>
    <w:uiPriority w:val="99"/>
    <w:unhideWhenUsed/>
    <w:rsid w:val="00217422"/>
    <w:rPr>
      <w:color w:val="0563C1" w:themeColor="hyperlink"/>
      <w:u w:val="single"/>
    </w:rPr>
  </w:style>
  <w:style w:type="character" w:styleId="UnresolvedMention">
    <w:name w:val="Unresolved Mention"/>
    <w:basedOn w:val="DefaultParagraphFont"/>
    <w:uiPriority w:val="99"/>
    <w:semiHidden/>
    <w:unhideWhenUsed/>
    <w:rsid w:val="00217422"/>
    <w:rPr>
      <w:color w:val="605E5C"/>
      <w:shd w:val="clear" w:color="auto" w:fill="E1DFDD"/>
    </w:rPr>
  </w:style>
  <w:style w:type="character" w:styleId="CommentReference">
    <w:name w:val="annotation reference"/>
    <w:basedOn w:val="DefaultParagraphFont"/>
    <w:uiPriority w:val="99"/>
    <w:semiHidden/>
    <w:unhideWhenUsed/>
    <w:rsid w:val="00D8633A"/>
    <w:rPr>
      <w:sz w:val="16"/>
      <w:szCs w:val="16"/>
    </w:rPr>
  </w:style>
  <w:style w:type="paragraph" w:styleId="CommentText">
    <w:name w:val="annotation text"/>
    <w:basedOn w:val="Normal"/>
    <w:link w:val="CommentTextChar"/>
    <w:uiPriority w:val="99"/>
    <w:unhideWhenUsed/>
    <w:rsid w:val="00D8633A"/>
    <w:pPr>
      <w:spacing w:line="240" w:lineRule="auto"/>
    </w:pPr>
    <w:rPr>
      <w:sz w:val="20"/>
      <w:szCs w:val="20"/>
    </w:rPr>
  </w:style>
  <w:style w:type="character" w:customStyle="1" w:styleId="CommentTextChar">
    <w:name w:val="Comment Text Char"/>
    <w:basedOn w:val="DefaultParagraphFont"/>
    <w:link w:val="CommentText"/>
    <w:uiPriority w:val="99"/>
    <w:rsid w:val="00D8633A"/>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D8633A"/>
    <w:rPr>
      <w:b/>
      <w:bCs/>
    </w:rPr>
  </w:style>
  <w:style w:type="character" w:customStyle="1" w:styleId="CommentSubjectChar">
    <w:name w:val="Comment Subject Char"/>
    <w:basedOn w:val="CommentTextChar"/>
    <w:link w:val="CommentSubject"/>
    <w:uiPriority w:val="99"/>
    <w:semiHidden/>
    <w:rsid w:val="00D8633A"/>
    <w:rPr>
      <w:rFonts w:ascii="Calibri" w:eastAsia="Calibri" w:hAnsi="Calibri" w:cs="Calibri"/>
      <w:b/>
      <w:bCs/>
      <w:color w:val="000000"/>
      <w:sz w:val="20"/>
      <w:szCs w:val="20"/>
    </w:rPr>
  </w:style>
  <w:style w:type="paragraph" w:customStyle="1" w:styleId="Default">
    <w:name w:val="Default"/>
    <w:rsid w:val="00D561D9"/>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F112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2AB"/>
    <w:rPr>
      <w:rFonts w:ascii="Segoe UI" w:eastAsia="Calibri" w:hAnsi="Segoe UI" w:cs="Segoe UI"/>
      <w:color w:val="000000"/>
      <w:sz w:val="18"/>
      <w:szCs w:val="18"/>
    </w:rPr>
  </w:style>
  <w:style w:type="character" w:styleId="FollowedHyperlink">
    <w:name w:val="FollowedHyperlink"/>
    <w:basedOn w:val="DefaultParagraphFont"/>
    <w:uiPriority w:val="99"/>
    <w:semiHidden/>
    <w:unhideWhenUsed/>
    <w:rsid w:val="0069447E"/>
    <w:rPr>
      <w:color w:val="954F72" w:themeColor="followedHyperlink"/>
      <w:u w:val="single"/>
    </w:rPr>
  </w:style>
  <w:style w:type="paragraph" w:styleId="FootnoteText">
    <w:name w:val="footnote text"/>
    <w:basedOn w:val="Normal"/>
    <w:link w:val="FootnoteTextChar"/>
    <w:uiPriority w:val="99"/>
    <w:semiHidden/>
    <w:unhideWhenUsed/>
    <w:rsid w:val="006944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447E"/>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69447E"/>
    <w:rPr>
      <w:vertAlign w:val="superscript"/>
    </w:rPr>
  </w:style>
  <w:style w:type="paragraph" w:styleId="NormalWeb">
    <w:name w:val="Normal (Web)"/>
    <w:basedOn w:val="Normal"/>
    <w:uiPriority w:val="99"/>
    <w:semiHidden/>
    <w:unhideWhenUsed/>
    <w:rsid w:val="005E00AD"/>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EndnoteText">
    <w:name w:val="endnote text"/>
    <w:basedOn w:val="Normal"/>
    <w:link w:val="EndnoteTextChar"/>
    <w:uiPriority w:val="99"/>
    <w:semiHidden/>
    <w:unhideWhenUsed/>
    <w:rsid w:val="00545D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5D68"/>
    <w:rPr>
      <w:rFonts w:ascii="Calibri" w:eastAsia="Calibri" w:hAnsi="Calibri" w:cs="Calibri"/>
      <w:color w:val="000000"/>
      <w:sz w:val="20"/>
      <w:szCs w:val="20"/>
    </w:rPr>
  </w:style>
  <w:style w:type="character" w:styleId="EndnoteReference">
    <w:name w:val="endnote reference"/>
    <w:basedOn w:val="DefaultParagraphFont"/>
    <w:uiPriority w:val="99"/>
    <w:semiHidden/>
    <w:unhideWhenUsed/>
    <w:rsid w:val="00545D68"/>
    <w:rPr>
      <w:vertAlign w:val="superscript"/>
    </w:rPr>
  </w:style>
  <w:style w:type="character" w:customStyle="1" w:styleId="Heading1Char">
    <w:name w:val="Heading 1 Char"/>
    <w:basedOn w:val="DefaultParagraphFont"/>
    <w:link w:val="Heading1"/>
    <w:uiPriority w:val="9"/>
    <w:rsid w:val="00BD1696"/>
    <w:rPr>
      <w:rFonts w:asciiTheme="majorHAnsi" w:eastAsiaTheme="majorEastAsia" w:hAnsiTheme="majorHAnsi" w:cstheme="majorBidi"/>
      <w:color w:val="2F5496" w:themeColor="accent1" w:themeShade="BF"/>
      <w:sz w:val="32"/>
      <w:szCs w:val="32"/>
    </w:rPr>
  </w:style>
  <w:style w:type="paragraph" w:customStyle="1" w:styleId="MainSectionHeader-Level1">
    <w:name w:val="Main Section Header- Level 1"/>
    <w:basedOn w:val="Heading1"/>
    <w:qFormat/>
    <w:rsid w:val="00FC2FBB"/>
    <w:pPr>
      <w:spacing w:after="120" w:line="240" w:lineRule="auto"/>
    </w:pPr>
    <w:rPr>
      <w:rFonts w:ascii="Times New Roman" w:hAnsi="Times New Roman"/>
      <w:b/>
      <w:color w:val="auto"/>
      <w:sz w:val="28"/>
    </w:rPr>
  </w:style>
  <w:style w:type="paragraph" w:customStyle="1" w:styleId="Style2">
    <w:name w:val="Style2"/>
    <w:basedOn w:val="Heading1"/>
    <w:qFormat/>
    <w:rsid w:val="00784654"/>
    <w:rPr>
      <w:rFonts w:ascii="Times New Roman" w:hAnsi="Times New Roman"/>
      <w:b/>
      <w:color w:val="auto"/>
      <w:sz w:val="28"/>
    </w:rPr>
  </w:style>
  <w:style w:type="character" w:customStyle="1" w:styleId="Heading2Char">
    <w:name w:val="Heading 2 Char"/>
    <w:basedOn w:val="DefaultParagraphFont"/>
    <w:link w:val="Heading2"/>
    <w:uiPriority w:val="9"/>
    <w:rsid w:val="00784654"/>
    <w:rPr>
      <w:rFonts w:asciiTheme="majorHAnsi" w:eastAsiaTheme="majorEastAsia" w:hAnsiTheme="majorHAnsi" w:cstheme="majorBidi"/>
      <w:color w:val="2F5496" w:themeColor="accent1" w:themeShade="BF"/>
      <w:sz w:val="26"/>
      <w:szCs w:val="26"/>
    </w:rPr>
  </w:style>
  <w:style w:type="paragraph" w:customStyle="1" w:styleId="Style3">
    <w:name w:val="Style3"/>
    <w:basedOn w:val="Heading2"/>
    <w:qFormat/>
    <w:rsid w:val="00400C5F"/>
    <w:rPr>
      <w:rFonts w:ascii="Times New Roman" w:hAnsi="Times New Roman"/>
      <w:b/>
      <w:color w:val="auto"/>
    </w:rPr>
  </w:style>
  <w:style w:type="character" w:customStyle="1" w:styleId="Heading3Char">
    <w:name w:val="Heading 3 Char"/>
    <w:basedOn w:val="DefaultParagraphFont"/>
    <w:link w:val="Heading3"/>
    <w:uiPriority w:val="9"/>
    <w:rsid w:val="00784654"/>
    <w:rPr>
      <w:rFonts w:asciiTheme="majorHAnsi" w:eastAsiaTheme="majorEastAsia" w:hAnsiTheme="majorHAnsi" w:cstheme="majorBidi"/>
      <w:color w:val="1F3763" w:themeColor="accent1" w:themeShade="7F"/>
      <w:sz w:val="24"/>
      <w:szCs w:val="24"/>
    </w:rPr>
  </w:style>
  <w:style w:type="paragraph" w:customStyle="1" w:styleId="SectionSubSectionSectionSection-Level5">
    <w:name w:val="Section Sub Section Section Section - Level 5"/>
    <w:basedOn w:val="Heading5"/>
    <w:qFormat/>
    <w:rsid w:val="00CB0783"/>
    <w:pPr>
      <w:spacing w:after="120" w:line="240" w:lineRule="auto"/>
    </w:pPr>
    <w:rPr>
      <w:rFonts w:ascii="Times New Roman" w:hAnsi="Times New Roman"/>
      <w:color w:val="auto"/>
      <w:w w:val="105"/>
      <w:sz w:val="24"/>
      <w:u w:val="single" w:color="000000"/>
    </w:rPr>
  </w:style>
  <w:style w:type="paragraph" w:customStyle="1" w:styleId="SectionHeader-Level2">
    <w:name w:val="Section Header- Level 2"/>
    <w:basedOn w:val="Heading2"/>
    <w:autoRedefine/>
    <w:qFormat/>
    <w:rsid w:val="005F598B"/>
    <w:pPr>
      <w:spacing w:after="120" w:line="276" w:lineRule="auto"/>
      <w:ind w:left="-90"/>
      <w:contextualSpacing/>
      <w:pPrChange w:id="0" w:author="Danielle Motley" w:date="2023-11-20T13:37:00Z">
        <w:pPr>
          <w:keepNext/>
          <w:keepLines/>
          <w:spacing w:before="40" w:after="120"/>
          <w:ind w:left="-720"/>
          <w:outlineLvl w:val="1"/>
        </w:pPr>
      </w:pPrChange>
    </w:pPr>
    <w:rPr>
      <w:rFonts w:ascii="Times New Roman" w:hAnsi="Times New Roman"/>
      <w:b/>
      <w:color w:val="auto"/>
      <w:u w:val="single"/>
      <w:rPrChange w:id="0" w:author="Danielle Motley" w:date="2023-11-20T13:37:00Z">
        <w:rPr>
          <w:rFonts w:eastAsiaTheme="majorEastAsia" w:cstheme="majorBidi"/>
          <w:b/>
          <w:sz w:val="26"/>
          <w:szCs w:val="26"/>
          <w:u w:val="single"/>
          <w:lang w:val="en-US" w:eastAsia="en-US" w:bidi="ar-SA"/>
        </w:rPr>
      </w:rPrChange>
    </w:rPr>
  </w:style>
  <w:style w:type="paragraph" w:customStyle="1" w:styleId="SectionSub-Section-Level3">
    <w:name w:val="Section Sub-Section- Level 3"/>
    <w:basedOn w:val="Normal"/>
    <w:autoRedefine/>
    <w:qFormat/>
    <w:rsid w:val="005D4798"/>
    <w:pPr>
      <w:spacing w:before="100"/>
      <w:pPrChange w:id="1" w:author="Danielle Motley" w:date="2023-11-20T08:47:00Z">
        <w:pPr>
          <w:spacing w:before="100" w:after="160" w:line="259" w:lineRule="auto"/>
        </w:pPr>
      </w:pPrChange>
    </w:pPr>
    <w:rPr>
      <w:rFonts w:ascii="Times New Roman" w:hAnsi="Times New Roman" w:cs="Times New Roman"/>
      <w:b/>
      <w:sz w:val="24"/>
      <w:szCs w:val="24"/>
      <w:rPrChange w:id="1" w:author="Danielle Motley" w:date="2023-11-20T08:47:00Z">
        <w:rPr>
          <w:rFonts w:eastAsia="Calibri"/>
          <w:b/>
          <w:color w:val="000000"/>
          <w:sz w:val="24"/>
          <w:szCs w:val="24"/>
          <w:lang w:val="en-US" w:eastAsia="en-US" w:bidi="ar-SA"/>
        </w:rPr>
      </w:rPrChange>
    </w:rPr>
  </w:style>
  <w:style w:type="paragraph" w:customStyle="1" w:styleId="SectionSubsectionSection-Level4">
    <w:name w:val="Section Subsection Section- Level 4"/>
    <w:basedOn w:val="Heading4"/>
    <w:autoRedefine/>
    <w:qFormat/>
    <w:rsid w:val="00134BF6"/>
    <w:pPr>
      <w:tabs>
        <w:tab w:val="left" w:pos="0"/>
        <w:tab w:val="left" w:pos="8370"/>
      </w:tabs>
      <w:spacing w:before="120" w:after="120"/>
      <w:pPrChange w:id="2" w:author="Danielle Motley" w:date="2023-11-20T09:04:00Z">
        <w:pPr>
          <w:keepNext/>
          <w:keepLines/>
          <w:tabs>
            <w:tab w:val="left" w:pos="0"/>
            <w:tab w:val="left" w:pos="8370"/>
          </w:tabs>
          <w:spacing w:before="40" w:after="120" w:line="259" w:lineRule="auto"/>
          <w:outlineLvl w:val="3"/>
        </w:pPr>
      </w:pPrChange>
    </w:pPr>
    <w:rPr>
      <w:rFonts w:ascii="Times New Roman" w:hAnsi="Times New Roman"/>
      <w:b/>
      <w:color w:val="auto"/>
      <w:sz w:val="26"/>
      <w:rPrChange w:id="2" w:author="Danielle Motley" w:date="2023-11-20T09:04:00Z">
        <w:rPr>
          <w:rFonts w:eastAsiaTheme="majorEastAsia" w:cstheme="majorBidi"/>
          <w:b/>
          <w:i/>
          <w:iCs/>
          <w:sz w:val="26"/>
          <w:szCs w:val="22"/>
          <w:lang w:val="en-US" w:eastAsia="en-US" w:bidi="ar-SA"/>
        </w:rPr>
      </w:rPrChange>
    </w:rPr>
  </w:style>
  <w:style w:type="paragraph" w:customStyle="1" w:styleId="Level4">
    <w:name w:val="Level 4"/>
    <w:basedOn w:val="Heading4"/>
    <w:autoRedefine/>
    <w:qFormat/>
    <w:rsid w:val="00BE60D5"/>
    <w:pPr>
      <w:spacing w:before="120" w:after="120" w:line="240" w:lineRule="auto"/>
      <w:ind w:left="-720"/>
    </w:pPr>
    <w:rPr>
      <w:rFonts w:ascii="Times New Roman" w:hAnsi="Times New Roman"/>
      <w:b/>
      <w:color w:val="auto"/>
      <w:spacing w:val="-2"/>
      <w:sz w:val="26"/>
    </w:rPr>
  </w:style>
  <w:style w:type="character" w:customStyle="1" w:styleId="Heading4Char">
    <w:name w:val="Heading 4 Char"/>
    <w:basedOn w:val="DefaultParagraphFont"/>
    <w:link w:val="Heading4"/>
    <w:uiPriority w:val="9"/>
    <w:semiHidden/>
    <w:rsid w:val="00CB078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CB0783"/>
    <w:rPr>
      <w:rFonts w:asciiTheme="majorHAnsi" w:eastAsiaTheme="majorEastAsia" w:hAnsiTheme="majorHAnsi" w:cstheme="majorBidi"/>
      <w:color w:val="2F5496" w:themeColor="accent1" w:themeShade="BF"/>
    </w:rPr>
  </w:style>
  <w:style w:type="paragraph" w:customStyle="1" w:styleId="Style1">
    <w:name w:val="Style1"/>
    <w:basedOn w:val="Heading3"/>
    <w:qFormat/>
    <w:rsid w:val="00BE60D5"/>
    <w:pPr>
      <w:spacing w:after="120" w:line="240" w:lineRule="auto"/>
    </w:pPr>
    <w:rPr>
      <w:rFonts w:ascii="Times New Roman" w:hAnsi="Times New Roman"/>
      <w:b/>
      <w:color w:val="auto"/>
      <w:sz w:val="26"/>
    </w:rPr>
  </w:style>
  <w:style w:type="paragraph" w:customStyle="1" w:styleId="Style4">
    <w:name w:val="Style4"/>
    <w:basedOn w:val="Heading3"/>
    <w:autoRedefine/>
    <w:qFormat/>
    <w:rsid w:val="00BE4A17"/>
    <w:pPr>
      <w:spacing w:after="120" w:line="276" w:lineRule="auto"/>
      <w:contextualSpacing/>
      <w:pPrChange w:id="3" w:author="Danielle Motley" w:date="2023-11-20T11:29:00Z">
        <w:pPr>
          <w:keepNext/>
          <w:keepLines/>
          <w:spacing w:before="40" w:after="120"/>
          <w:outlineLvl w:val="2"/>
        </w:pPr>
      </w:pPrChange>
    </w:pPr>
    <w:rPr>
      <w:rFonts w:ascii="Times New Roman" w:hAnsi="Times New Roman"/>
      <w:b/>
      <w:color w:val="auto"/>
      <w:sz w:val="26"/>
      <w:rPrChange w:id="3" w:author="Danielle Motley" w:date="2023-11-20T11:29:00Z">
        <w:rPr>
          <w:rFonts w:eastAsiaTheme="majorEastAsia" w:cstheme="majorBidi"/>
          <w:b/>
          <w:sz w:val="26"/>
          <w:szCs w:val="24"/>
          <w:lang w:val="en-US" w:eastAsia="en-US" w:bidi="ar-SA"/>
        </w:rPr>
      </w:rPrChange>
    </w:rPr>
  </w:style>
  <w:style w:type="paragraph" w:customStyle="1" w:styleId="Style5">
    <w:name w:val="Style5"/>
    <w:basedOn w:val="Heading4"/>
    <w:qFormat/>
    <w:rsid w:val="00400C5F"/>
    <w:pPr>
      <w:spacing w:after="120" w:line="240" w:lineRule="auto"/>
    </w:pPr>
    <w:rPr>
      <w:b/>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424258">
      <w:bodyDiv w:val="1"/>
      <w:marLeft w:val="0"/>
      <w:marRight w:val="0"/>
      <w:marTop w:val="0"/>
      <w:marBottom w:val="0"/>
      <w:divBdr>
        <w:top w:val="none" w:sz="0" w:space="0" w:color="auto"/>
        <w:left w:val="none" w:sz="0" w:space="0" w:color="auto"/>
        <w:bottom w:val="none" w:sz="0" w:space="0" w:color="auto"/>
        <w:right w:val="none" w:sz="0" w:space="0" w:color="auto"/>
      </w:divBdr>
    </w:div>
    <w:div w:id="55366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comments" Target="comments.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samhsa.gov/sites/default/files/ccbhc-criteria-2023.pdf" TargetMode="External"/><Relationship Id="rId2" Type="http://schemas.openxmlformats.org/officeDocument/2006/relationships/hyperlink" Target="https://www.samhsa.gov/resource-search/ebp" TargetMode="External"/><Relationship Id="rId1" Type="http://schemas.openxmlformats.org/officeDocument/2006/relationships/hyperlink" Target="https://www.congress.gov/bill/113th-congress/house-bill/43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4ea41b-304c-4c03-99c4-debb02094f92">CMCS-965263950-2000</_dlc_DocId>
    <_dlc_DocIdUrl xmlns="144ea41b-304c-4c03-99c4-debb02094f92">
      <Url>https://share.cms.gov/center/CMCS/FMG/DSRF/CCBHCPPS/_layouts/15/DocIdRedir.aspx?ID=CMCS-965263950-2000</Url>
      <Description>CMCS-965263950-2000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5A141BA02C7F40BADECCF9FCC4F8D3" ma:contentTypeVersion="21" ma:contentTypeDescription="Create a new document." ma:contentTypeScope="" ma:versionID="8d18f6b5644b2d68331f821bbf781fc4">
  <xsd:schema xmlns:xsd="http://www.w3.org/2001/XMLSchema" xmlns:xs="http://www.w3.org/2001/XMLSchema" xmlns:p="http://schemas.microsoft.com/office/2006/metadata/properties" xmlns:ns2="144ea41b-304c-4c03-99c4-debb02094f92" targetNamespace="http://schemas.microsoft.com/office/2006/metadata/properties" ma:root="true" ma:fieldsID="89afa3c289cd08f75dd1ce58481a3855" ns2:_="">
    <xsd:import namespace="144ea41b-304c-4c03-99c4-debb02094f92"/>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8B4A6-BB7A-47C7-AF82-EFF4A28B9FF0}">
  <ds:schemaRefs>
    <ds:schemaRef ds:uri="http://purl.org/dc/terms/"/>
    <ds:schemaRef ds:uri="http://schemas.microsoft.com/office/2006/documentManagement/types"/>
    <ds:schemaRef ds:uri="http://purl.org/dc/dcmitype/"/>
    <ds:schemaRef ds:uri="http://schemas.openxmlformats.org/package/2006/metadata/core-properties"/>
    <ds:schemaRef ds:uri="http://purl.org/dc/elements/1.1/"/>
    <ds:schemaRef ds:uri="http://www.w3.org/XML/1998/namespace"/>
    <ds:schemaRef ds:uri="http://schemas.microsoft.com/office/infopath/2007/PartnerControls"/>
    <ds:schemaRef ds:uri="144ea41b-304c-4c03-99c4-debb02094f92"/>
    <ds:schemaRef ds:uri="http://schemas.microsoft.com/office/2006/metadata/properties"/>
  </ds:schemaRefs>
</ds:datastoreItem>
</file>

<file path=customXml/itemProps2.xml><?xml version="1.0" encoding="utf-8"?>
<ds:datastoreItem xmlns:ds="http://schemas.openxmlformats.org/officeDocument/2006/customXml" ds:itemID="{903FDB2A-D4D9-4013-84B9-D6FFC2D67744}">
  <ds:schemaRefs>
    <ds:schemaRef ds:uri="http://schemas.microsoft.com/sharepoint/v3/contenttype/forms"/>
  </ds:schemaRefs>
</ds:datastoreItem>
</file>

<file path=customXml/itemProps3.xml><?xml version="1.0" encoding="utf-8"?>
<ds:datastoreItem xmlns:ds="http://schemas.openxmlformats.org/officeDocument/2006/customXml" ds:itemID="{F8C0B6A4-DA2F-48F2-A337-F88C3F0FD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1BA282-AFAC-4C13-B25B-703DCD13041D}">
  <ds:schemaRefs>
    <ds:schemaRef ds:uri="Microsoft.SharePoint.Taxonomy.ContentTypeSync"/>
  </ds:schemaRefs>
</ds:datastoreItem>
</file>

<file path=customXml/itemProps5.xml><?xml version="1.0" encoding="utf-8"?>
<ds:datastoreItem xmlns:ds="http://schemas.openxmlformats.org/officeDocument/2006/customXml" ds:itemID="{1BA61012-D619-403B-8E50-EE46C5C71E0A}">
  <ds:schemaRefs>
    <ds:schemaRef ds:uri="http://schemas.microsoft.com/sharepoint/events"/>
  </ds:schemaRefs>
</ds:datastoreItem>
</file>

<file path=customXml/itemProps6.xml><?xml version="1.0" encoding="utf-8"?>
<ds:datastoreItem xmlns:ds="http://schemas.openxmlformats.org/officeDocument/2006/customXml" ds:itemID="{251F6CEC-10A9-4EC6-A10A-430FABDC0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9436</Words>
  <Characters>53789</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Watterson, Michael (SAMHSA/CMHS)</dc:creator>
  <cp:keywords/>
  <dc:description/>
  <cp:lastModifiedBy>Mitch Bryman</cp:lastModifiedBy>
  <cp:revision>2</cp:revision>
  <dcterms:created xsi:type="dcterms:W3CDTF">2024-01-09T21:06:00Z</dcterms:created>
  <dcterms:modified xsi:type="dcterms:W3CDTF">2024-01-09T21:06:00Z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0x010100C05A141BA02C7F40BADECCF9FCC4F8D3</vt:lpwstr>
  </property>
  <property fmtid="{D5CDD505-2E9C-101B-9397-08002B2CF9AE}" pid="3" name="MediaServiceImageTags">
    <vt:lpwstr/>
  </property>
  <property fmtid="{D5CDD505-2E9C-101B-9397-08002B2CF9AE}" pid="4" name="_dlc_DocIdItemGuid">
    <vt:lpwstr>dfc06070-ba9a-424b-9c83-099d188066b5</vt:lpwstr>
  </property>
</Properties>
</file>